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AF04FC" w:rsidRDefault="0027188D" w:rsidP="00EF3662">
      <w:pPr>
        <w:pStyle w:val="BodyText"/>
        <w:ind w:right="-7" w:firstLine="567"/>
        <w:jc w:val="right"/>
        <w:rPr>
          <w:rFonts w:ascii="Arial LatArm" w:hAnsi="Arial LatArm" w:cs="Sylfaen"/>
          <w:i/>
          <w:sz w:val="18"/>
        </w:rPr>
      </w:pPr>
      <w:r>
        <w:rPr>
          <w:rFonts w:ascii="Arial LatArm" w:hAnsi="Arial LatArm" w:cs="Sylfaen"/>
          <w:i/>
          <w:sz w:val="18"/>
        </w:rPr>
        <w:t>26</w:t>
      </w:r>
    </w:p>
    <w:p w:rsidR="00A4360B" w:rsidRPr="00AF04FC" w:rsidRDefault="00A4360B" w:rsidP="00E93CA2">
      <w:pPr>
        <w:pStyle w:val="BodyText"/>
        <w:spacing w:after="0" w:line="480" w:lineRule="auto"/>
        <w:ind w:firstLine="567"/>
        <w:jc w:val="right"/>
        <w:rPr>
          <w:rFonts w:ascii="Arial LatArm" w:hAnsi="Arial LatArm" w:cs="Sylfaen"/>
          <w:i/>
          <w:sz w:val="16"/>
        </w:rPr>
      </w:pPr>
      <w:r w:rsidRPr="00AF04FC">
        <w:rPr>
          <w:rFonts w:ascii="Arial" w:hAnsi="Arial" w:cs="Arial"/>
          <w:i/>
          <w:sz w:val="16"/>
        </w:rPr>
        <w:t>Հավելված</w:t>
      </w:r>
      <w:r w:rsidR="003B3A13" w:rsidRPr="00AF04FC">
        <w:rPr>
          <w:rFonts w:ascii="Arial LatArm" w:hAnsi="Arial LatArm" w:cs="Sylfaen"/>
          <w:i/>
          <w:sz w:val="16"/>
        </w:rPr>
        <w:t>N</w:t>
      </w:r>
      <w:r w:rsidR="006265F4" w:rsidRPr="00AF04FC">
        <w:rPr>
          <w:rFonts w:ascii="Arial LatArm" w:hAnsi="Arial LatArm" w:cs="Sylfaen"/>
          <w:i/>
          <w:sz w:val="16"/>
        </w:rPr>
        <w:t>7</w:t>
      </w:r>
    </w:p>
    <w:p w:rsidR="005939DE" w:rsidRPr="00AF04FC" w:rsidRDefault="00A4360B" w:rsidP="00E93CA2">
      <w:pPr>
        <w:pStyle w:val="BodyText"/>
        <w:spacing w:after="0" w:line="480" w:lineRule="auto"/>
        <w:ind w:firstLine="567"/>
        <w:jc w:val="right"/>
        <w:rPr>
          <w:rFonts w:ascii="Arial LatArm" w:hAnsi="Arial LatArm" w:cs="Sylfaen"/>
          <w:i/>
          <w:sz w:val="16"/>
        </w:rPr>
      </w:pPr>
      <w:r w:rsidRPr="00AF04FC">
        <w:rPr>
          <w:rFonts w:ascii="Arial" w:hAnsi="Arial" w:cs="Arial"/>
          <w:i/>
          <w:sz w:val="16"/>
        </w:rPr>
        <w:t>ՀՀֆինանսներինախարարի</w:t>
      </w:r>
      <w:r w:rsidR="005939DE" w:rsidRPr="00AF04FC">
        <w:rPr>
          <w:rFonts w:ascii="Arial LatArm" w:hAnsi="Arial LatArm" w:cs="Sylfaen"/>
          <w:i/>
          <w:sz w:val="16"/>
        </w:rPr>
        <w:t>201</w:t>
      </w:r>
      <w:r w:rsidR="006175DC" w:rsidRPr="00AF04FC">
        <w:rPr>
          <w:rFonts w:ascii="Arial LatArm" w:hAnsi="Arial LatArm" w:cs="Sylfaen"/>
          <w:i/>
          <w:sz w:val="16"/>
        </w:rPr>
        <w:t>9</w:t>
      </w:r>
      <w:r w:rsidR="005939DE" w:rsidRPr="00AF04FC">
        <w:rPr>
          <w:rFonts w:ascii="Arial" w:hAnsi="Arial" w:cs="Arial"/>
          <w:i/>
          <w:sz w:val="16"/>
        </w:rPr>
        <w:t>թվականի</w:t>
      </w:r>
    </w:p>
    <w:p w:rsidR="00096865" w:rsidRPr="00AF04FC" w:rsidRDefault="000E3900" w:rsidP="00EF3662">
      <w:pPr>
        <w:pStyle w:val="BodyText"/>
        <w:spacing w:after="0"/>
        <w:ind w:right="-7" w:firstLine="567"/>
        <w:jc w:val="right"/>
        <w:rPr>
          <w:rFonts w:ascii="Arial LatArm" w:hAnsi="Arial LatArm" w:cs="Sylfaen"/>
          <w:i/>
          <w:sz w:val="18"/>
          <w:szCs w:val="20"/>
          <w:lang w:val="af-ZA" w:eastAsia="ru-RU"/>
        </w:rPr>
      </w:pPr>
      <w:r w:rsidRPr="00AF04FC">
        <w:rPr>
          <w:rFonts w:ascii="Arial LatArm" w:hAnsi="Arial LatArm" w:cs="Sylfaen"/>
          <w:i/>
          <w:sz w:val="16"/>
        </w:rPr>
        <w:t xml:space="preserve">04 </w:t>
      </w:r>
      <w:r w:rsidRPr="00AF04FC">
        <w:rPr>
          <w:rFonts w:ascii="Arial" w:hAnsi="Arial" w:cs="Arial"/>
          <w:i/>
          <w:sz w:val="16"/>
        </w:rPr>
        <w:t>նոյեմբերի</w:t>
      </w:r>
      <w:r w:rsidRPr="00AF04FC">
        <w:rPr>
          <w:rFonts w:ascii="Arial LatArm" w:hAnsi="Arial LatArm" w:cs="Sylfaen"/>
          <w:i/>
          <w:sz w:val="16"/>
        </w:rPr>
        <w:t xml:space="preserve"> N 597-</w:t>
      </w:r>
      <w:r w:rsidRPr="00AF04FC">
        <w:rPr>
          <w:rFonts w:ascii="Arial" w:hAnsi="Arial" w:cs="Arial"/>
          <w:i/>
          <w:sz w:val="16"/>
        </w:rPr>
        <w:t>Ահրամանի</w:t>
      </w:r>
    </w:p>
    <w:p w:rsidR="00096865" w:rsidRPr="00AF04FC" w:rsidRDefault="00096865" w:rsidP="00EF3662">
      <w:pPr>
        <w:pStyle w:val="BodyText"/>
        <w:spacing w:after="0"/>
        <w:ind w:right="-7" w:firstLine="567"/>
        <w:jc w:val="right"/>
        <w:rPr>
          <w:rFonts w:ascii="Arial LatArm" w:hAnsi="Arial LatArm" w:cs="Sylfaen"/>
          <w:i/>
          <w:sz w:val="18"/>
          <w:szCs w:val="20"/>
          <w:lang w:val="af-ZA" w:eastAsia="ru-RU"/>
        </w:rPr>
      </w:pPr>
      <w:r w:rsidRPr="00AF04FC">
        <w:rPr>
          <w:rFonts w:ascii="Arial LatArm" w:hAnsi="Arial LatArm" w:cs="Sylfaen"/>
          <w:i/>
          <w:sz w:val="18"/>
          <w:szCs w:val="20"/>
          <w:lang w:val="af-ZA" w:eastAsia="ru-RU"/>
        </w:rPr>
        <w:tab/>
      </w:r>
    </w:p>
    <w:p w:rsidR="00096865" w:rsidRPr="00AF04FC" w:rsidRDefault="00096865" w:rsidP="00EF3662">
      <w:pPr>
        <w:pStyle w:val="BodyTextIndent"/>
        <w:spacing w:line="240" w:lineRule="auto"/>
        <w:jc w:val="center"/>
        <w:rPr>
          <w:i w:val="0"/>
          <w:lang w:val="af-ZA"/>
        </w:rPr>
      </w:pPr>
    </w:p>
    <w:p w:rsidR="00642EFE" w:rsidRPr="00AF04FC" w:rsidRDefault="00642EFE" w:rsidP="00EF3662">
      <w:pPr>
        <w:pStyle w:val="BodyTextIndent"/>
        <w:spacing w:line="240" w:lineRule="auto"/>
        <w:jc w:val="center"/>
        <w:rPr>
          <w:i w:val="0"/>
          <w:lang w:val="af-ZA"/>
        </w:rPr>
      </w:pPr>
      <w:r w:rsidRPr="00AF04FC">
        <w:rPr>
          <w:rFonts w:ascii="Arial" w:hAnsi="Arial" w:cs="Arial"/>
          <w:i w:val="0"/>
          <w:lang w:val="af-ZA"/>
        </w:rPr>
        <w:t>ՀԱՅՏԱՐԱՐՈՒԹՅՈՒՆ</w:t>
      </w:r>
    </w:p>
    <w:p w:rsidR="00642EFE" w:rsidRPr="00AF04FC" w:rsidRDefault="00AF04FC" w:rsidP="00EF3662">
      <w:pPr>
        <w:pStyle w:val="BodyTextIndent"/>
        <w:spacing w:line="240" w:lineRule="auto"/>
        <w:jc w:val="center"/>
        <w:rPr>
          <w:i w:val="0"/>
          <w:color w:val="FF0000"/>
          <w:lang w:val="af-ZA"/>
        </w:rPr>
      </w:pPr>
      <w:r w:rsidRPr="00AF04FC">
        <w:rPr>
          <w:rFonts w:ascii="Arial" w:hAnsi="Arial" w:cs="Arial"/>
          <w:i w:val="0"/>
          <w:color w:val="FF0000"/>
          <w:lang w:val="ru-RU"/>
        </w:rPr>
        <w:t>ԳՆԱՆՇՄԱՆՀԱՐՑՄԱՆԸՆԹԱՑԱԿԱՐԳԻ</w:t>
      </w:r>
      <w:r w:rsidR="00642EFE" w:rsidRPr="00AF04FC">
        <w:rPr>
          <w:rFonts w:ascii="Arial" w:hAnsi="Arial" w:cs="Arial"/>
          <w:i w:val="0"/>
          <w:color w:val="FF0000"/>
          <w:lang w:val="af-ZA"/>
        </w:rPr>
        <w:t>ՄԱՍԻՆ</w:t>
      </w:r>
      <w:r w:rsidR="00E449ED" w:rsidRPr="00AF04FC">
        <w:rPr>
          <w:i w:val="0"/>
          <w:color w:val="FF0000"/>
          <w:lang w:val="af-ZA"/>
        </w:rPr>
        <w:t>*</w:t>
      </w:r>
    </w:p>
    <w:p w:rsidR="00642EFE" w:rsidRPr="00AF04FC" w:rsidRDefault="00642EFE" w:rsidP="00EF3662">
      <w:pPr>
        <w:pStyle w:val="BodyTextIndent"/>
        <w:spacing w:line="240" w:lineRule="auto"/>
        <w:jc w:val="center"/>
        <w:rPr>
          <w:i w:val="0"/>
          <w:lang w:val="af-ZA"/>
        </w:rPr>
      </w:pPr>
    </w:p>
    <w:p w:rsidR="00642EFE" w:rsidRPr="00AF04FC" w:rsidRDefault="00642EFE" w:rsidP="00EF3662">
      <w:pPr>
        <w:pStyle w:val="BodyTextIndent"/>
        <w:spacing w:line="240" w:lineRule="auto"/>
        <w:jc w:val="center"/>
        <w:rPr>
          <w:i w:val="0"/>
          <w:lang w:val="af-ZA"/>
        </w:rPr>
      </w:pPr>
      <w:r w:rsidRPr="00AF04FC">
        <w:rPr>
          <w:rFonts w:ascii="Arial" w:hAnsi="Arial" w:cs="Arial"/>
          <w:i w:val="0"/>
          <w:lang w:val="af-ZA"/>
        </w:rPr>
        <w:t>Հայտարարությանսույնտեքստըհաստատվածէ</w:t>
      </w:r>
      <w:r w:rsidR="00C0193C" w:rsidRPr="00AF04FC">
        <w:rPr>
          <w:rFonts w:ascii="Arial" w:hAnsi="Arial" w:cs="Arial"/>
          <w:i w:val="0"/>
          <w:lang w:val="af-ZA"/>
        </w:rPr>
        <w:t>գնահատող</w:t>
      </w:r>
      <w:r w:rsidRPr="00AF04FC">
        <w:rPr>
          <w:rFonts w:ascii="Arial" w:hAnsi="Arial" w:cs="Arial"/>
          <w:i w:val="0"/>
          <w:lang w:val="af-ZA"/>
        </w:rPr>
        <w:t>հանձնաժողովի</w:t>
      </w:r>
    </w:p>
    <w:p w:rsidR="0091042F" w:rsidRPr="00AF04FC" w:rsidRDefault="00642EFE" w:rsidP="00D21F8D">
      <w:pPr>
        <w:pStyle w:val="BodyTextIndent"/>
        <w:spacing w:line="240" w:lineRule="auto"/>
        <w:jc w:val="center"/>
        <w:rPr>
          <w:i w:val="0"/>
          <w:color w:val="FF0000"/>
          <w:lang w:val="af-ZA"/>
        </w:rPr>
      </w:pPr>
      <w:r w:rsidRPr="00AF04FC">
        <w:rPr>
          <w:i w:val="0"/>
          <w:color w:val="FF0000"/>
          <w:lang w:val="af-ZA"/>
        </w:rPr>
        <w:t>20</w:t>
      </w:r>
      <w:r w:rsidR="00AF04FC" w:rsidRPr="00151D36">
        <w:rPr>
          <w:rFonts w:ascii="Calibri" w:hAnsi="Calibri"/>
          <w:i w:val="0"/>
          <w:color w:val="FF0000"/>
          <w:lang w:val="af-ZA"/>
        </w:rPr>
        <w:t>19</w:t>
      </w:r>
      <w:r w:rsidRPr="00AF04FC">
        <w:rPr>
          <w:rFonts w:ascii="Arial" w:hAnsi="Arial" w:cs="Arial"/>
          <w:i w:val="0"/>
          <w:color w:val="FF0000"/>
          <w:lang w:val="af-ZA"/>
        </w:rPr>
        <w:t>թվականի</w:t>
      </w:r>
      <w:r w:rsidR="00A76C15" w:rsidRPr="00AF04FC">
        <w:rPr>
          <w:i w:val="0"/>
          <w:color w:val="FF0000"/>
          <w:lang w:val="af-ZA"/>
        </w:rPr>
        <w:t>«</w:t>
      </w:r>
      <w:r w:rsidR="00AF04FC" w:rsidRPr="00AF04FC">
        <w:rPr>
          <w:rFonts w:ascii="Arial" w:hAnsi="Arial" w:cs="Arial"/>
          <w:i w:val="0"/>
          <w:color w:val="FF0000"/>
          <w:lang w:val="ru-RU"/>
        </w:rPr>
        <w:t>դեկտեմբերի</w:t>
      </w:r>
      <w:r w:rsidR="00344EA9">
        <w:rPr>
          <w:i w:val="0"/>
          <w:color w:val="FF0000"/>
          <w:lang w:val="af-ZA"/>
        </w:rPr>
        <w:t>27</w:t>
      </w:r>
      <w:r w:rsidR="00A76C15" w:rsidRPr="00AF04FC">
        <w:rPr>
          <w:i w:val="0"/>
          <w:color w:val="FF0000"/>
          <w:lang w:val="af-ZA"/>
        </w:rPr>
        <w:t>«</w:t>
      </w:r>
      <w:r w:rsidR="00AF04FC">
        <w:rPr>
          <w:rFonts w:ascii="Arial" w:hAnsi="Arial" w:cs="Arial"/>
          <w:i w:val="0"/>
          <w:color w:val="FF0000"/>
          <w:lang w:val="ru-RU"/>
        </w:rPr>
        <w:t>թիվ</w:t>
      </w:r>
      <w:r w:rsidR="00344EA9">
        <w:rPr>
          <w:rFonts w:ascii="Arial" w:hAnsi="Arial" w:cs="Arial"/>
          <w:i w:val="0"/>
          <w:color w:val="FF0000"/>
          <w:lang w:val="af-ZA"/>
        </w:rPr>
        <w:t>2</w:t>
      </w:r>
      <w:r w:rsidRPr="00AF04FC">
        <w:rPr>
          <w:rFonts w:ascii="Arial" w:hAnsi="Arial" w:cs="Arial"/>
          <w:i w:val="0"/>
          <w:color w:val="FF0000"/>
          <w:lang w:val="af-ZA"/>
        </w:rPr>
        <w:t>որոշմամբ</w:t>
      </w:r>
    </w:p>
    <w:p w:rsidR="0091042F" w:rsidRPr="00AF04FC" w:rsidRDefault="0091042F" w:rsidP="00EF3662">
      <w:pPr>
        <w:pStyle w:val="BodyTextIndent"/>
        <w:spacing w:line="240" w:lineRule="auto"/>
        <w:jc w:val="center"/>
        <w:rPr>
          <w:i w:val="0"/>
          <w:lang w:val="af-ZA"/>
        </w:rPr>
      </w:pPr>
    </w:p>
    <w:p w:rsidR="0091042F" w:rsidRPr="00AF04FC" w:rsidRDefault="00496E18" w:rsidP="00EF3662">
      <w:pPr>
        <w:pStyle w:val="BodyTextIndent"/>
        <w:spacing w:line="240" w:lineRule="auto"/>
        <w:jc w:val="center"/>
        <w:rPr>
          <w:i w:val="0"/>
          <w:lang w:val="af-ZA"/>
        </w:rPr>
      </w:pPr>
      <w:r w:rsidRPr="00AF04FC">
        <w:rPr>
          <w:rFonts w:ascii="Arial" w:hAnsi="Arial" w:cs="Arial"/>
          <w:i w:val="0"/>
          <w:lang w:val="af-ZA"/>
        </w:rPr>
        <w:t>Ընթացակարգի</w:t>
      </w:r>
      <w:r w:rsidR="00642EFE" w:rsidRPr="00AF04FC">
        <w:rPr>
          <w:rFonts w:ascii="Arial" w:hAnsi="Arial" w:cs="Arial"/>
          <w:i w:val="0"/>
          <w:lang w:val="af-ZA"/>
        </w:rPr>
        <w:t>ծածկագիրը</w:t>
      </w:r>
      <w:r w:rsidR="00642EFE" w:rsidRPr="00AF04FC">
        <w:rPr>
          <w:i w:val="0"/>
          <w:lang w:val="af-ZA"/>
        </w:rPr>
        <w:t>`</w:t>
      </w:r>
      <w:r w:rsidR="00F9486B">
        <w:rPr>
          <w:rFonts w:ascii="Sylfaen" w:hAnsi="Sylfaen"/>
          <w:i w:val="0"/>
          <w:lang w:val="ru-RU"/>
        </w:rPr>
        <w:t>ԱՄԱԳՄ</w:t>
      </w:r>
      <w:r w:rsidR="00F9486B" w:rsidRPr="00F9486B">
        <w:rPr>
          <w:rFonts w:ascii="Sylfaen" w:hAnsi="Sylfaen"/>
          <w:i w:val="0"/>
          <w:lang w:val="af-ZA"/>
        </w:rPr>
        <w:t>_</w:t>
      </w:r>
      <w:r w:rsidR="00F9486B">
        <w:rPr>
          <w:rFonts w:ascii="Sylfaen" w:hAnsi="Sylfaen"/>
          <w:i w:val="0"/>
          <w:lang w:val="ru-RU"/>
        </w:rPr>
        <w:t>ԳՀԱՊՁԲ</w:t>
      </w:r>
      <w:r w:rsidR="00AF04FC" w:rsidRPr="00C35D56">
        <w:rPr>
          <w:rFonts w:ascii="Arial" w:hAnsi="Arial" w:cs="Arial"/>
          <w:i w:val="0"/>
          <w:color w:val="FF0000"/>
          <w:lang w:val="af-ZA"/>
        </w:rPr>
        <w:t>-20/0</w:t>
      </w:r>
      <w:r w:rsidR="00344EA9">
        <w:rPr>
          <w:rFonts w:ascii="Arial" w:hAnsi="Arial" w:cs="Arial"/>
          <w:i w:val="0"/>
          <w:color w:val="FF0000"/>
          <w:lang w:val="af-ZA"/>
        </w:rPr>
        <w:t>2</w:t>
      </w:r>
    </w:p>
    <w:p w:rsidR="0091042F" w:rsidRPr="00AF04FC" w:rsidRDefault="0091042F" w:rsidP="00EF3662">
      <w:pPr>
        <w:pStyle w:val="BodyTextIndent"/>
        <w:spacing w:line="240" w:lineRule="auto"/>
        <w:rPr>
          <w:i w:val="0"/>
          <w:lang w:val="af-ZA"/>
        </w:rPr>
      </w:pPr>
    </w:p>
    <w:p w:rsidR="00F9486B" w:rsidRDefault="00642EFE" w:rsidP="00F9486B">
      <w:pPr>
        <w:pStyle w:val="BodyTextIndent"/>
        <w:spacing w:line="240" w:lineRule="auto"/>
        <w:ind w:firstLine="708"/>
        <w:jc w:val="left"/>
        <w:rPr>
          <w:i w:val="0"/>
          <w:lang w:val="af-ZA"/>
        </w:rPr>
      </w:pPr>
      <w:r w:rsidRPr="00AF04FC">
        <w:rPr>
          <w:rFonts w:ascii="Arial" w:hAnsi="Arial" w:cs="Arial"/>
          <w:i w:val="0"/>
          <w:lang w:val="af-ZA"/>
        </w:rPr>
        <w:t>Պատվիրատուն</w:t>
      </w:r>
      <w:r w:rsidRPr="00AF04FC">
        <w:rPr>
          <w:i w:val="0"/>
          <w:lang w:val="af-ZA"/>
        </w:rPr>
        <w:t>`</w:t>
      </w:r>
      <w:r w:rsidR="00311076" w:rsidRPr="00AF04FC">
        <w:rPr>
          <w:i w:val="0"/>
          <w:lang w:val="af-ZA"/>
        </w:rPr>
        <w:t>_</w:t>
      </w:r>
      <w:r w:rsidR="00F9486B" w:rsidRPr="00F9486B">
        <w:rPr>
          <w:rFonts w:ascii="Sylfaen" w:hAnsi="Sylfaen"/>
          <w:i w:val="0"/>
          <w:lang w:val="af-ZA"/>
        </w:rPr>
        <w:t>&lt;&lt;</w:t>
      </w:r>
      <w:r w:rsidR="00F9486B">
        <w:rPr>
          <w:rFonts w:ascii="Sylfaen" w:hAnsi="Sylfaen"/>
          <w:i w:val="0"/>
          <w:lang w:val="ru-RU"/>
        </w:rPr>
        <w:t>ԱրարատիմարզիԱ</w:t>
      </w:r>
      <w:r w:rsidR="00F9486B">
        <w:rPr>
          <w:rFonts w:ascii="Sylfaen" w:hAnsi="Sylfaen"/>
          <w:i w:val="0"/>
          <w:lang w:val="en-US"/>
        </w:rPr>
        <w:t>րարատգյուղիմանկապարտեզ</w:t>
      </w:r>
      <w:r w:rsidR="00F9486B" w:rsidRPr="00F9486B">
        <w:rPr>
          <w:rFonts w:ascii="Sylfaen" w:hAnsi="Sylfaen"/>
          <w:i w:val="0"/>
          <w:lang w:val="af-ZA"/>
        </w:rPr>
        <w:t>&gt;</w:t>
      </w:r>
      <w:r w:rsidR="00F9486B">
        <w:rPr>
          <w:rFonts w:ascii="Sylfaen" w:hAnsi="Sylfaen"/>
          <w:i w:val="0"/>
          <w:lang w:val="af-ZA"/>
        </w:rPr>
        <w:t xml:space="preserve"> ՀՈԱԿ </w:t>
      </w:r>
      <w:r w:rsidRPr="00AF04FC">
        <w:rPr>
          <w:i w:val="0"/>
          <w:lang w:val="af-ZA"/>
        </w:rPr>
        <w:t xml:space="preserve">, </w:t>
      </w:r>
      <w:r w:rsidRPr="00AF04FC">
        <w:rPr>
          <w:rFonts w:ascii="Arial" w:hAnsi="Arial" w:cs="Arial"/>
          <w:i w:val="0"/>
          <w:lang w:val="af-ZA"/>
        </w:rPr>
        <w:t>որըգտնվումէ</w:t>
      </w:r>
      <w:r w:rsidR="00311076" w:rsidRPr="00AF04FC">
        <w:rPr>
          <w:i w:val="0"/>
          <w:lang w:val="af-ZA"/>
        </w:rPr>
        <w:t>_____</w:t>
      </w:r>
      <w:r w:rsidR="00F9486B">
        <w:rPr>
          <w:rFonts w:ascii="Sylfaen" w:hAnsi="Sylfaen"/>
          <w:i w:val="0"/>
          <w:lang w:val="af-ZA"/>
        </w:rPr>
        <w:t>գ</w:t>
      </w:r>
      <w:r w:rsidR="00AF04FC" w:rsidRPr="00AF04FC">
        <w:rPr>
          <w:rFonts w:ascii="Arial" w:hAnsi="Arial" w:cs="Arial"/>
          <w:i w:val="0"/>
          <w:lang w:val="af-ZA"/>
        </w:rPr>
        <w:t>.</w:t>
      </w:r>
      <w:r w:rsidR="00F9486B">
        <w:rPr>
          <w:rFonts w:ascii="Arial" w:hAnsi="Arial" w:cs="Arial"/>
          <w:i w:val="0"/>
          <w:lang w:val="ru-RU"/>
        </w:rPr>
        <w:t>Արարատ</w:t>
      </w:r>
      <w:r w:rsidR="00F9486B">
        <w:rPr>
          <w:rFonts w:ascii="Sylfaen" w:hAnsi="Sylfaen" w:cs="Arial"/>
          <w:i w:val="0"/>
          <w:lang w:val="en-US"/>
        </w:rPr>
        <w:t>Ռ</w:t>
      </w:r>
      <w:r w:rsidR="00F9486B" w:rsidRPr="00F9486B">
        <w:rPr>
          <w:rFonts w:ascii="Sylfaen" w:hAnsi="Sylfaen" w:cs="Arial"/>
          <w:i w:val="0"/>
          <w:lang w:val="af-ZA"/>
        </w:rPr>
        <w:t>.</w:t>
      </w:r>
      <w:r w:rsidR="00F9486B">
        <w:rPr>
          <w:rFonts w:ascii="Sylfaen" w:hAnsi="Sylfaen" w:cs="Arial"/>
          <w:i w:val="0"/>
          <w:lang w:val="af-ZA"/>
        </w:rPr>
        <w:t>Վարդանյան</w:t>
      </w:r>
      <w:r w:rsidR="00311076" w:rsidRPr="00AF04FC">
        <w:rPr>
          <w:i w:val="0"/>
          <w:lang w:val="af-ZA"/>
        </w:rPr>
        <w:t>_</w:t>
      </w:r>
      <w:r w:rsidR="00F9486B">
        <w:rPr>
          <w:i w:val="0"/>
          <w:lang w:val="af-ZA"/>
        </w:rPr>
        <w:t>1</w:t>
      </w:r>
      <w:r w:rsidR="00311076" w:rsidRPr="00AF04FC">
        <w:rPr>
          <w:i w:val="0"/>
          <w:lang w:val="af-ZA"/>
        </w:rPr>
        <w:t xml:space="preserve">_ </w:t>
      </w:r>
      <w:r w:rsidRPr="00AF04FC">
        <w:rPr>
          <w:rFonts w:ascii="Arial" w:hAnsi="Arial" w:cs="Arial"/>
          <w:i w:val="0"/>
          <w:lang w:val="af-ZA"/>
        </w:rPr>
        <w:t>հասցեում</w:t>
      </w:r>
      <w:r w:rsidRPr="00AF04FC">
        <w:rPr>
          <w:i w:val="0"/>
          <w:lang w:val="af-ZA"/>
        </w:rPr>
        <w:t>,</w:t>
      </w:r>
    </w:p>
    <w:p w:rsidR="00347499" w:rsidRPr="00AF04FC" w:rsidRDefault="00347499" w:rsidP="00F9486B">
      <w:pPr>
        <w:pStyle w:val="BodyTextIndent"/>
        <w:spacing w:line="240" w:lineRule="auto"/>
        <w:ind w:firstLine="708"/>
        <w:jc w:val="left"/>
        <w:rPr>
          <w:i w:val="0"/>
          <w:lang w:val="af-ZA"/>
        </w:rPr>
      </w:pPr>
      <w:r w:rsidRPr="00AF04FC">
        <w:rPr>
          <w:i w:val="0"/>
          <w:sz w:val="16"/>
          <w:szCs w:val="16"/>
          <w:lang w:val="af-ZA"/>
        </w:rPr>
        <w:t>(</w:t>
      </w:r>
      <w:r w:rsidRPr="00AF04FC">
        <w:rPr>
          <w:rFonts w:ascii="Arial" w:hAnsi="Arial" w:cs="Arial"/>
          <w:i w:val="0"/>
          <w:sz w:val="16"/>
          <w:szCs w:val="16"/>
          <w:lang w:val="af-ZA"/>
        </w:rPr>
        <w:t>պատվիրատուիանվանումը</w:t>
      </w:r>
      <w:r w:rsidRPr="00AF04FC">
        <w:rPr>
          <w:i w:val="0"/>
          <w:sz w:val="16"/>
          <w:szCs w:val="16"/>
          <w:lang w:val="af-ZA"/>
        </w:rPr>
        <w:t>)(</w:t>
      </w:r>
      <w:r w:rsidRPr="00AF04FC">
        <w:rPr>
          <w:rFonts w:ascii="Arial" w:hAnsi="Arial" w:cs="Arial"/>
          <w:i w:val="0"/>
          <w:sz w:val="16"/>
          <w:szCs w:val="16"/>
          <w:lang w:val="af-ZA"/>
        </w:rPr>
        <w:t>պատվիրատուիհասցեն</w:t>
      </w:r>
      <w:r w:rsidRPr="00AF04FC">
        <w:rPr>
          <w:i w:val="0"/>
          <w:sz w:val="16"/>
          <w:szCs w:val="16"/>
          <w:lang w:val="af-ZA"/>
        </w:rPr>
        <w:t xml:space="preserve">)  </w:t>
      </w:r>
    </w:p>
    <w:p w:rsidR="00642EFE" w:rsidRPr="00AF04FC" w:rsidRDefault="00642EFE" w:rsidP="00EF3662">
      <w:pPr>
        <w:pStyle w:val="BodyTextIndent"/>
        <w:spacing w:line="240" w:lineRule="auto"/>
        <w:ind w:firstLine="0"/>
        <w:rPr>
          <w:i w:val="0"/>
          <w:lang w:val="af-ZA"/>
        </w:rPr>
      </w:pPr>
      <w:r w:rsidRPr="00AF04FC">
        <w:rPr>
          <w:rFonts w:ascii="Arial" w:hAnsi="Arial" w:cs="Arial"/>
          <w:i w:val="0"/>
          <w:lang w:val="af-ZA"/>
        </w:rPr>
        <w:t>հայտարարումէ</w:t>
      </w:r>
      <w:r w:rsidR="00AF04FC" w:rsidRPr="00AF04FC">
        <w:rPr>
          <w:rFonts w:ascii="Arial" w:hAnsi="Arial" w:cs="Arial"/>
          <w:i w:val="0"/>
          <w:color w:val="FF0000"/>
          <w:lang w:val="ru-RU"/>
        </w:rPr>
        <w:t>գնանշմանհարցմանընհթացակարգ</w:t>
      </w:r>
      <w:r w:rsidR="00A20B69" w:rsidRPr="00AF04FC">
        <w:rPr>
          <w:i w:val="0"/>
          <w:lang w:val="af-ZA"/>
        </w:rPr>
        <w:t xml:space="preserve">, </w:t>
      </w:r>
      <w:r w:rsidR="00A20B69" w:rsidRPr="00AF04FC">
        <w:rPr>
          <w:rFonts w:ascii="Arial" w:hAnsi="Arial" w:cs="Arial"/>
          <w:i w:val="0"/>
          <w:lang w:val="af-ZA"/>
        </w:rPr>
        <w:t>որնիրականացվումէմեկփուլով</w:t>
      </w:r>
      <w:r w:rsidR="00236B75" w:rsidRPr="00AF04FC">
        <w:rPr>
          <w:i w:val="0"/>
          <w:lang w:val="af-ZA"/>
        </w:rPr>
        <w:t>:</w:t>
      </w:r>
    </w:p>
    <w:p w:rsidR="006265F4" w:rsidRPr="00AF04FC" w:rsidRDefault="00A20B69" w:rsidP="006265F4">
      <w:pPr>
        <w:pStyle w:val="BodyTextIndent"/>
        <w:spacing w:line="240" w:lineRule="auto"/>
        <w:ind w:firstLine="0"/>
        <w:rPr>
          <w:i w:val="0"/>
          <w:lang w:val="af-ZA"/>
        </w:rPr>
      </w:pPr>
      <w:r w:rsidRPr="00AF04FC">
        <w:rPr>
          <w:i w:val="0"/>
          <w:lang w:val="af-ZA"/>
        </w:rPr>
        <w:tab/>
      </w:r>
      <w:bookmarkStart w:id="0" w:name="_Hlk23167417"/>
      <w:r w:rsidR="00496E18" w:rsidRPr="00AF04FC">
        <w:rPr>
          <w:rFonts w:ascii="Arial" w:hAnsi="Arial" w:cs="Arial"/>
          <w:i w:val="0"/>
          <w:lang w:val="af-ZA"/>
        </w:rPr>
        <w:t>Սույնընթացակարգի</w:t>
      </w:r>
      <w:bookmarkEnd w:id="0"/>
      <w:r w:rsidR="00496E18" w:rsidRPr="00AF04FC">
        <w:rPr>
          <w:rFonts w:ascii="Arial" w:hAnsi="Arial" w:cs="Arial"/>
          <w:i w:val="0"/>
          <w:lang w:val="af-ZA"/>
        </w:rPr>
        <w:t>արդյունքում</w:t>
      </w:r>
      <w:r w:rsidR="002E7EE1" w:rsidRPr="00AF04FC">
        <w:rPr>
          <w:rFonts w:ascii="Arial" w:hAnsi="Arial" w:cs="Arial"/>
          <w:i w:val="0"/>
          <w:lang w:val="hy-AM"/>
        </w:rPr>
        <w:t>ընտրված</w:t>
      </w:r>
      <w:r w:rsidR="00642EFE" w:rsidRPr="00AF04FC">
        <w:rPr>
          <w:rFonts w:ascii="Arial" w:hAnsi="Arial" w:cs="Arial"/>
          <w:i w:val="0"/>
          <w:lang w:val="af-ZA"/>
        </w:rPr>
        <w:t>մասնակցինսահմանվածկարգովկառաջարկվիկնքել</w:t>
      </w:r>
      <w:r w:rsidR="00311076" w:rsidRPr="00AF04FC">
        <w:rPr>
          <w:i w:val="0"/>
          <w:color w:val="FF0000"/>
          <w:lang w:val="af-ZA"/>
        </w:rPr>
        <w:t>______</w:t>
      </w:r>
      <w:r w:rsidR="00AF04FC" w:rsidRPr="00AF04FC">
        <w:rPr>
          <w:rFonts w:ascii="Arial" w:hAnsi="Arial" w:cs="Arial"/>
          <w:i w:val="0"/>
          <w:color w:val="FF0000"/>
          <w:lang w:val="ru-RU"/>
        </w:rPr>
        <w:t>սննդամթերքի</w:t>
      </w:r>
      <w:r w:rsidR="00E765B7" w:rsidRPr="00AF04FC">
        <w:rPr>
          <w:i w:val="0"/>
          <w:color w:val="FF0000"/>
          <w:lang w:val="af-ZA"/>
        </w:rPr>
        <w:t>__________</w:t>
      </w:r>
      <w:r w:rsidR="00341A74" w:rsidRPr="00AF04FC">
        <w:rPr>
          <w:rFonts w:ascii="Arial" w:hAnsi="Arial" w:cs="Arial"/>
          <w:i w:val="0"/>
          <w:lang w:val="af-ZA"/>
        </w:rPr>
        <w:t>մատակարարմանպայմանագիր</w:t>
      </w:r>
      <w:r w:rsidR="00341A74" w:rsidRPr="00AF04FC">
        <w:rPr>
          <w:i w:val="0"/>
          <w:lang w:val="af-ZA"/>
        </w:rPr>
        <w:t xml:space="preserve"> (</w:t>
      </w:r>
      <w:r w:rsidR="00341A74" w:rsidRPr="00AF04FC">
        <w:rPr>
          <w:rFonts w:ascii="Arial" w:hAnsi="Arial" w:cs="Arial"/>
          <w:i w:val="0"/>
          <w:lang w:val="af-ZA"/>
        </w:rPr>
        <w:t>այսուհետ</w:t>
      </w:r>
      <w:r w:rsidR="00341A74" w:rsidRPr="00AF04FC">
        <w:rPr>
          <w:i w:val="0"/>
          <w:lang w:val="af-ZA"/>
        </w:rPr>
        <w:t xml:space="preserve">` </w:t>
      </w:r>
      <w:r w:rsidR="006265F4" w:rsidRPr="00AF04FC">
        <w:rPr>
          <w:rFonts w:ascii="Arial" w:hAnsi="Arial" w:cs="Arial"/>
          <w:i w:val="0"/>
          <w:lang w:val="af-ZA"/>
        </w:rPr>
        <w:t>պայմանագիր</w:t>
      </w:r>
      <w:r w:rsidR="006265F4" w:rsidRPr="00AF04FC">
        <w:rPr>
          <w:i w:val="0"/>
          <w:lang w:val="af-ZA"/>
        </w:rPr>
        <w:t>)</w:t>
      </w:r>
      <w:r w:rsidR="006265F4" w:rsidRPr="00AF04FC">
        <w:rPr>
          <w:rFonts w:ascii="Arial" w:hAnsi="Arial" w:cs="Arial"/>
          <w:i w:val="0"/>
          <w:lang w:val="af-ZA"/>
        </w:rPr>
        <w:t>։</w:t>
      </w:r>
    </w:p>
    <w:p w:rsidR="00496E18" w:rsidRPr="00AF04FC" w:rsidRDefault="00496E18" w:rsidP="00EF3662">
      <w:pPr>
        <w:pStyle w:val="BodyTextIndent"/>
        <w:spacing w:line="240" w:lineRule="auto"/>
        <w:ind w:firstLine="0"/>
        <w:rPr>
          <w:i w:val="0"/>
          <w:lang w:val="af-ZA"/>
        </w:rPr>
      </w:pPr>
      <w:r w:rsidRPr="00AF04FC">
        <w:rPr>
          <w:i w:val="0"/>
          <w:lang w:val="af-ZA"/>
        </w:rPr>
        <w:tab/>
      </w:r>
      <w:r w:rsidRPr="00AF04FC">
        <w:rPr>
          <w:rFonts w:ascii="Arial" w:hAnsi="Arial" w:cs="Arial"/>
          <w:i w:val="0"/>
          <w:sz w:val="16"/>
          <w:szCs w:val="16"/>
          <w:lang w:val="af-ZA"/>
        </w:rPr>
        <w:t>ապրանքիանվանումը</w:t>
      </w:r>
    </w:p>
    <w:p w:rsidR="00357D48" w:rsidRPr="00AF04FC" w:rsidRDefault="00A20B69" w:rsidP="00EF3662">
      <w:pPr>
        <w:pStyle w:val="BodyTextIndent"/>
        <w:spacing w:line="240" w:lineRule="auto"/>
        <w:ind w:firstLine="0"/>
        <w:rPr>
          <w:i w:val="0"/>
          <w:lang w:val="af-ZA"/>
        </w:rPr>
      </w:pPr>
      <w:r w:rsidRPr="00AF04FC">
        <w:rPr>
          <w:i w:val="0"/>
          <w:lang w:val="af-ZA"/>
        </w:rPr>
        <w:tab/>
      </w:r>
      <w:r w:rsidR="00A76C15" w:rsidRPr="00AF04FC">
        <w:rPr>
          <w:i w:val="0"/>
          <w:lang w:val="af-ZA"/>
        </w:rPr>
        <w:t>«</w:t>
      </w:r>
      <w:r w:rsidR="00357D48" w:rsidRPr="00AF04FC">
        <w:rPr>
          <w:rFonts w:ascii="Arial" w:hAnsi="Arial" w:cs="Arial"/>
          <w:i w:val="0"/>
          <w:lang w:val="af-ZA"/>
        </w:rPr>
        <w:t>Գնումներիմասին</w:t>
      </w:r>
      <w:r w:rsidR="00A76C15" w:rsidRPr="00AF04FC">
        <w:rPr>
          <w:i w:val="0"/>
          <w:lang w:val="af-ZA"/>
        </w:rPr>
        <w:t>»</w:t>
      </w:r>
      <w:r w:rsidR="00357D48" w:rsidRPr="00AF04FC">
        <w:rPr>
          <w:rFonts w:ascii="Arial" w:hAnsi="Arial" w:cs="Arial"/>
          <w:i w:val="0"/>
          <w:lang w:val="af-ZA"/>
        </w:rPr>
        <w:t>ՀՀօրենքի</w:t>
      </w:r>
      <w:r w:rsidR="00955E87" w:rsidRPr="00AF04FC">
        <w:rPr>
          <w:i w:val="0"/>
          <w:lang w:val="af-ZA"/>
        </w:rPr>
        <w:t>7</w:t>
      </w:r>
      <w:r w:rsidR="00357D48" w:rsidRPr="00AF04FC">
        <w:rPr>
          <w:i w:val="0"/>
          <w:lang w:val="af-ZA"/>
        </w:rPr>
        <w:t>-</w:t>
      </w:r>
      <w:r w:rsidR="00357D48" w:rsidRPr="00AF04FC">
        <w:rPr>
          <w:rFonts w:ascii="Arial" w:hAnsi="Arial" w:cs="Arial"/>
          <w:i w:val="0"/>
          <w:lang w:val="af-ZA"/>
        </w:rPr>
        <w:t>րդհոդվածիհամաձայն</w:t>
      </w:r>
      <w:r w:rsidR="00357D48" w:rsidRPr="00AF04FC">
        <w:rPr>
          <w:i w:val="0"/>
          <w:lang w:val="af-ZA"/>
        </w:rPr>
        <w:t xml:space="preserve">` </w:t>
      </w:r>
      <w:r w:rsidR="00DB4CC7" w:rsidRPr="00AF04FC">
        <w:rPr>
          <w:rFonts w:ascii="Arial" w:hAnsi="Arial" w:cs="Arial"/>
          <w:i w:val="0"/>
          <w:lang w:val="af-ZA"/>
        </w:rPr>
        <w:t>ցանկացածանձ</w:t>
      </w:r>
      <w:r w:rsidR="00DB4CC7" w:rsidRPr="00AF04FC">
        <w:rPr>
          <w:i w:val="0"/>
          <w:lang w:val="af-ZA"/>
        </w:rPr>
        <w:t xml:space="preserve">, </w:t>
      </w:r>
      <w:r w:rsidR="00DB4CC7" w:rsidRPr="00AF04FC">
        <w:rPr>
          <w:rFonts w:ascii="Arial" w:hAnsi="Arial" w:cs="Arial"/>
          <w:i w:val="0"/>
          <w:lang w:val="af-ZA"/>
        </w:rPr>
        <w:t>անկախնրաօտարերկրյաֆիզիկականանձ</w:t>
      </w:r>
      <w:r w:rsidR="00DB4CC7" w:rsidRPr="00AF04FC">
        <w:rPr>
          <w:i w:val="0"/>
          <w:lang w:val="af-ZA"/>
        </w:rPr>
        <w:t xml:space="preserve">, </w:t>
      </w:r>
      <w:r w:rsidR="00DB4CC7" w:rsidRPr="00AF04FC">
        <w:rPr>
          <w:rFonts w:ascii="Arial" w:hAnsi="Arial" w:cs="Arial"/>
          <w:i w:val="0"/>
          <w:lang w:val="af-ZA"/>
        </w:rPr>
        <w:t>կազմակերպությունկամքաղաքացիությունչունեցողանձլինելուհանգամանքից</w:t>
      </w:r>
      <w:r w:rsidR="00DB4CC7" w:rsidRPr="00AF04FC">
        <w:rPr>
          <w:i w:val="0"/>
          <w:lang w:val="af-ZA"/>
        </w:rPr>
        <w:t xml:space="preserve">, </w:t>
      </w:r>
      <w:r w:rsidR="00DB4CC7" w:rsidRPr="00AF04FC">
        <w:rPr>
          <w:rFonts w:ascii="Arial" w:hAnsi="Arial" w:cs="Arial"/>
          <w:i w:val="0"/>
          <w:lang w:val="af-ZA"/>
        </w:rPr>
        <w:t>ունի</w:t>
      </w:r>
      <w:r w:rsidR="00677658" w:rsidRPr="00AF04FC">
        <w:rPr>
          <w:rFonts w:ascii="Arial" w:hAnsi="Arial" w:cs="Arial"/>
          <w:i w:val="0"/>
          <w:lang w:val="af-ZA"/>
        </w:rPr>
        <w:t>սույն</w:t>
      </w:r>
      <w:r w:rsidR="00496E18" w:rsidRPr="00AF04FC">
        <w:rPr>
          <w:rFonts w:ascii="Arial" w:hAnsi="Arial" w:cs="Arial"/>
          <w:i w:val="0"/>
          <w:lang w:val="af-ZA"/>
        </w:rPr>
        <w:t>ընթացակարգին</w:t>
      </w:r>
      <w:r w:rsidR="00DB4CC7" w:rsidRPr="00AF04FC">
        <w:rPr>
          <w:rFonts w:ascii="Arial" w:hAnsi="Arial" w:cs="Arial"/>
          <w:i w:val="0"/>
          <w:lang w:val="af-ZA"/>
        </w:rPr>
        <w:t>մասնակցելուհավասարիրավունք</w:t>
      </w:r>
      <w:r w:rsidR="00DB4CC7" w:rsidRPr="00AF04FC">
        <w:rPr>
          <w:i w:val="0"/>
          <w:lang w:val="af-ZA"/>
        </w:rPr>
        <w:t>:</w:t>
      </w:r>
    </w:p>
    <w:p w:rsidR="00A20B69" w:rsidRPr="00AF04FC" w:rsidRDefault="00496E18" w:rsidP="00EF3662">
      <w:pPr>
        <w:ind w:firstLine="720"/>
        <w:jc w:val="both"/>
        <w:rPr>
          <w:rFonts w:ascii="Arial LatArm" w:hAnsi="Arial LatArm"/>
          <w:sz w:val="20"/>
          <w:szCs w:val="20"/>
          <w:lang w:val="af-ZA"/>
        </w:rPr>
      </w:pPr>
      <w:r w:rsidRPr="00AF04FC">
        <w:rPr>
          <w:rFonts w:ascii="Arial" w:hAnsi="Arial" w:cs="Arial"/>
          <w:sz w:val="20"/>
          <w:szCs w:val="20"/>
          <w:lang w:val="af-ZA"/>
        </w:rPr>
        <w:t>Սույնընթացակարգին</w:t>
      </w:r>
      <w:r w:rsidR="00357D48" w:rsidRPr="00AF04FC">
        <w:rPr>
          <w:rFonts w:ascii="Arial" w:hAnsi="Arial" w:cs="Arial"/>
          <w:sz w:val="20"/>
          <w:szCs w:val="20"/>
          <w:lang w:val="af-ZA"/>
        </w:rPr>
        <w:t>մասնակցելուիրավունք</w:t>
      </w:r>
      <w:r w:rsidR="003C3660" w:rsidRPr="00AF04FC">
        <w:rPr>
          <w:rFonts w:ascii="Arial" w:hAnsi="Arial" w:cs="Arial"/>
          <w:sz w:val="20"/>
          <w:szCs w:val="20"/>
          <w:lang w:val="af-ZA"/>
        </w:rPr>
        <w:t>չունեցող</w:t>
      </w:r>
      <w:r w:rsidR="006E7947" w:rsidRPr="00AF04FC">
        <w:rPr>
          <w:rFonts w:ascii="Arial" w:hAnsi="Arial" w:cs="Arial"/>
          <w:sz w:val="20"/>
          <w:szCs w:val="20"/>
          <w:lang w:val="af-ZA"/>
        </w:rPr>
        <w:t>անձանց</w:t>
      </w:r>
      <w:r w:rsidR="006E7947" w:rsidRPr="00AF04FC">
        <w:rPr>
          <w:rFonts w:ascii="Arial LatArm" w:hAnsi="Arial LatArm"/>
          <w:sz w:val="20"/>
          <w:szCs w:val="20"/>
          <w:lang w:val="af-ZA"/>
        </w:rPr>
        <w:t xml:space="preserve">, </w:t>
      </w:r>
      <w:r w:rsidR="006E7947" w:rsidRPr="00AF04FC">
        <w:rPr>
          <w:rFonts w:ascii="Arial" w:hAnsi="Arial" w:cs="Arial"/>
          <w:sz w:val="20"/>
          <w:szCs w:val="20"/>
          <w:lang w:val="af-ZA"/>
        </w:rPr>
        <w:t>ինչպես</w:t>
      </w:r>
      <w:r w:rsidR="00A20B69" w:rsidRPr="00AF04FC">
        <w:rPr>
          <w:rFonts w:ascii="Arial" w:hAnsi="Arial" w:cs="Arial"/>
          <w:sz w:val="20"/>
          <w:szCs w:val="20"/>
          <w:lang w:val="af-ZA"/>
        </w:rPr>
        <w:t>նաևմասնակիցներիններկայացվող</w:t>
      </w:r>
      <w:r w:rsidR="008A511D" w:rsidRPr="00AF04FC">
        <w:rPr>
          <w:rFonts w:ascii="Arial" w:hAnsi="Arial" w:cs="Arial"/>
          <w:sz w:val="20"/>
          <w:szCs w:val="20"/>
          <w:lang w:val="af-ZA"/>
        </w:rPr>
        <w:t>պայմանները</w:t>
      </w:r>
      <w:r w:rsidR="00A20B69" w:rsidRPr="00AF04FC">
        <w:rPr>
          <w:rFonts w:ascii="Arial" w:hAnsi="Arial" w:cs="Arial"/>
          <w:sz w:val="20"/>
          <w:szCs w:val="20"/>
          <w:lang w:val="af-ZA"/>
        </w:rPr>
        <w:t>սահմանվածենսույնընթացակարգիհրավերով</w:t>
      </w:r>
      <w:r w:rsidR="00A20B69" w:rsidRPr="00AF04FC">
        <w:rPr>
          <w:rFonts w:ascii="Arial LatArm" w:hAnsi="Arial LatArm"/>
          <w:sz w:val="20"/>
          <w:szCs w:val="20"/>
          <w:lang w:val="af-ZA"/>
        </w:rPr>
        <w:t>:</w:t>
      </w:r>
    </w:p>
    <w:p w:rsidR="00357D48" w:rsidRPr="00AF04FC" w:rsidRDefault="00EE73A8" w:rsidP="00EF3662">
      <w:pPr>
        <w:pStyle w:val="BodyTextIndent"/>
        <w:spacing w:line="240" w:lineRule="auto"/>
        <w:rPr>
          <w:i w:val="0"/>
          <w:lang w:val="af-ZA"/>
        </w:rPr>
      </w:pPr>
      <w:r w:rsidRPr="00AF04FC">
        <w:rPr>
          <w:rFonts w:ascii="Arial" w:hAnsi="Arial" w:cs="Arial"/>
          <w:i w:val="0"/>
          <w:lang w:val="af-ZA"/>
        </w:rPr>
        <w:t>Ընտրված</w:t>
      </w:r>
      <w:r w:rsidR="00357D48" w:rsidRPr="00AF04FC">
        <w:rPr>
          <w:rFonts w:ascii="Arial" w:hAnsi="Arial" w:cs="Arial"/>
          <w:i w:val="0"/>
          <w:lang w:val="af-ZA"/>
        </w:rPr>
        <w:t>մասնակիցըորոշվումէ</w:t>
      </w:r>
      <w:bookmarkStart w:id="1" w:name="_Hlk23167512"/>
      <w:r w:rsidR="00496E18" w:rsidRPr="00AF04FC">
        <w:rPr>
          <w:rFonts w:ascii="Arial" w:hAnsi="Arial" w:cs="Arial"/>
          <w:i w:val="0"/>
          <w:lang w:val="af-ZA"/>
        </w:rPr>
        <w:t>ոչգնայինպայմաններովբավարարգնահատված</w:t>
      </w:r>
      <w:bookmarkEnd w:id="1"/>
      <w:r w:rsidR="00357D48" w:rsidRPr="00AF04FC">
        <w:rPr>
          <w:rFonts w:ascii="Arial" w:hAnsi="Arial" w:cs="Arial"/>
          <w:i w:val="0"/>
          <w:lang w:val="af-ZA"/>
        </w:rPr>
        <w:t>հայտերներկայացրածմասնակիցներիթվից</w:t>
      </w:r>
      <w:r w:rsidR="00357D48" w:rsidRPr="00AF04FC">
        <w:rPr>
          <w:i w:val="0"/>
          <w:lang w:val="af-ZA"/>
        </w:rPr>
        <w:t xml:space="preserve">` </w:t>
      </w:r>
      <w:r w:rsidR="00357D48" w:rsidRPr="00AF04FC">
        <w:rPr>
          <w:rFonts w:ascii="Arial" w:hAnsi="Arial" w:cs="Arial"/>
          <w:i w:val="0"/>
          <w:lang w:val="af-ZA"/>
        </w:rPr>
        <w:t>նվազագույնգնայինառաջարկներկայացրածմասնակցիննախապատվությունտալուսկզբունքով</w:t>
      </w:r>
      <w:r w:rsidR="004D5671" w:rsidRPr="00AF04FC">
        <w:rPr>
          <w:rFonts w:ascii="Arial" w:hAnsi="Arial" w:cs="Arial"/>
          <w:i w:val="0"/>
          <w:lang w:val="af-ZA"/>
        </w:rPr>
        <w:t>։</w:t>
      </w:r>
    </w:p>
    <w:p w:rsidR="0067579A" w:rsidRPr="00AF04FC" w:rsidRDefault="00496E18" w:rsidP="00EF3662">
      <w:pPr>
        <w:pStyle w:val="BodyTextIndent"/>
        <w:spacing w:line="240" w:lineRule="auto"/>
        <w:rPr>
          <w:i w:val="0"/>
          <w:lang w:val="af-ZA"/>
        </w:rPr>
      </w:pPr>
      <w:r w:rsidRPr="00AF04FC">
        <w:rPr>
          <w:rFonts w:ascii="Arial" w:hAnsi="Arial" w:cs="Arial"/>
          <w:i w:val="0"/>
          <w:lang w:val="af-ZA"/>
        </w:rPr>
        <w:t>Ընթացակարգի</w:t>
      </w:r>
      <w:r w:rsidR="007E15A7" w:rsidRPr="00AF04FC">
        <w:rPr>
          <w:rFonts w:ascii="Arial" w:hAnsi="Arial" w:cs="Arial"/>
          <w:i w:val="0"/>
          <w:lang w:val="af-ZA"/>
        </w:rPr>
        <w:t>հրավերը</w:t>
      </w:r>
      <w:r w:rsidR="00A20B69" w:rsidRPr="00AF04FC">
        <w:rPr>
          <w:rFonts w:ascii="Arial" w:hAnsi="Arial" w:cs="Arial"/>
          <w:i w:val="0"/>
          <w:lang w:val="af-ZA"/>
        </w:rPr>
        <w:t>թղթային</w:t>
      </w:r>
      <w:r w:rsidR="007E15A7" w:rsidRPr="00AF04FC">
        <w:rPr>
          <w:rFonts w:ascii="Arial" w:hAnsi="Arial" w:cs="Arial"/>
          <w:i w:val="0"/>
          <w:lang w:val="af-ZA"/>
        </w:rPr>
        <w:t>ստանալուհամարանհրաժեշտէդիմելպատվիրատուին</w:t>
      </w:r>
      <w:r w:rsidR="007E15A7" w:rsidRPr="00AF04FC">
        <w:rPr>
          <w:i w:val="0"/>
          <w:lang w:val="af-ZA"/>
        </w:rPr>
        <w:t xml:space="preserve">, </w:t>
      </w:r>
      <w:r w:rsidR="007E15A7" w:rsidRPr="00AF04FC">
        <w:rPr>
          <w:rFonts w:ascii="Arial" w:hAnsi="Arial" w:cs="Arial"/>
          <w:i w:val="0"/>
          <w:lang w:val="af-ZA"/>
        </w:rPr>
        <w:t>մինչևսույնհայտարարությանհրապարակմանօրվանիցհաշված</w:t>
      </w:r>
      <w:r w:rsidR="007E15A7" w:rsidRPr="00AF04FC">
        <w:rPr>
          <w:i w:val="0"/>
          <w:color w:val="FF0000"/>
          <w:lang w:val="af-ZA"/>
        </w:rPr>
        <w:t xml:space="preserve">` </w:t>
      </w:r>
      <w:r w:rsidR="00AF04FC" w:rsidRPr="00151D36">
        <w:rPr>
          <w:rFonts w:ascii="Calibri" w:hAnsi="Calibri"/>
          <w:i w:val="0"/>
          <w:color w:val="FF0000"/>
          <w:u w:val="single"/>
          <w:lang w:val="af-ZA"/>
        </w:rPr>
        <w:t>7</w:t>
      </w:r>
      <w:r w:rsidR="00F06F30" w:rsidRPr="00AF04FC">
        <w:rPr>
          <w:i w:val="0"/>
          <w:color w:val="FF0000"/>
          <w:lang w:val="af-ZA"/>
        </w:rPr>
        <w:t>-</w:t>
      </w:r>
      <w:r w:rsidR="00F06F30" w:rsidRPr="00AF04FC">
        <w:rPr>
          <w:rFonts w:ascii="Arial" w:hAnsi="Arial" w:cs="Arial"/>
          <w:i w:val="0"/>
          <w:color w:val="FF0000"/>
          <w:lang w:val="af-ZA"/>
        </w:rPr>
        <w:t>րդօրըժամը</w:t>
      </w:r>
      <w:r w:rsidR="00344EA9">
        <w:rPr>
          <w:i w:val="0"/>
          <w:color w:val="FF0000"/>
          <w:lang w:val="af-ZA"/>
        </w:rPr>
        <w:t>11</w:t>
      </w:r>
      <w:r w:rsidR="00AF04FC" w:rsidRPr="00151D36">
        <w:rPr>
          <w:rFonts w:ascii="Calibri" w:hAnsi="Calibri"/>
          <w:i w:val="0"/>
          <w:color w:val="FF0000"/>
          <w:lang w:val="af-ZA"/>
        </w:rPr>
        <w:t>-00</w:t>
      </w:r>
      <w:r w:rsidR="00F06F30" w:rsidRPr="00AF04FC">
        <w:rPr>
          <w:i w:val="0"/>
          <w:color w:val="FF0000"/>
          <w:lang w:val="af-ZA"/>
        </w:rPr>
        <w:t>_-</w:t>
      </w:r>
      <w:r w:rsidR="00F06F30" w:rsidRPr="00AF04FC">
        <w:rPr>
          <w:rFonts w:ascii="Arial" w:hAnsi="Arial" w:cs="Arial"/>
          <w:i w:val="0"/>
          <w:color w:val="FF0000"/>
          <w:lang w:val="af-ZA"/>
        </w:rPr>
        <w:t>ը</w:t>
      </w:r>
      <w:r w:rsidR="007E15A7" w:rsidRPr="00AF04FC">
        <w:rPr>
          <w:rFonts w:ascii="Arial" w:hAnsi="Arial" w:cs="Arial"/>
          <w:i w:val="0"/>
          <w:lang w:val="af-ZA"/>
        </w:rPr>
        <w:t>։Ընդորում</w:t>
      </w:r>
      <w:r w:rsidR="007E15A7" w:rsidRPr="00AF04FC">
        <w:rPr>
          <w:i w:val="0"/>
          <w:lang w:val="af-ZA"/>
        </w:rPr>
        <w:t xml:space="preserve">, </w:t>
      </w:r>
      <w:r w:rsidR="00A20B69" w:rsidRPr="00AF04FC">
        <w:rPr>
          <w:rFonts w:ascii="Arial" w:hAnsi="Arial" w:cs="Arial"/>
          <w:i w:val="0"/>
          <w:lang w:val="af-ZA"/>
        </w:rPr>
        <w:t>թղթային</w:t>
      </w:r>
      <w:r w:rsidR="007E15A7" w:rsidRPr="00AF04FC">
        <w:rPr>
          <w:rFonts w:ascii="Arial" w:hAnsi="Arial" w:cs="Arial"/>
          <w:i w:val="0"/>
          <w:lang w:val="af-ZA"/>
        </w:rPr>
        <w:t>ձևովհրավերստանալուհամարպատվիրատուինպետքէներկայացնելգրավորդիմում։Պատվիրատունապահովումէթղթայինձևովհրավերիտրամադրումնանվճարայդպիսիպահանջստանալունհաջորդող</w:t>
      </w:r>
      <w:r w:rsidR="00E20B3E" w:rsidRPr="00AF04FC">
        <w:rPr>
          <w:rFonts w:ascii="Arial" w:hAnsi="Arial" w:cs="Arial"/>
          <w:i w:val="0"/>
          <w:lang w:val="af-ZA"/>
        </w:rPr>
        <w:t>առաջին</w:t>
      </w:r>
      <w:r w:rsidR="007E15A7" w:rsidRPr="00AF04FC">
        <w:rPr>
          <w:rFonts w:ascii="Arial" w:hAnsi="Arial" w:cs="Arial"/>
          <w:i w:val="0"/>
          <w:lang w:val="af-ZA"/>
        </w:rPr>
        <w:t>աշխատանքայինօրը</w:t>
      </w:r>
      <w:r w:rsidR="00357D48" w:rsidRPr="00AF04FC">
        <w:rPr>
          <w:rFonts w:ascii="Arial" w:hAnsi="Arial" w:cs="Arial"/>
          <w:i w:val="0"/>
          <w:lang w:val="af-ZA"/>
        </w:rPr>
        <w:t>Էլեկտրոնայինձևովհրավերտրամադրելուպահանջիդեպքումպատվիրատուն</w:t>
      </w:r>
      <w:r w:rsidR="00E222A7" w:rsidRPr="00AF04FC">
        <w:rPr>
          <w:rFonts w:ascii="Arial" w:hAnsi="Arial" w:cs="Arial"/>
          <w:i w:val="0"/>
          <w:lang w:val="af-ZA"/>
        </w:rPr>
        <w:t>անվճար</w:t>
      </w:r>
      <w:r w:rsidR="00357D48" w:rsidRPr="00AF04FC">
        <w:rPr>
          <w:rFonts w:ascii="Arial" w:hAnsi="Arial" w:cs="Arial"/>
          <w:i w:val="0"/>
          <w:lang w:val="af-ZA"/>
        </w:rPr>
        <w:t>ապահովումէհրավերի</w:t>
      </w:r>
      <w:r w:rsidR="00357D48" w:rsidRPr="00AF04FC">
        <w:rPr>
          <w:i w:val="0"/>
          <w:lang w:val="af-ZA"/>
        </w:rPr>
        <w:t xml:space="preserve">` </w:t>
      </w:r>
      <w:r w:rsidR="00357D48" w:rsidRPr="00AF04FC">
        <w:rPr>
          <w:rFonts w:ascii="Arial" w:hAnsi="Arial" w:cs="Arial"/>
          <w:i w:val="0"/>
          <w:lang w:val="af-ZA"/>
        </w:rPr>
        <w:t>էլեկտրոնայինձևովտրամադրումըդիմում</w:t>
      </w:r>
      <w:r w:rsidR="0006311D" w:rsidRPr="00AF04FC">
        <w:rPr>
          <w:rFonts w:ascii="Arial" w:hAnsi="Arial" w:cs="Arial"/>
          <w:i w:val="0"/>
          <w:lang w:val="af-ZA"/>
        </w:rPr>
        <w:t>ը</w:t>
      </w:r>
      <w:r w:rsidR="00357D48" w:rsidRPr="00AF04FC">
        <w:rPr>
          <w:rFonts w:ascii="Arial" w:hAnsi="Arial" w:cs="Arial"/>
          <w:i w:val="0"/>
          <w:lang w:val="af-ZA"/>
        </w:rPr>
        <w:t>ստանալուօրվանհաջորդողաշխատանքայինօրվաընթացքում</w:t>
      </w:r>
      <w:r w:rsidR="004D5671" w:rsidRPr="00AF04FC">
        <w:rPr>
          <w:rFonts w:ascii="Arial" w:hAnsi="Arial" w:cs="Arial"/>
          <w:i w:val="0"/>
          <w:lang w:val="af-ZA"/>
        </w:rPr>
        <w:t>։</w:t>
      </w:r>
    </w:p>
    <w:p w:rsidR="0067579A" w:rsidRPr="00AF04FC" w:rsidRDefault="00363E98" w:rsidP="00EF3662">
      <w:pPr>
        <w:pStyle w:val="BodyTextIndent"/>
        <w:spacing w:line="240" w:lineRule="auto"/>
        <w:rPr>
          <w:i w:val="0"/>
          <w:lang w:val="af-ZA"/>
        </w:rPr>
      </w:pPr>
      <w:r w:rsidRPr="00AF04FC">
        <w:rPr>
          <w:rFonts w:ascii="Arial" w:hAnsi="Arial" w:cs="Arial"/>
          <w:i w:val="0"/>
          <w:lang w:val="af-ZA"/>
        </w:rPr>
        <w:t>Հ</w:t>
      </w:r>
      <w:r w:rsidR="0067579A" w:rsidRPr="00AF04FC">
        <w:rPr>
          <w:rFonts w:ascii="Arial" w:hAnsi="Arial" w:cs="Arial"/>
          <w:i w:val="0"/>
          <w:lang w:val="af-ZA"/>
        </w:rPr>
        <w:t>րավերչստանալըչիսահմանափակումմասնակցի</w:t>
      </w:r>
      <w:r w:rsidR="0067579A" w:rsidRPr="00AF04FC">
        <w:rPr>
          <w:i w:val="0"/>
          <w:lang w:val="af-ZA"/>
        </w:rPr>
        <w:t xml:space="preserve">` </w:t>
      </w:r>
      <w:r w:rsidR="0067579A" w:rsidRPr="00AF04FC">
        <w:rPr>
          <w:rFonts w:ascii="Arial" w:hAnsi="Arial" w:cs="Arial"/>
          <w:i w:val="0"/>
          <w:lang w:val="af-ZA"/>
        </w:rPr>
        <w:t>սույնընթացակարգինմասնակցելուիրավունքը</w:t>
      </w:r>
      <w:r w:rsidR="004D5671" w:rsidRPr="00AF04FC">
        <w:rPr>
          <w:rFonts w:ascii="Arial" w:hAnsi="Arial" w:cs="Arial"/>
          <w:i w:val="0"/>
          <w:lang w:val="af-ZA"/>
        </w:rPr>
        <w:t>։</w:t>
      </w:r>
    </w:p>
    <w:p w:rsidR="00332EE7" w:rsidRPr="00AF04FC" w:rsidRDefault="00332EE7" w:rsidP="00332EE7">
      <w:pPr>
        <w:pStyle w:val="BodyTextIndent"/>
        <w:spacing w:line="240" w:lineRule="auto"/>
        <w:rPr>
          <w:i w:val="0"/>
          <w:color w:val="FF0000"/>
          <w:lang w:val="af-ZA"/>
        </w:rPr>
      </w:pPr>
      <w:r w:rsidRPr="00AF04FC">
        <w:rPr>
          <w:rFonts w:ascii="Arial" w:hAnsi="Arial" w:cs="Arial"/>
          <w:i w:val="0"/>
          <w:lang w:val="af-ZA"/>
        </w:rPr>
        <w:t>Սույնընթացակարգինմասնակցությանհայտերնանհրաժեշտէներկայացնել</w:t>
      </w:r>
      <w:r w:rsidRPr="00AF04FC">
        <w:rPr>
          <w:i w:val="0"/>
          <w:color w:val="FF0000"/>
          <w:lang w:val="af-ZA"/>
        </w:rPr>
        <w:t>______</w:t>
      </w:r>
      <w:r w:rsidR="00F9486B">
        <w:rPr>
          <w:rFonts w:ascii="Sylfaen" w:hAnsi="Sylfaen"/>
          <w:i w:val="0"/>
          <w:color w:val="FF0000"/>
          <w:lang w:val="af-ZA"/>
        </w:rPr>
        <w:t>գ</w:t>
      </w:r>
      <w:r w:rsidR="00AF04FC" w:rsidRPr="00AF04FC">
        <w:rPr>
          <w:rFonts w:ascii="Arial" w:hAnsi="Arial" w:cs="Arial"/>
          <w:i w:val="0"/>
          <w:color w:val="FF0000"/>
          <w:lang w:val="af-ZA"/>
        </w:rPr>
        <w:t>.</w:t>
      </w:r>
      <w:r w:rsidR="00F9486B">
        <w:rPr>
          <w:rFonts w:ascii="Sylfaen" w:hAnsi="Sylfaen" w:cs="Arial"/>
          <w:i w:val="0"/>
          <w:color w:val="FF0000"/>
          <w:lang w:val="af-ZA"/>
        </w:rPr>
        <w:t xml:space="preserve">Արարատ  </w:t>
      </w:r>
      <w:r w:rsidR="00AF04FC" w:rsidRPr="00AF04FC">
        <w:rPr>
          <w:rFonts w:ascii="Arial" w:hAnsi="Arial" w:cs="Arial"/>
          <w:i w:val="0"/>
          <w:color w:val="FF0000"/>
          <w:lang w:val="ru-RU"/>
        </w:rPr>
        <w:t>ատ</w:t>
      </w:r>
      <w:r w:rsidR="00F9486B">
        <w:rPr>
          <w:rFonts w:ascii="Sylfaen" w:hAnsi="Sylfaen" w:cs="Arial"/>
          <w:i w:val="0"/>
          <w:color w:val="FF0000"/>
          <w:lang w:val="af-ZA"/>
        </w:rPr>
        <w:t>Ռ.Վարդանյան</w:t>
      </w:r>
      <w:r w:rsidRPr="00AF04FC">
        <w:rPr>
          <w:i w:val="0"/>
          <w:color w:val="FF0000"/>
          <w:lang w:val="af-ZA"/>
        </w:rPr>
        <w:t xml:space="preserve">______ </w:t>
      </w:r>
      <w:r w:rsidRPr="00AF04FC">
        <w:rPr>
          <w:rFonts w:ascii="Arial" w:hAnsi="Arial" w:cs="Arial"/>
          <w:i w:val="0"/>
          <w:color w:val="FF0000"/>
          <w:lang w:val="af-ZA"/>
        </w:rPr>
        <w:t>հասցեով</w:t>
      </w:r>
      <w:r w:rsidRPr="00AF04FC">
        <w:rPr>
          <w:i w:val="0"/>
          <w:color w:val="FF0000"/>
          <w:lang w:val="af-ZA"/>
        </w:rPr>
        <w:t xml:space="preserve">, </w:t>
      </w:r>
      <w:r w:rsidR="006265F4" w:rsidRPr="00AF04FC">
        <w:rPr>
          <w:rFonts w:ascii="Arial" w:hAnsi="Arial" w:cs="Arial"/>
          <w:i w:val="0"/>
          <w:color w:val="FF0000"/>
          <w:lang w:val="af-ZA"/>
        </w:rPr>
        <w:t>փաստաթղթայինձևովմինչևսույնհայտարարության</w:t>
      </w:r>
    </w:p>
    <w:p w:rsidR="00332EE7" w:rsidRPr="00AF04FC" w:rsidRDefault="00332EE7" w:rsidP="00332EE7">
      <w:pPr>
        <w:pStyle w:val="BodyTextIndent"/>
        <w:spacing w:line="240" w:lineRule="auto"/>
        <w:rPr>
          <w:i w:val="0"/>
          <w:lang w:val="af-ZA"/>
        </w:rPr>
      </w:pPr>
      <w:r w:rsidRPr="00AF04FC">
        <w:rPr>
          <w:i w:val="0"/>
          <w:sz w:val="16"/>
          <w:szCs w:val="16"/>
          <w:lang w:val="af-ZA"/>
        </w:rPr>
        <w:t>(</w:t>
      </w:r>
      <w:r w:rsidRPr="00AF04FC">
        <w:rPr>
          <w:rFonts w:ascii="Arial" w:hAnsi="Arial" w:cs="Arial"/>
          <w:i w:val="0"/>
          <w:sz w:val="16"/>
          <w:szCs w:val="16"/>
          <w:lang w:val="af-ZA"/>
        </w:rPr>
        <w:t>պատվիրատուիհասցեն</w:t>
      </w:r>
      <w:r w:rsidRPr="00AF04FC">
        <w:rPr>
          <w:i w:val="0"/>
          <w:sz w:val="16"/>
          <w:szCs w:val="16"/>
          <w:lang w:val="af-ZA"/>
        </w:rPr>
        <w:t xml:space="preserve">)  </w:t>
      </w:r>
    </w:p>
    <w:p w:rsidR="00332EE7" w:rsidRPr="00AF04FC" w:rsidRDefault="006265F4" w:rsidP="00332EE7">
      <w:pPr>
        <w:pStyle w:val="BodyTextIndent"/>
        <w:spacing w:line="240" w:lineRule="auto"/>
        <w:ind w:firstLine="0"/>
        <w:rPr>
          <w:i w:val="0"/>
          <w:lang w:val="af-ZA"/>
        </w:rPr>
      </w:pPr>
      <w:r w:rsidRPr="00AF04FC">
        <w:rPr>
          <w:rFonts w:ascii="Arial" w:hAnsi="Arial" w:cs="Arial"/>
          <w:i w:val="0"/>
          <w:lang w:val="af-ZA"/>
        </w:rPr>
        <w:t>հրապարակման</w:t>
      </w:r>
      <w:r w:rsidR="00332EE7" w:rsidRPr="00AF04FC">
        <w:rPr>
          <w:rFonts w:ascii="Arial" w:hAnsi="Arial" w:cs="Arial"/>
          <w:i w:val="0"/>
          <w:lang w:val="af-ZA"/>
        </w:rPr>
        <w:t>օրվանիցհաշվ</w:t>
      </w:r>
      <w:r w:rsidR="00332EE7" w:rsidRPr="00AF04FC">
        <w:rPr>
          <w:rFonts w:ascii="Arial" w:hAnsi="Arial" w:cs="Arial"/>
          <w:i w:val="0"/>
          <w:color w:val="FF0000"/>
          <w:lang w:val="af-ZA"/>
        </w:rPr>
        <w:t>ած</w:t>
      </w:r>
      <w:r w:rsidR="00AF04FC" w:rsidRPr="00151D36">
        <w:rPr>
          <w:rFonts w:ascii="Calibri" w:hAnsi="Calibri"/>
          <w:i w:val="0"/>
          <w:color w:val="FF0000"/>
          <w:u w:val="single"/>
          <w:lang w:val="af-ZA"/>
        </w:rPr>
        <w:t>7</w:t>
      </w:r>
      <w:r w:rsidR="00332EE7" w:rsidRPr="00AF04FC">
        <w:rPr>
          <w:i w:val="0"/>
          <w:color w:val="FF0000"/>
          <w:lang w:val="af-ZA"/>
        </w:rPr>
        <w:t>-</w:t>
      </w:r>
      <w:r w:rsidR="00332EE7" w:rsidRPr="00AF04FC">
        <w:rPr>
          <w:rFonts w:ascii="Arial" w:hAnsi="Arial" w:cs="Arial"/>
          <w:i w:val="0"/>
          <w:color w:val="FF0000"/>
          <w:lang w:val="af-ZA"/>
        </w:rPr>
        <w:t>րդօրվաժամը</w:t>
      </w:r>
      <w:r w:rsidR="00344EA9">
        <w:rPr>
          <w:i w:val="0"/>
          <w:color w:val="FF0000"/>
          <w:u w:val="single"/>
          <w:lang w:val="af-ZA"/>
        </w:rPr>
        <w:t>11</w:t>
      </w:r>
      <w:r w:rsidR="00AF04FC" w:rsidRPr="00151D36">
        <w:rPr>
          <w:rFonts w:ascii="Calibri" w:hAnsi="Calibri"/>
          <w:i w:val="0"/>
          <w:color w:val="FF0000"/>
          <w:u w:val="single"/>
          <w:lang w:val="af-ZA"/>
        </w:rPr>
        <w:t>-</w:t>
      </w:r>
      <w:r w:rsidR="00724A9E">
        <w:rPr>
          <w:rFonts w:ascii="Calibri" w:hAnsi="Calibri"/>
          <w:i w:val="0"/>
          <w:color w:val="FF0000"/>
          <w:u w:val="single"/>
          <w:lang w:val="af-ZA"/>
        </w:rPr>
        <w:t>30</w:t>
      </w:r>
      <w:r w:rsidR="00332EE7" w:rsidRPr="00AF04FC">
        <w:rPr>
          <w:i w:val="0"/>
          <w:color w:val="FF0000"/>
          <w:lang w:val="af-ZA"/>
        </w:rPr>
        <w:t>-</w:t>
      </w:r>
      <w:r w:rsidR="00332EE7" w:rsidRPr="00AF04FC">
        <w:rPr>
          <w:rFonts w:ascii="Arial" w:hAnsi="Arial" w:cs="Arial"/>
          <w:i w:val="0"/>
          <w:color w:val="FF0000"/>
          <w:lang w:val="af-ZA"/>
        </w:rPr>
        <w:t>ը</w:t>
      </w:r>
      <w:r w:rsidR="00332EE7" w:rsidRPr="00AF04FC">
        <w:rPr>
          <w:i w:val="0"/>
          <w:color w:val="FF0000"/>
          <w:lang w:val="af-ZA"/>
        </w:rPr>
        <w:t xml:space="preserve">: </w:t>
      </w:r>
    </w:p>
    <w:p w:rsidR="00357D48" w:rsidRPr="00AF04FC" w:rsidRDefault="000076A1" w:rsidP="006265F4">
      <w:pPr>
        <w:pStyle w:val="BodyTextIndent"/>
        <w:spacing w:line="240" w:lineRule="auto"/>
        <w:ind w:firstLine="708"/>
        <w:rPr>
          <w:i w:val="0"/>
          <w:lang w:val="af-ZA"/>
        </w:rPr>
      </w:pPr>
      <w:r w:rsidRPr="00AF04FC">
        <w:rPr>
          <w:rFonts w:ascii="Arial" w:hAnsi="Arial" w:cs="Arial"/>
          <w:i w:val="0"/>
          <w:lang w:val="af-ZA"/>
        </w:rPr>
        <w:t>Հայտերը</w:t>
      </w:r>
      <w:r w:rsidRPr="00AF04FC">
        <w:rPr>
          <w:i w:val="0"/>
          <w:lang w:val="af-ZA"/>
        </w:rPr>
        <w:t xml:space="preserve">, </w:t>
      </w:r>
      <w:r w:rsidRPr="00AF04FC">
        <w:rPr>
          <w:rFonts w:ascii="Arial" w:hAnsi="Arial" w:cs="Arial"/>
          <w:i w:val="0"/>
          <w:lang w:val="af-ZA"/>
        </w:rPr>
        <w:t>հայերենիցբացի</w:t>
      </w:r>
      <w:r w:rsidRPr="00AF04FC">
        <w:rPr>
          <w:i w:val="0"/>
          <w:lang w:val="af-ZA"/>
        </w:rPr>
        <w:t xml:space="preserve">, </w:t>
      </w:r>
      <w:r w:rsidRPr="00AF04FC">
        <w:rPr>
          <w:rFonts w:ascii="Arial" w:hAnsi="Arial" w:cs="Arial"/>
          <w:i w:val="0"/>
          <w:lang w:val="af-ZA"/>
        </w:rPr>
        <w:t>կարողեններկայացվելնաևանգլերենկամռուսերեն</w:t>
      </w:r>
      <w:r w:rsidRPr="00AF04FC">
        <w:rPr>
          <w:i w:val="0"/>
          <w:lang w:val="af-ZA"/>
        </w:rPr>
        <w:t>:</w:t>
      </w:r>
    </w:p>
    <w:p w:rsidR="00332EE7" w:rsidRPr="00AF04FC" w:rsidRDefault="00332EE7" w:rsidP="00332EE7">
      <w:pPr>
        <w:pStyle w:val="BodyTextIndent"/>
        <w:spacing w:line="240" w:lineRule="auto"/>
        <w:ind w:firstLine="708"/>
        <w:rPr>
          <w:i w:val="0"/>
          <w:color w:val="FF0000"/>
          <w:lang w:val="af-ZA"/>
        </w:rPr>
      </w:pPr>
      <w:r w:rsidRPr="00AF04FC">
        <w:rPr>
          <w:rFonts w:ascii="Arial" w:hAnsi="Arial" w:cs="Arial"/>
          <w:i w:val="0"/>
          <w:color w:val="FF0000"/>
          <w:lang w:val="af-ZA"/>
        </w:rPr>
        <w:t>Հայտերիբացումըտեղիկունենա</w:t>
      </w:r>
      <w:r w:rsidRPr="00AF04FC">
        <w:rPr>
          <w:i w:val="0"/>
          <w:color w:val="FF0000"/>
          <w:lang w:val="af-ZA"/>
        </w:rPr>
        <w:t xml:space="preserve"> ___</w:t>
      </w:r>
      <w:r w:rsidR="00F9486B">
        <w:rPr>
          <w:rFonts w:ascii="Sylfaen" w:hAnsi="Sylfaen" w:cs="Arial"/>
          <w:i w:val="0"/>
          <w:color w:val="FF0000"/>
          <w:lang w:val="en-US"/>
        </w:rPr>
        <w:t>գ</w:t>
      </w:r>
      <w:r w:rsidR="00F9486B" w:rsidRPr="00F9486B">
        <w:rPr>
          <w:rFonts w:ascii="Sylfaen" w:hAnsi="Sylfaen" w:cs="Arial"/>
          <w:i w:val="0"/>
          <w:color w:val="FF0000"/>
          <w:lang w:val="af-ZA"/>
        </w:rPr>
        <w:t>.</w:t>
      </w:r>
      <w:r w:rsidR="00F9486B">
        <w:rPr>
          <w:rFonts w:ascii="Sylfaen" w:hAnsi="Sylfaen" w:cs="Arial"/>
          <w:i w:val="0"/>
          <w:color w:val="FF0000"/>
          <w:lang w:val="en-US"/>
        </w:rPr>
        <w:t>Արարատ</w:t>
      </w:r>
      <w:r w:rsidR="00E50B82">
        <w:rPr>
          <w:rFonts w:ascii="Sylfaen" w:hAnsi="Sylfaen" w:cs="Arial"/>
          <w:i w:val="0"/>
          <w:color w:val="FF0000"/>
          <w:lang w:val="en-US"/>
        </w:rPr>
        <w:t>Ռ</w:t>
      </w:r>
      <w:r w:rsidR="00E50B82" w:rsidRPr="00E50B82">
        <w:rPr>
          <w:rFonts w:ascii="Sylfaen" w:hAnsi="Sylfaen" w:cs="Arial"/>
          <w:i w:val="0"/>
          <w:color w:val="FF0000"/>
          <w:lang w:val="af-ZA"/>
        </w:rPr>
        <w:t>.</w:t>
      </w:r>
      <w:r w:rsidR="00F9486B">
        <w:rPr>
          <w:rFonts w:ascii="Sylfaen" w:hAnsi="Sylfaen" w:cs="Arial"/>
          <w:i w:val="0"/>
          <w:color w:val="FF0000"/>
          <w:lang w:val="en-US"/>
        </w:rPr>
        <w:t>Վ</w:t>
      </w:r>
      <w:r w:rsidR="00E50B82">
        <w:rPr>
          <w:rFonts w:ascii="Sylfaen" w:hAnsi="Sylfaen" w:cs="Arial"/>
          <w:i w:val="0"/>
          <w:color w:val="FF0000"/>
          <w:lang w:val="en-US"/>
        </w:rPr>
        <w:t>արդանյան</w:t>
      </w:r>
      <w:r w:rsidR="00E50B82" w:rsidRPr="00E50B82">
        <w:rPr>
          <w:rFonts w:ascii="Sylfaen" w:hAnsi="Sylfaen" w:cs="Arial"/>
          <w:i w:val="0"/>
          <w:color w:val="FF0000"/>
          <w:lang w:val="af-ZA"/>
        </w:rPr>
        <w:t xml:space="preserve"> 1</w:t>
      </w:r>
      <w:r w:rsidRPr="00AF04FC">
        <w:rPr>
          <w:i w:val="0"/>
          <w:color w:val="FF0000"/>
          <w:lang w:val="af-ZA"/>
        </w:rPr>
        <w:t>____</w:t>
      </w:r>
      <w:r w:rsidRPr="00AF04FC">
        <w:rPr>
          <w:rFonts w:ascii="Arial" w:hAnsi="Arial" w:cs="Arial"/>
          <w:i w:val="0"/>
          <w:color w:val="FF0000"/>
          <w:lang w:val="af-ZA"/>
        </w:rPr>
        <w:t>հասցեում</w:t>
      </w:r>
      <w:r w:rsidRPr="00AF04FC">
        <w:rPr>
          <w:i w:val="0"/>
          <w:color w:val="FF0000"/>
          <w:lang w:val="af-ZA"/>
        </w:rPr>
        <w:t xml:space="preserve">,  </w:t>
      </w:r>
      <w:r w:rsidRPr="00AF04FC">
        <w:rPr>
          <w:rFonts w:cs="Arial LatArm"/>
          <w:i w:val="0"/>
          <w:color w:val="FF0000"/>
          <w:lang w:val="af-ZA"/>
        </w:rPr>
        <w:t>«</w:t>
      </w:r>
      <w:r w:rsidR="00AF04FC" w:rsidRPr="00AF04FC">
        <w:rPr>
          <w:rFonts w:ascii="Arial" w:hAnsi="Arial" w:cs="Arial"/>
          <w:i w:val="0"/>
          <w:color w:val="FF0000"/>
          <w:lang w:val="af-ZA"/>
        </w:rPr>
        <w:t>20</w:t>
      </w:r>
      <w:r w:rsidR="00344EA9">
        <w:rPr>
          <w:rFonts w:ascii="Arial" w:hAnsi="Arial" w:cs="Arial"/>
          <w:i w:val="0"/>
          <w:color w:val="FF0000"/>
          <w:lang w:val="af-ZA"/>
        </w:rPr>
        <w:t>20</w:t>
      </w:r>
      <w:r w:rsidRPr="00AF04FC">
        <w:rPr>
          <w:rFonts w:cs="Arial LatArm"/>
          <w:i w:val="0"/>
          <w:color w:val="FF0000"/>
          <w:lang w:val="af-ZA"/>
        </w:rPr>
        <w:t>«</w:t>
      </w:r>
      <w:r w:rsidR="00344EA9">
        <w:rPr>
          <w:rFonts w:ascii="Sylfaen" w:hAnsi="Sylfaen"/>
          <w:i w:val="0"/>
          <w:color w:val="FF0000"/>
          <w:lang w:val="ru-RU"/>
        </w:rPr>
        <w:t>հունվարի</w:t>
      </w:r>
      <w:r w:rsidR="00724A9E" w:rsidRPr="00724A9E">
        <w:rPr>
          <w:rFonts w:ascii="Sylfaen" w:hAnsi="Sylfaen"/>
          <w:i w:val="0"/>
          <w:color w:val="FF0000"/>
          <w:lang w:val="af-ZA"/>
        </w:rPr>
        <w:t xml:space="preserve"> 20</w:t>
      </w:r>
      <w:r w:rsidRPr="00AF04FC">
        <w:rPr>
          <w:i w:val="0"/>
          <w:color w:val="FF0000"/>
          <w:lang w:val="af-ZA"/>
        </w:rPr>
        <w:t>-</w:t>
      </w:r>
      <w:r w:rsidRPr="00AF04FC">
        <w:rPr>
          <w:rFonts w:ascii="Arial" w:hAnsi="Arial" w:cs="Arial"/>
          <w:i w:val="0"/>
          <w:color w:val="FF0000"/>
          <w:lang w:val="af-ZA"/>
        </w:rPr>
        <w:t>ինժամը</w:t>
      </w:r>
      <w:r w:rsidRPr="00AF04FC">
        <w:rPr>
          <w:i w:val="0"/>
          <w:color w:val="FF0000"/>
          <w:lang w:val="af-ZA"/>
        </w:rPr>
        <w:t xml:space="preserve">  _</w:t>
      </w:r>
      <w:r w:rsidR="00344EA9" w:rsidRPr="00384CCB">
        <w:rPr>
          <w:rFonts w:asciiTheme="minorHAnsi" w:hAnsiTheme="minorHAnsi"/>
          <w:i w:val="0"/>
          <w:color w:val="FF0000"/>
          <w:lang w:val="af-ZA"/>
        </w:rPr>
        <w:t>11</w:t>
      </w:r>
      <w:r w:rsidR="00AF04FC" w:rsidRPr="00151D36">
        <w:rPr>
          <w:rFonts w:ascii="Calibri" w:hAnsi="Calibri"/>
          <w:i w:val="0"/>
          <w:color w:val="FF0000"/>
          <w:lang w:val="af-ZA"/>
        </w:rPr>
        <w:t>-</w:t>
      </w:r>
      <w:r w:rsidR="00724A9E">
        <w:rPr>
          <w:rFonts w:ascii="Calibri" w:hAnsi="Calibri"/>
          <w:i w:val="0"/>
          <w:color w:val="FF0000"/>
          <w:lang w:val="af-ZA"/>
        </w:rPr>
        <w:t>30</w:t>
      </w:r>
      <w:r w:rsidRPr="00AF04FC">
        <w:rPr>
          <w:i w:val="0"/>
          <w:color w:val="FF0000"/>
          <w:lang w:val="af-ZA"/>
        </w:rPr>
        <w:t>__-</w:t>
      </w:r>
      <w:r w:rsidRPr="00AF04FC">
        <w:rPr>
          <w:rFonts w:ascii="Arial" w:hAnsi="Arial" w:cs="Arial"/>
          <w:i w:val="0"/>
          <w:color w:val="FF0000"/>
          <w:lang w:val="af-ZA"/>
        </w:rPr>
        <w:t>ին։</w:t>
      </w:r>
    </w:p>
    <w:p w:rsidR="00357D48" w:rsidRPr="00AF04FC" w:rsidRDefault="001305C6" w:rsidP="00EF3662">
      <w:pPr>
        <w:pStyle w:val="BodyTextIndent"/>
        <w:spacing w:line="240" w:lineRule="auto"/>
        <w:rPr>
          <w:i w:val="0"/>
          <w:lang w:val="af-ZA"/>
        </w:rPr>
      </w:pPr>
      <w:r w:rsidRPr="00AF04FC">
        <w:rPr>
          <w:rFonts w:ascii="Arial" w:hAnsi="Arial" w:cs="Arial"/>
          <w:i w:val="0"/>
          <w:lang w:val="af-ZA"/>
        </w:rPr>
        <w:t>Սույն</w:t>
      </w:r>
      <w:r w:rsidR="00357D48" w:rsidRPr="00AF04FC">
        <w:rPr>
          <w:rFonts w:ascii="Arial" w:hAnsi="Arial" w:cs="Arial"/>
          <w:i w:val="0"/>
          <w:lang w:val="af-ZA"/>
        </w:rPr>
        <w:t>ընթացակար</w:t>
      </w:r>
      <w:r w:rsidR="00347499" w:rsidRPr="00AF04FC">
        <w:rPr>
          <w:rFonts w:ascii="Arial" w:hAnsi="Arial" w:cs="Arial"/>
          <w:i w:val="0"/>
          <w:lang w:val="af-ZA"/>
        </w:rPr>
        <w:t>գ</w:t>
      </w:r>
      <w:r w:rsidR="00357D48" w:rsidRPr="00AF04FC">
        <w:rPr>
          <w:rFonts w:ascii="Arial" w:hAnsi="Arial" w:cs="Arial"/>
          <w:i w:val="0"/>
          <w:lang w:val="af-ZA"/>
        </w:rPr>
        <w:t>իվերաբերյալբողոքները</w:t>
      </w:r>
      <w:r w:rsidRPr="00AF04FC">
        <w:rPr>
          <w:rFonts w:ascii="Arial" w:hAnsi="Arial" w:cs="Arial"/>
          <w:i w:val="0"/>
          <w:lang w:val="af-ZA"/>
        </w:rPr>
        <w:t>պետքէներկայացնել</w:t>
      </w:r>
      <w:r w:rsidR="00776E6C" w:rsidRPr="00AF04FC">
        <w:rPr>
          <w:rFonts w:ascii="Arial" w:hAnsi="Arial" w:cs="Arial"/>
          <w:i w:val="0"/>
          <w:lang w:val="af-ZA"/>
        </w:rPr>
        <w:t>գնումներիհետկապվածբողոքներքննողանձին</w:t>
      </w:r>
      <w:r w:rsidR="00357D48" w:rsidRPr="00AF04FC">
        <w:rPr>
          <w:i w:val="0"/>
          <w:lang w:val="af-ZA"/>
        </w:rPr>
        <w:t xml:space="preserve">` </w:t>
      </w:r>
      <w:r w:rsidR="00357D48" w:rsidRPr="00AF04FC">
        <w:rPr>
          <w:rFonts w:ascii="Arial" w:hAnsi="Arial" w:cs="Arial"/>
          <w:i w:val="0"/>
          <w:lang w:val="af-ZA"/>
        </w:rPr>
        <w:t>ք</w:t>
      </w:r>
      <w:r w:rsidR="00357D48" w:rsidRPr="00AF04FC">
        <w:rPr>
          <w:i w:val="0"/>
          <w:lang w:val="af-ZA"/>
        </w:rPr>
        <w:t xml:space="preserve">. </w:t>
      </w:r>
      <w:r w:rsidR="00357D48" w:rsidRPr="00AF04FC">
        <w:rPr>
          <w:rFonts w:ascii="Arial" w:hAnsi="Arial" w:cs="Arial"/>
          <w:i w:val="0"/>
          <w:lang w:val="af-ZA"/>
        </w:rPr>
        <w:t>Երևան</w:t>
      </w:r>
      <w:r w:rsidR="00357D48" w:rsidRPr="00AF04FC">
        <w:rPr>
          <w:i w:val="0"/>
          <w:lang w:val="af-ZA"/>
        </w:rPr>
        <w:t xml:space="preserve">, </w:t>
      </w:r>
      <w:r w:rsidR="000076A1" w:rsidRPr="00AF04FC">
        <w:rPr>
          <w:rFonts w:ascii="Arial" w:hAnsi="Arial" w:cs="Arial"/>
          <w:i w:val="0"/>
          <w:lang w:val="af-ZA"/>
        </w:rPr>
        <w:t>Մելիք</w:t>
      </w:r>
      <w:r w:rsidR="000076A1" w:rsidRPr="00AF04FC">
        <w:rPr>
          <w:i w:val="0"/>
          <w:lang w:val="af-ZA"/>
        </w:rPr>
        <w:t>-</w:t>
      </w:r>
      <w:r w:rsidR="000076A1" w:rsidRPr="00AF04FC">
        <w:rPr>
          <w:rFonts w:ascii="Arial" w:hAnsi="Arial" w:cs="Arial"/>
          <w:i w:val="0"/>
          <w:lang w:val="af-ZA"/>
        </w:rPr>
        <w:t>Ադամյանփող</w:t>
      </w:r>
      <w:r w:rsidR="00E327B8" w:rsidRPr="00AF04FC">
        <w:rPr>
          <w:i w:val="0"/>
          <w:lang w:val="af-ZA"/>
        </w:rPr>
        <w:t>.</w:t>
      </w:r>
      <w:r w:rsidR="000076A1" w:rsidRPr="00AF04FC">
        <w:rPr>
          <w:i w:val="0"/>
          <w:lang w:val="af-ZA"/>
        </w:rPr>
        <w:t xml:space="preserve">1 </w:t>
      </w:r>
      <w:r w:rsidR="00357D48" w:rsidRPr="00AF04FC">
        <w:rPr>
          <w:rFonts w:ascii="Arial" w:hAnsi="Arial" w:cs="Arial"/>
          <w:i w:val="0"/>
          <w:lang w:val="af-ZA"/>
        </w:rPr>
        <w:t>հասցեով</w:t>
      </w:r>
      <w:r w:rsidR="004D5671" w:rsidRPr="00AF04FC">
        <w:rPr>
          <w:rFonts w:ascii="Arial" w:hAnsi="Arial" w:cs="Arial"/>
          <w:i w:val="0"/>
          <w:lang w:val="af-ZA"/>
        </w:rPr>
        <w:t>։</w:t>
      </w:r>
      <w:r w:rsidRPr="00AF04FC">
        <w:rPr>
          <w:rFonts w:ascii="Arial" w:hAnsi="Arial" w:cs="Arial"/>
          <w:i w:val="0"/>
          <w:lang w:val="af-ZA"/>
        </w:rPr>
        <w:t>Բողոքարկումնիր</w:t>
      </w:r>
      <w:r w:rsidR="00EE73A8" w:rsidRPr="00AF04FC">
        <w:rPr>
          <w:rFonts w:ascii="Arial" w:hAnsi="Arial" w:cs="Arial"/>
          <w:i w:val="0"/>
          <w:lang w:val="af-ZA"/>
        </w:rPr>
        <w:t>ա</w:t>
      </w:r>
      <w:r w:rsidRPr="00AF04FC">
        <w:rPr>
          <w:rFonts w:ascii="Arial" w:hAnsi="Arial" w:cs="Arial"/>
          <w:i w:val="0"/>
          <w:lang w:val="af-ZA"/>
        </w:rPr>
        <w:t>կանացվումէսույն</w:t>
      </w:r>
      <w:r w:rsidR="00677658" w:rsidRPr="00AF04FC">
        <w:rPr>
          <w:rFonts w:ascii="Arial" w:hAnsi="Arial" w:cs="Arial"/>
          <w:i w:val="0"/>
          <w:lang w:val="af-ZA"/>
        </w:rPr>
        <w:t>մրցույթի</w:t>
      </w:r>
      <w:r w:rsidRPr="00AF04FC">
        <w:rPr>
          <w:rFonts w:ascii="Arial" w:hAnsi="Arial" w:cs="Arial"/>
          <w:i w:val="0"/>
          <w:lang w:val="af-ZA"/>
        </w:rPr>
        <w:t>հրավեր</w:t>
      </w:r>
      <w:r w:rsidR="00677658" w:rsidRPr="00AF04FC">
        <w:rPr>
          <w:rFonts w:ascii="Arial" w:hAnsi="Arial" w:cs="Arial"/>
          <w:i w:val="0"/>
          <w:lang w:val="af-ZA"/>
        </w:rPr>
        <w:t>ով</w:t>
      </w:r>
      <w:r w:rsidRPr="00AF04FC">
        <w:rPr>
          <w:rFonts w:ascii="Arial" w:hAnsi="Arial" w:cs="Arial"/>
          <w:i w:val="0"/>
          <w:lang w:val="af-ZA"/>
        </w:rPr>
        <w:t>սահմանվածկարգով</w:t>
      </w:r>
      <w:r w:rsidR="004D5671" w:rsidRPr="00AF04FC">
        <w:rPr>
          <w:rFonts w:ascii="Arial" w:hAnsi="Arial" w:cs="Arial"/>
          <w:i w:val="0"/>
          <w:lang w:val="af-ZA"/>
        </w:rPr>
        <w:t>։</w:t>
      </w:r>
      <w:r w:rsidR="006E35A0" w:rsidRPr="00AF04FC">
        <w:rPr>
          <w:rFonts w:ascii="Arial" w:hAnsi="Arial" w:cs="Arial"/>
          <w:i w:val="0"/>
          <w:lang w:val="af-ZA"/>
        </w:rPr>
        <w:t>Բողոքըներկայացնելուհամարպահանջվումէվճար</w:t>
      </w:r>
      <w:r w:rsidR="006E35A0" w:rsidRPr="00AF04FC">
        <w:rPr>
          <w:i w:val="0"/>
          <w:lang w:val="af-ZA"/>
        </w:rPr>
        <w:t>` 30 000 (</w:t>
      </w:r>
      <w:r w:rsidR="006E35A0" w:rsidRPr="00AF04FC">
        <w:rPr>
          <w:rFonts w:ascii="Arial" w:hAnsi="Arial" w:cs="Arial"/>
          <w:i w:val="0"/>
          <w:lang w:val="af-ZA"/>
        </w:rPr>
        <w:t>երեսունհազար</w:t>
      </w:r>
      <w:r w:rsidR="006E35A0" w:rsidRPr="00AF04FC">
        <w:rPr>
          <w:i w:val="0"/>
          <w:lang w:val="af-ZA"/>
        </w:rPr>
        <w:t xml:space="preserve">) </w:t>
      </w:r>
      <w:r w:rsidR="006E35A0" w:rsidRPr="00AF04FC">
        <w:rPr>
          <w:rFonts w:ascii="Arial" w:hAnsi="Arial" w:cs="Arial"/>
          <w:i w:val="0"/>
          <w:lang w:val="af-ZA"/>
        </w:rPr>
        <w:t>ՀՀդրամիչափով</w:t>
      </w:r>
      <w:r w:rsidR="006E35A0" w:rsidRPr="00AF04FC">
        <w:rPr>
          <w:i w:val="0"/>
          <w:lang w:val="af-ZA"/>
        </w:rPr>
        <w:t xml:space="preserve">, </w:t>
      </w:r>
      <w:r w:rsidR="006E35A0" w:rsidRPr="00AF04FC">
        <w:rPr>
          <w:rFonts w:ascii="Arial" w:hAnsi="Arial" w:cs="Arial"/>
          <w:i w:val="0"/>
          <w:lang w:val="af-ZA"/>
        </w:rPr>
        <w:t>որըպետքէփոխանցվիՀայաստանիՀանրապետությանֆինանսներինախարարությանանվամբբացված</w:t>
      </w:r>
      <w:r w:rsidR="00304436" w:rsidRPr="00AF04FC">
        <w:rPr>
          <w:i w:val="0"/>
          <w:lang w:val="af-ZA"/>
        </w:rPr>
        <w:t xml:space="preserve">«900008000482» </w:t>
      </w:r>
      <w:r w:rsidR="006E35A0" w:rsidRPr="00AF04FC">
        <w:rPr>
          <w:rFonts w:ascii="Arial" w:hAnsi="Arial" w:cs="Arial"/>
          <w:i w:val="0"/>
          <w:lang w:val="af-ZA"/>
        </w:rPr>
        <w:t>գանձապետականհաշվեհամարին</w:t>
      </w:r>
      <w:r w:rsidR="006E35A0" w:rsidRPr="00AF04FC">
        <w:rPr>
          <w:i w:val="0"/>
          <w:lang w:val="af-ZA"/>
        </w:rPr>
        <w:t xml:space="preserve">: </w:t>
      </w:r>
    </w:p>
    <w:p w:rsidR="009F18D0" w:rsidRPr="00AF04FC" w:rsidRDefault="00754697" w:rsidP="008B6E07">
      <w:pPr>
        <w:pStyle w:val="BodyTextIndent"/>
        <w:spacing w:line="240" w:lineRule="auto"/>
        <w:rPr>
          <w:i w:val="0"/>
          <w:lang w:val="af-ZA"/>
        </w:rPr>
      </w:pPr>
      <w:r w:rsidRPr="00AF04FC">
        <w:rPr>
          <w:rFonts w:ascii="Arial" w:hAnsi="Arial" w:cs="Arial"/>
          <w:i w:val="0"/>
          <w:lang w:val="af-ZA"/>
        </w:rPr>
        <w:t>Սույնհայտարարությանհետկապվածլրացուցիչտեղեկություններստանալուհամարկարողեքդիմել</w:t>
      </w:r>
      <w:r w:rsidR="00F9448B" w:rsidRPr="00AF04FC">
        <w:rPr>
          <w:rFonts w:ascii="Arial" w:hAnsi="Arial" w:cs="Arial"/>
          <w:i w:val="0"/>
          <w:lang w:val="af-ZA"/>
        </w:rPr>
        <w:t>գնահատողհանձնաժողովիքարտուղար</w:t>
      </w:r>
      <w:r w:rsidR="008B6E07">
        <w:rPr>
          <w:rFonts w:ascii="Sylfaen" w:hAnsi="Sylfaen"/>
          <w:i w:val="0"/>
          <w:lang w:val="af-ZA"/>
        </w:rPr>
        <w:t>Հռիփսիկ Կարապետյան</w:t>
      </w:r>
      <w:r w:rsidR="009F18D0" w:rsidRPr="00AF04FC">
        <w:rPr>
          <w:i w:val="0"/>
          <w:lang w:val="af-ZA"/>
        </w:rPr>
        <w:tab/>
      </w:r>
      <w:r w:rsidR="009F18D0" w:rsidRPr="00AF04FC">
        <w:rPr>
          <w:i w:val="0"/>
          <w:lang w:val="af-ZA"/>
        </w:rPr>
        <w:tab/>
      </w:r>
      <w:r w:rsidR="009F18D0" w:rsidRPr="00AF04FC">
        <w:rPr>
          <w:i w:val="0"/>
          <w:lang w:val="af-ZA"/>
        </w:rPr>
        <w:tab/>
      </w:r>
      <w:r w:rsidR="009F18D0" w:rsidRPr="00AF04FC">
        <w:rPr>
          <w:i w:val="0"/>
          <w:lang w:val="af-ZA"/>
        </w:rPr>
        <w:tab/>
      </w:r>
      <w:r w:rsidR="009F18D0" w:rsidRPr="00AF04FC">
        <w:rPr>
          <w:i w:val="0"/>
          <w:lang w:val="af-ZA"/>
        </w:rPr>
        <w:tab/>
      </w:r>
      <w:r w:rsidR="009F18D0" w:rsidRPr="00AF04FC">
        <w:rPr>
          <w:rFonts w:ascii="Arial" w:hAnsi="Arial" w:cs="Arial"/>
          <w:i w:val="0"/>
          <w:sz w:val="16"/>
          <w:szCs w:val="16"/>
          <w:lang w:val="af-ZA"/>
        </w:rPr>
        <w:t>անունը</w:t>
      </w:r>
      <w:r w:rsidR="009F18D0" w:rsidRPr="00AF04FC">
        <w:rPr>
          <w:i w:val="0"/>
          <w:sz w:val="16"/>
          <w:szCs w:val="16"/>
          <w:lang w:val="af-ZA"/>
        </w:rPr>
        <w:t xml:space="preserve">, </w:t>
      </w:r>
      <w:r w:rsidR="009F18D0" w:rsidRPr="00AF04FC">
        <w:rPr>
          <w:rFonts w:ascii="Arial" w:hAnsi="Arial" w:cs="Arial"/>
          <w:i w:val="0"/>
          <w:sz w:val="16"/>
          <w:szCs w:val="16"/>
          <w:lang w:val="af-ZA"/>
        </w:rPr>
        <w:t>ազգանունը</w:t>
      </w:r>
    </w:p>
    <w:p w:rsidR="00754697" w:rsidRPr="00AF04FC" w:rsidRDefault="00754697" w:rsidP="00EF3662">
      <w:pPr>
        <w:pStyle w:val="BodyTextIndent"/>
        <w:spacing w:line="240" w:lineRule="auto"/>
        <w:rPr>
          <w:i w:val="0"/>
          <w:u w:val="single"/>
          <w:lang w:val="af-ZA"/>
        </w:rPr>
      </w:pPr>
      <w:r w:rsidRPr="00AF04FC">
        <w:rPr>
          <w:rFonts w:ascii="Arial" w:hAnsi="Arial" w:cs="Arial"/>
          <w:i w:val="0"/>
          <w:lang w:val="af-ZA"/>
        </w:rPr>
        <w:t>Հեռախոս</w:t>
      </w:r>
      <w:r w:rsidR="009F18D0" w:rsidRPr="00AF04FC">
        <w:rPr>
          <w:i w:val="0"/>
          <w:u w:val="single"/>
          <w:lang w:val="af-ZA"/>
        </w:rPr>
        <w:tab/>
      </w:r>
      <w:r w:rsidR="008B6E07">
        <w:rPr>
          <w:i w:val="0"/>
          <w:u w:val="single"/>
          <w:lang w:val="af-ZA"/>
        </w:rPr>
        <w:t>094-34-90-89</w:t>
      </w:r>
      <w:r w:rsidR="009F18D0" w:rsidRPr="00AF04FC">
        <w:rPr>
          <w:i w:val="0"/>
          <w:u w:val="single"/>
          <w:lang w:val="af-ZA"/>
        </w:rPr>
        <w:tab/>
      </w:r>
    </w:p>
    <w:p w:rsidR="00754697" w:rsidRPr="00AF04FC" w:rsidRDefault="00754697" w:rsidP="00EF3662">
      <w:pPr>
        <w:pStyle w:val="BodyTextIndent"/>
        <w:spacing w:line="240" w:lineRule="auto"/>
        <w:rPr>
          <w:i w:val="0"/>
          <w:u w:val="single"/>
          <w:lang w:val="af-ZA"/>
        </w:rPr>
      </w:pPr>
      <w:r w:rsidRPr="00AF04FC">
        <w:rPr>
          <w:rFonts w:ascii="Arial" w:hAnsi="Arial" w:cs="Arial"/>
          <w:i w:val="0"/>
          <w:lang w:val="af-ZA"/>
        </w:rPr>
        <w:lastRenderedPageBreak/>
        <w:t>Էլ</w:t>
      </w:r>
      <w:r w:rsidRPr="00AF04FC">
        <w:rPr>
          <w:i w:val="0"/>
          <w:lang w:val="af-ZA"/>
        </w:rPr>
        <w:t>.</w:t>
      </w:r>
      <w:r w:rsidRPr="00AF04FC">
        <w:rPr>
          <w:rFonts w:ascii="Arial" w:hAnsi="Arial" w:cs="Arial"/>
          <w:i w:val="0"/>
          <w:lang w:val="af-ZA"/>
        </w:rPr>
        <w:t>փոստ</w:t>
      </w:r>
      <w:r w:rsidR="009F18D0" w:rsidRPr="00AF04FC">
        <w:rPr>
          <w:i w:val="0"/>
          <w:u w:val="single"/>
          <w:lang w:val="af-ZA"/>
        </w:rPr>
        <w:tab/>
      </w:r>
      <w:hyperlink r:id="rId8" w:history="1">
        <w:r w:rsidR="00731A3A" w:rsidRPr="00731A3A">
          <w:rPr>
            <w:rFonts w:ascii="Arial" w:hAnsi="Arial" w:cs="Arial"/>
            <w:i w:val="0"/>
            <w:color w:val="005BD1"/>
            <w:sz w:val="23"/>
            <w:szCs w:val="23"/>
            <w:shd w:val="clear" w:color="auto" w:fill="FFFFFF"/>
            <w:lang w:val="af-ZA"/>
          </w:rPr>
          <w:t>melanyasimonyan@mail.ru</w:t>
        </w:r>
      </w:hyperlink>
    </w:p>
    <w:p w:rsidR="009F18D0" w:rsidRPr="00AF04FC" w:rsidRDefault="009F18D0" w:rsidP="00EF3662">
      <w:pPr>
        <w:pStyle w:val="BodyTextIndent"/>
        <w:spacing w:line="240" w:lineRule="auto"/>
        <w:rPr>
          <w:i w:val="0"/>
          <w:lang w:val="af-ZA"/>
        </w:rPr>
      </w:pPr>
    </w:p>
    <w:p w:rsidR="009F18D0" w:rsidRPr="00AF04FC" w:rsidRDefault="009F18D0" w:rsidP="00EF3662">
      <w:pPr>
        <w:pStyle w:val="BodyTextIndent"/>
        <w:spacing w:line="240" w:lineRule="auto"/>
        <w:rPr>
          <w:i w:val="0"/>
          <w:lang w:val="af-ZA"/>
        </w:rPr>
      </w:pPr>
    </w:p>
    <w:p w:rsidR="009F18D0" w:rsidRPr="00AF04FC" w:rsidRDefault="009F18D0" w:rsidP="00EF3662">
      <w:pPr>
        <w:pStyle w:val="BodyTextIndent"/>
        <w:spacing w:line="240" w:lineRule="auto"/>
        <w:rPr>
          <w:i w:val="0"/>
          <w:lang w:val="af-ZA"/>
        </w:rPr>
      </w:pPr>
    </w:p>
    <w:p w:rsidR="00754697" w:rsidRPr="00AF04FC" w:rsidRDefault="00754697" w:rsidP="00EF3662">
      <w:pPr>
        <w:pStyle w:val="BodyTextIndent"/>
        <w:spacing w:line="240" w:lineRule="auto"/>
        <w:ind w:firstLine="0"/>
        <w:jc w:val="left"/>
        <w:rPr>
          <w:i w:val="0"/>
          <w:u w:val="single"/>
          <w:lang w:val="af-ZA"/>
        </w:rPr>
      </w:pPr>
      <w:r w:rsidRPr="00AF04FC">
        <w:rPr>
          <w:rFonts w:ascii="Arial" w:hAnsi="Arial" w:cs="Arial"/>
          <w:i w:val="0"/>
          <w:lang w:val="af-ZA"/>
        </w:rPr>
        <w:t>Պատվիրատու</w:t>
      </w:r>
      <w:r w:rsidR="009F18D0" w:rsidRPr="00AF04FC">
        <w:rPr>
          <w:i w:val="0"/>
          <w:u w:val="single"/>
          <w:lang w:val="af-ZA"/>
        </w:rPr>
        <w:tab/>
      </w:r>
      <w:r w:rsidR="009F18D0" w:rsidRPr="00AF04FC">
        <w:rPr>
          <w:i w:val="0"/>
          <w:u w:val="single"/>
          <w:lang w:val="af-ZA"/>
        </w:rPr>
        <w:tab/>
      </w:r>
      <w:r w:rsidR="00731A3A" w:rsidRPr="00AF04FC">
        <w:rPr>
          <w:i w:val="0"/>
          <w:lang w:val="af-ZA"/>
        </w:rPr>
        <w:t>_</w:t>
      </w:r>
      <w:r w:rsidR="00731A3A" w:rsidRPr="00F9486B">
        <w:rPr>
          <w:rFonts w:ascii="Sylfaen" w:hAnsi="Sylfaen"/>
          <w:i w:val="0"/>
          <w:lang w:val="af-ZA"/>
        </w:rPr>
        <w:t>&lt;&lt;</w:t>
      </w:r>
      <w:r w:rsidR="00731A3A">
        <w:rPr>
          <w:rFonts w:ascii="Sylfaen" w:hAnsi="Sylfaen"/>
          <w:i w:val="0"/>
          <w:lang w:val="ru-RU"/>
        </w:rPr>
        <w:t>ԱրարատիմարզիԱ</w:t>
      </w:r>
      <w:r w:rsidR="00731A3A">
        <w:rPr>
          <w:rFonts w:ascii="Sylfaen" w:hAnsi="Sylfaen"/>
          <w:i w:val="0"/>
          <w:lang w:val="en-US"/>
        </w:rPr>
        <w:t>րարատգյուղիմանկապարտեզ</w:t>
      </w:r>
      <w:r w:rsidR="00731A3A" w:rsidRPr="00F9486B">
        <w:rPr>
          <w:rFonts w:ascii="Sylfaen" w:hAnsi="Sylfaen"/>
          <w:i w:val="0"/>
          <w:lang w:val="af-ZA"/>
        </w:rPr>
        <w:t>&gt;</w:t>
      </w:r>
      <w:r w:rsidR="00731A3A">
        <w:rPr>
          <w:rFonts w:ascii="Sylfaen" w:hAnsi="Sylfaen"/>
          <w:i w:val="0"/>
          <w:lang w:val="af-ZA"/>
        </w:rPr>
        <w:t xml:space="preserve"> ՀՈԱԿ </w:t>
      </w:r>
      <w:r w:rsidR="009F18D0" w:rsidRPr="00AF04FC">
        <w:rPr>
          <w:i w:val="0"/>
          <w:color w:val="FF0000"/>
          <w:u w:val="single"/>
          <w:lang w:val="af-ZA"/>
        </w:rPr>
        <w:tab/>
      </w:r>
    </w:p>
    <w:p w:rsidR="009F18D0" w:rsidRPr="00AF04FC" w:rsidRDefault="009F18D0" w:rsidP="00EF3662">
      <w:pPr>
        <w:pStyle w:val="BodyTextIndent"/>
        <w:spacing w:line="240" w:lineRule="auto"/>
        <w:ind w:firstLine="0"/>
        <w:rPr>
          <w:i w:val="0"/>
          <w:lang w:val="af-ZA"/>
        </w:rPr>
      </w:pPr>
      <w:r w:rsidRPr="00AF04FC">
        <w:rPr>
          <w:i w:val="0"/>
          <w:lang w:val="af-ZA"/>
        </w:rPr>
        <w:tab/>
      </w:r>
      <w:r w:rsidRPr="00AF04FC">
        <w:rPr>
          <w:i w:val="0"/>
          <w:lang w:val="af-ZA"/>
        </w:rPr>
        <w:tab/>
      </w:r>
      <w:r w:rsidRPr="00AF04FC">
        <w:rPr>
          <w:i w:val="0"/>
          <w:lang w:val="af-ZA"/>
        </w:rPr>
        <w:tab/>
      </w:r>
      <w:r w:rsidRPr="00AF04FC">
        <w:rPr>
          <w:rFonts w:ascii="Arial" w:hAnsi="Arial" w:cs="Arial"/>
          <w:i w:val="0"/>
          <w:sz w:val="16"/>
          <w:szCs w:val="16"/>
          <w:lang w:val="af-ZA"/>
        </w:rPr>
        <w:t>անվանումը</w:t>
      </w:r>
    </w:p>
    <w:p w:rsidR="00754697" w:rsidRPr="00AF04FC" w:rsidRDefault="00754697" w:rsidP="00EF3662">
      <w:pPr>
        <w:pStyle w:val="BodyTextIndent3"/>
        <w:spacing w:after="240" w:line="240" w:lineRule="auto"/>
        <w:ind w:firstLine="709"/>
        <w:rPr>
          <w:rFonts w:ascii="Arial LatArm" w:hAnsi="Arial LatArm" w:cs="Sylfaen"/>
          <w:b/>
          <w:lang w:val="es-ES"/>
        </w:rPr>
      </w:pPr>
    </w:p>
    <w:p w:rsidR="00754697" w:rsidRPr="00AF04FC" w:rsidRDefault="00754697" w:rsidP="00EF3662">
      <w:pPr>
        <w:pStyle w:val="BodyTextIndent"/>
        <w:spacing w:line="240" w:lineRule="auto"/>
        <w:ind w:left="1404"/>
        <w:rPr>
          <w:i w:val="0"/>
          <w:lang w:val="af-ZA"/>
        </w:rPr>
      </w:pPr>
    </w:p>
    <w:p w:rsidR="00A12C95" w:rsidRPr="00AF04FC" w:rsidRDefault="00A12C95" w:rsidP="00EF3662">
      <w:pPr>
        <w:pStyle w:val="BodyTextIndent"/>
        <w:spacing w:line="240" w:lineRule="auto"/>
        <w:ind w:left="1404"/>
        <w:rPr>
          <w:i w:val="0"/>
          <w:lang w:val="af-ZA"/>
        </w:rPr>
      </w:pPr>
    </w:p>
    <w:p w:rsidR="00096865" w:rsidRPr="00AF04FC" w:rsidRDefault="00096865" w:rsidP="00EF3662">
      <w:pPr>
        <w:pStyle w:val="BodyText"/>
        <w:spacing w:after="0"/>
        <w:ind w:firstLine="567"/>
        <w:jc w:val="right"/>
        <w:rPr>
          <w:rFonts w:ascii="Arial LatArm" w:hAnsi="Arial LatArm" w:cs="Sylfaen"/>
          <w:i/>
          <w:color w:val="FF0000"/>
          <w:sz w:val="20"/>
          <w:szCs w:val="20"/>
          <w:lang w:val="af-ZA"/>
        </w:rPr>
      </w:pPr>
      <w:r w:rsidRPr="00AF04FC">
        <w:rPr>
          <w:rFonts w:ascii="Arial" w:hAnsi="Arial" w:cs="Arial"/>
          <w:i/>
          <w:color w:val="FF0000"/>
          <w:sz w:val="20"/>
          <w:szCs w:val="20"/>
        </w:rPr>
        <w:t>Հաստատվածէ</w:t>
      </w:r>
    </w:p>
    <w:p w:rsidR="00096865" w:rsidRPr="00AF04FC" w:rsidRDefault="00731A3A" w:rsidP="00EF3662">
      <w:pPr>
        <w:pStyle w:val="BodyText"/>
        <w:spacing w:after="0"/>
        <w:ind w:firstLine="567"/>
        <w:jc w:val="right"/>
        <w:rPr>
          <w:rFonts w:ascii="Arial LatArm" w:hAnsi="Arial LatArm" w:cs="Sylfaen"/>
          <w:i/>
          <w:color w:val="FF0000"/>
          <w:sz w:val="20"/>
          <w:szCs w:val="20"/>
          <w:lang w:val="af-ZA"/>
        </w:rPr>
      </w:pPr>
      <w:r w:rsidRPr="00AF04FC">
        <w:rPr>
          <w:i/>
          <w:lang w:val="af-ZA"/>
        </w:rPr>
        <w:t xml:space="preserve">`  </w:t>
      </w:r>
      <w:r>
        <w:rPr>
          <w:rFonts w:ascii="Sylfaen" w:hAnsi="Sylfaen"/>
          <w:i/>
          <w:lang w:val="ru-RU"/>
        </w:rPr>
        <w:t>ԱՄԱԳՄ</w:t>
      </w:r>
      <w:r w:rsidRPr="00F9486B">
        <w:rPr>
          <w:rFonts w:ascii="Sylfaen" w:hAnsi="Sylfaen"/>
          <w:i/>
          <w:lang w:val="af-ZA"/>
        </w:rPr>
        <w:t>_</w:t>
      </w:r>
      <w:r>
        <w:rPr>
          <w:rFonts w:ascii="Sylfaen" w:hAnsi="Sylfaen"/>
          <w:i/>
          <w:lang w:val="ru-RU"/>
        </w:rPr>
        <w:t>ԳՀԱՊՁԲ</w:t>
      </w:r>
      <w:r w:rsidRPr="00C35D56">
        <w:rPr>
          <w:rFonts w:ascii="Arial" w:hAnsi="Arial" w:cs="Arial"/>
          <w:i/>
          <w:color w:val="FF0000"/>
          <w:lang w:val="af-ZA"/>
        </w:rPr>
        <w:t>-20/0</w:t>
      </w:r>
      <w:r w:rsidR="00384CCB" w:rsidRPr="00724A9E">
        <w:rPr>
          <w:rFonts w:ascii="Arial" w:hAnsi="Arial" w:cs="Arial"/>
          <w:i/>
          <w:color w:val="FF0000"/>
          <w:lang w:val="af-ZA"/>
        </w:rPr>
        <w:t>2</w:t>
      </w:r>
      <w:r w:rsidR="00096865" w:rsidRPr="00AF04FC">
        <w:rPr>
          <w:rFonts w:ascii="Arial" w:hAnsi="Arial" w:cs="Arial"/>
          <w:i/>
          <w:color w:val="FF0000"/>
          <w:sz w:val="20"/>
          <w:szCs w:val="20"/>
        </w:rPr>
        <w:t>ծածկագրով</w:t>
      </w:r>
    </w:p>
    <w:p w:rsidR="00096865" w:rsidRPr="00AF04FC" w:rsidRDefault="00AF04FC" w:rsidP="00EF3662">
      <w:pPr>
        <w:pStyle w:val="BodyText"/>
        <w:spacing w:after="0"/>
        <w:ind w:firstLine="567"/>
        <w:jc w:val="right"/>
        <w:rPr>
          <w:rFonts w:ascii="Arial LatArm" w:hAnsi="Arial LatArm" w:cs="Times Armenian"/>
          <w:i/>
          <w:color w:val="FF0000"/>
          <w:sz w:val="20"/>
          <w:szCs w:val="20"/>
          <w:lang w:val="af-ZA"/>
        </w:rPr>
      </w:pPr>
      <w:r>
        <w:rPr>
          <w:rFonts w:ascii="Arial" w:hAnsi="Arial" w:cs="Arial"/>
          <w:i/>
          <w:color w:val="FF0000"/>
          <w:sz w:val="20"/>
          <w:szCs w:val="20"/>
          <w:lang w:val="ru-RU"/>
        </w:rPr>
        <w:t>Գնանշմանհարցմանընթացակարգի</w:t>
      </w:r>
      <w:r w:rsidR="00EE5855" w:rsidRPr="00AF04FC">
        <w:rPr>
          <w:rFonts w:ascii="Arial" w:hAnsi="Arial" w:cs="Arial"/>
          <w:i/>
          <w:color w:val="FF0000"/>
          <w:sz w:val="20"/>
          <w:szCs w:val="20"/>
          <w:lang w:val="af-ZA"/>
        </w:rPr>
        <w:t>գնահատող</w:t>
      </w:r>
      <w:r w:rsidR="00096865" w:rsidRPr="00AF04FC">
        <w:rPr>
          <w:rFonts w:ascii="Arial" w:hAnsi="Arial" w:cs="Arial"/>
          <w:i/>
          <w:color w:val="FF0000"/>
          <w:sz w:val="20"/>
          <w:szCs w:val="20"/>
        </w:rPr>
        <w:t>հանձնաժողովի</w:t>
      </w:r>
    </w:p>
    <w:p w:rsidR="00096865" w:rsidRPr="00AF04FC" w:rsidRDefault="00096865" w:rsidP="00EF3662">
      <w:pPr>
        <w:pStyle w:val="BodyText"/>
        <w:spacing w:after="0"/>
        <w:ind w:firstLine="567"/>
        <w:jc w:val="right"/>
        <w:rPr>
          <w:rFonts w:ascii="Arial LatArm" w:hAnsi="Arial LatArm"/>
          <w:i/>
          <w:color w:val="FF0000"/>
          <w:sz w:val="20"/>
          <w:szCs w:val="20"/>
          <w:lang w:val="af-ZA"/>
        </w:rPr>
      </w:pPr>
      <w:r w:rsidRPr="00AF04FC">
        <w:rPr>
          <w:rFonts w:ascii="Arial LatArm" w:hAnsi="Arial LatArm" w:cs="Sylfaen"/>
          <w:i/>
          <w:color w:val="FF0000"/>
          <w:sz w:val="20"/>
          <w:szCs w:val="20"/>
          <w:lang w:val="af-ZA"/>
        </w:rPr>
        <w:t xml:space="preserve"> 20</w:t>
      </w:r>
      <w:r w:rsidR="00AF04FC" w:rsidRPr="00151D36">
        <w:rPr>
          <w:rFonts w:ascii="Calibri" w:hAnsi="Calibri" w:cs="Sylfaen"/>
          <w:i/>
          <w:color w:val="FF0000"/>
          <w:sz w:val="20"/>
          <w:szCs w:val="20"/>
          <w:lang w:val="af-ZA"/>
        </w:rPr>
        <w:t>19</w:t>
      </w:r>
      <w:r w:rsidRPr="00AF04FC">
        <w:rPr>
          <w:rFonts w:ascii="Arial" w:hAnsi="Arial" w:cs="Arial"/>
          <w:i/>
          <w:color w:val="FF0000"/>
          <w:sz w:val="20"/>
          <w:szCs w:val="20"/>
        </w:rPr>
        <w:t>թ</w:t>
      </w:r>
      <w:r w:rsidRPr="00AF04FC">
        <w:rPr>
          <w:rFonts w:ascii="Arial LatArm" w:hAnsi="Arial LatArm" w:cs="Times Armenian"/>
          <w:i/>
          <w:color w:val="FF0000"/>
          <w:sz w:val="20"/>
          <w:szCs w:val="20"/>
          <w:lang w:val="af-ZA"/>
        </w:rPr>
        <w:t xml:space="preserve">.  </w:t>
      </w:r>
      <w:r w:rsidR="00AF04FC">
        <w:rPr>
          <w:rFonts w:ascii="Arial" w:hAnsi="Arial" w:cs="Arial"/>
          <w:i/>
          <w:color w:val="FF0000"/>
          <w:sz w:val="20"/>
          <w:szCs w:val="20"/>
          <w:u w:val="single"/>
          <w:lang w:val="ru-RU"/>
        </w:rPr>
        <w:t>Դեկտեմբերի</w:t>
      </w:r>
      <w:r w:rsidR="00384CCB" w:rsidRPr="00724A9E">
        <w:rPr>
          <w:rFonts w:ascii="Arial" w:hAnsi="Arial" w:cs="Arial"/>
          <w:i/>
          <w:color w:val="FF0000"/>
          <w:sz w:val="20"/>
          <w:szCs w:val="20"/>
          <w:u w:val="single"/>
          <w:lang w:val="af-ZA"/>
        </w:rPr>
        <w:t>27</w:t>
      </w:r>
      <w:r w:rsidR="005C6159" w:rsidRPr="00AF04FC">
        <w:rPr>
          <w:rFonts w:ascii="Arial LatArm" w:hAnsi="Arial LatArm" w:cs="Times Armenian"/>
          <w:i/>
          <w:color w:val="FF0000"/>
          <w:sz w:val="20"/>
          <w:szCs w:val="20"/>
          <w:lang w:val="af-ZA"/>
        </w:rPr>
        <w:t>-</w:t>
      </w:r>
      <w:r w:rsidR="005C6159" w:rsidRPr="00AF04FC">
        <w:rPr>
          <w:rFonts w:ascii="Arial" w:hAnsi="Arial" w:cs="Arial"/>
          <w:i/>
          <w:color w:val="FF0000"/>
          <w:sz w:val="20"/>
          <w:szCs w:val="20"/>
          <w:lang w:val="af-ZA"/>
        </w:rPr>
        <w:t>ի</w:t>
      </w:r>
      <w:r w:rsidR="005C6159" w:rsidRPr="00AF04FC">
        <w:rPr>
          <w:rFonts w:ascii="Arial LatArm" w:hAnsi="Arial LatArm" w:cs="Times Armenian"/>
          <w:i/>
          <w:color w:val="FF0000"/>
          <w:sz w:val="20"/>
          <w:szCs w:val="20"/>
          <w:lang w:val="af-ZA"/>
        </w:rPr>
        <w:t xml:space="preserve">N </w:t>
      </w:r>
      <w:r w:rsidR="00AF04FC">
        <w:rPr>
          <w:rFonts w:ascii="Arial" w:hAnsi="Arial" w:cs="Arial"/>
          <w:i/>
          <w:color w:val="FF0000"/>
          <w:sz w:val="20"/>
          <w:szCs w:val="20"/>
          <w:u w:val="single"/>
          <w:lang w:val="ru-RU"/>
        </w:rPr>
        <w:t>թիվ</w:t>
      </w:r>
      <w:r w:rsidR="00384CCB" w:rsidRPr="00724A9E">
        <w:rPr>
          <w:rFonts w:ascii="Arial" w:hAnsi="Arial" w:cs="Arial"/>
          <w:i/>
          <w:color w:val="FF0000"/>
          <w:sz w:val="20"/>
          <w:szCs w:val="20"/>
          <w:u w:val="single"/>
          <w:lang w:val="af-ZA"/>
        </w:rPr>
        <w:t>2</w:t>
      </w:r>
      <w:r w:rsidRPr="00AF04FC">
        <w:rPr>
          <w:rFonts w:ascii="Arial" w:hAnsi="Arial" w:cs="Arial"/>
          <w:i/>
          <w:color w:val="FF0000"/>
          <w:sz w:val="20"/>
          <w:szCs w:val="20"/>
        </w:rPr>
        <w:t>որոշմամբ</w:t>
      </w: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C35D56" w:rsidRDefault="00096865" w:rsidP="00EF3662">
      <w:pPr>
        <w:pStyle w:val="BodyText"/>
        <w:ind w:right="-7" w:firstLine="567"/>
        <w:jc w:val="center"/>
        <w:rPr>
          <w:rFonts w:ascii="Arial LatArm" w:hAnsi="Arial LatArm"/>
          <w:color w:val="FF0000"/>
          <w:lang w:val="af-ZA"/>
        </w:rPr>
      </w:pPr>
    </w:p>
    <w:p w:rsidR="00096865" w:rsidRPr="00C35D56" w:rsidRDefault="00731A3A" w:rsidP="00EF3662">
      <w:pPr>
        <w:pStyle w:val="BodyText"/>
        <w:ind w:right="-7" w:firstLine="567"/>
        <w:jc w:val="center"/>
        <w:rPr>
          <w:rFonts w:ascii="Arial LatArm" w:hAnsi="Arial LatArm"/>
          <w:color w:val="FF0000"/>
          <w:lang w:val="af-ZA"/>
        </w:rPr>
      </w:pPr>
      <w:r>
        <w:rPr>
          <w:rFonts w:ascii="Sylfaen" w:hAnsi="Sylfaen"/>
          <w:i/>
          <w:lang w:val="ru-RU"/>
        </w:rPr>
        <w:t>ԱրարատիմարզիԱ</w:t>
      </w:r>
      <w:r>
        <w:rPr>
          <w:rFonts w:ascii="Sylfaen" w:hAnsi="Sylfaen"/>
          <w:i/>
        </w:rPr>
        <w:t>րարատգյուղիմանկապարտեզ</w:t>
      </w:r>
      <w:r>
        <w:rPr>
          <w:rFonts w:ascii="Sylfaen" w:hAnsi="Sylfaen"/>
          <w:i/>
          <w:lang w:val="af-ZA"/>
        </w:rPr>
        <w:t xml:space="preserve"> ՀՈԱԿ </w:t>
      </w:r>
    </w:p>
    <w:p w:rsidR="00096865" w:rsidRPr="00C35D56" w:rsidRDefault="00096865" w:rsidP="00EF3662">
      <w:pPr>
        <w:pStyle w:val="BodyText"/>
        <w:tabs>
          <w:tab w:val="left" w:pos="5968"/>
        </w:tabs>
        <w:ind w:right="-7" w:firstLine="567"/>
        <w:rPr>
          <w:rFonts w:ascii="Arial LatArm" w:hAnsi="Arial LatArm"/>
          <w:color w:val="FF0000"/>
          <w:lang w:val="af-ZA"/>
        </w:rPr>
      </w:pPr>
      <w:r w:rsidRPr="00C35D56">
        <w:rPr>
          <w:rFonts w:ascii="Arial LatArm" w:hAnsi="Arial LatArm"/>
          <w:color w:val="FF0000"/>
          <w:lang w:val="af-ZA"/>
        </w:rPr>
        <w:tab/>
      </w:r>
    </w:p>
    <w:p w:rsidR="00096865" w:rsidRPr="00C35D56" w:rsidRDefault="00096865" w:rsidP="00EF3662">
      <w:pPr>
        <w:pStyle w:val="BodyText"/>
        <w:ind w:right="-7" w:firstLine="567"/>
        <w:jc w:val="center"/>
        <w:rPr>
          <w:rFonts w:ascii="Arial LatArm" w:hAnsi="Arial LatArm"/>
          <w:color w:val="FF0000"/>
          <w:lang w:val="af-ZA"/>
        </w:rPr>
      </w:pPr>
    </w:p>
    <w:p w:rsidR="00096865" w:rsidRPr="00C35D56" w:rsidRDefault="00096865" w:rsidP="00EF3662">
      <w:pPr>
        <w:pStyle w:val="BodyText"/>
        <w:ind w:right="-7" w:firstLine="567"/>
        <w:jc w:val="center"/>
        <w:rPr>
          <w:rFonts w:ascii="Arial LatArm" w:hAnsi="Arial LatArm"/>
          <w:color w:val="FF0000"/>
          <w:lang w:val="af-ZA"/>
        </w:rPr>
      </w:pPr>
    </w:p>
    <w:p w:rsidR="00CE0D95" w:rsidRPr="00C35D56" w:rsidRDefault="00CE0D95" w:rsidP="00EF3662">
      <w:pPr>
        <w:pStyle w:val="BodyText"/>
        <w:ind w:right="-7" w:firstLine="567"/>
        <w:jc w:val="center"/>
        <w:rPr>
          <w:rFonts w:ascii="Arial LatArm" w:hAnsi="Arial LatArm"/>
          <w:color w:val="FF0000"/>
          <w:lang w:val="af-ZA"/>
        </w:rPr>
      </w:pPr>
    </w:p>
    <w:p w:rsidR="00096865" w:rsidRPr="00C35D56" w:rsidRDefault="00096865" w:rsidP="00EF3662">
      <w:pPr>
        <w:pStyle w:val="BodyText"/>
        <w:ind w:right="-7" w:firstLine="567"/>
        <w:jc w:val="center"/>
        <w:rPr>
          <w:rFonts w:ascii="Arial LatArm" w:hAnsi="Arial LatArm"/>
          <w:color w:val="FF0000"/>
          <w:lang w:val="af-ZA"/>
        </w:rPr>
      </w:pPr>
    </w:p>
    <w:p w:rsidR="00096865" w:rsidRPr="00C35D56" w:rsidRDefault="00096865" w:rsidP="00EF3662">
      <w:pPr>
        <w:pStyle w:val="BodyText"/>
        <w:ind w:right="-7" w:firstLine="567"/>
        <w:jc w:val="center"/>
        <w:rPr>
          <w:rFonts w:ascii="Arial LatArm" w:hAnsi="Arial LatArm" w:cs="Sylfaen"/>
          <w:color w:val="FF0000"/>
          <w:lang w:val="af-ZA"/>
        </w:rPr>
      </w:pPr>
      <w:r w:rsidRPr="00C35D56">
        <w:rPr>
          <w:rFonts w:ascii="Arial" w:hAnsi="Arial" w:cs="Arial"/>
          <w:color w:val="FF0000"/>
        </w:rPr>
        <w:t>ՀՐԱՎԵՐ</w:t>
      </w:r>
    </w:p>
    <w:p w:rsidR="00096865" w:rsidRPr="00C35D56" w:rsidRDefault="00096865" w:rsidP="00EF3662">
      <w:pPr>
        <w:pStyle w:val="BodyText"/>
        <w:ind w:right="-7" w:firstLine="567"/>
        <w:jc w:val="center"/>
        <w:rPr>
          <w:rFonts w:ascii="Arial LatArm" w:hAnsi="Arial LatArm" w:cs="Sylfaen"/>
          <w:color w:val="FF0000"/>
          <w:lang w:val="af-ZA"/>
        </w:rPr>
      </w:pPr>
    </w:p>
    <w:p w:rsidR="00096865" w:rsidRPr="00C35D56" w:rsidRDefault="00096865" w:rsidP="00EF3662">
      <w:pPr>
        <w:pStyle w:val="BodyText"/>
        <w:ind w:right="-7" w:firstLine="567"/>
        <w:jc w:val="center"/>
        <w:rPr>
          <w:rFonts w:ascii="Arial LatArm" w:hAnsi="Arial LatArm" w:cs="Sylfaen"/>
          <w:color w:val="FF0000"/>
          <w:lang w:val="af-ZA"/>
        </w:rPr>
      </w:pPr>
    </w:p>
    <w:p w:rsidR="00096865" w:rsidRPr="00C35D56" w:rsidRDefault="00731A3A" w:rsidP="00EF3662">
      <w:pPr>
        <w:pStyle w:val="BodyText"/>
        <w:ind w:right="-7"/>
        <w:jc w:val="center"/>
        <w:rPr>
          <w:rFonts w:ascii="Arial LatArm" w:hAnsi="Arial LatArm"/>
          <w:color w:val="FF0000"/>
          <w:szCs w:val="22"/>
          <w:lang w:val="af-ZA"/>
        </w:rPr>
      </w:pPr>
      <w:r>
        <w:rPr>
          <w:rFonts w:ascii="Sylfaen" w:hAnsi="Sylfaen" w:cs="Arial"/>
          <w:color w:val="FF0000"/>
          <w:lang w:val="af-ZA"/>
        </w:rPr>
        <w:t xml:space="preserve">Արարատ գյուղի </w:t>
      </w:r>
      <w:r w:rsidR="008676A6">
        <w:rPr>
          <w:rFonts w:ascii="Sylfaen" w:hAnsi="Sylfaen" w:cs="Arial"/>
          <w:color w:val="FF0000"/>
          <w:lang w:val="af-ZA"/>
        </w:rPr>
        <w:t>մանկապարտեզ</w:t>
      </w:r>
      <w:r w:rsidR="00C35D56" w:rsidRPr="00C35D56">
        <w:rPr>
          <w:rFonts w:ascii="Arial" w:hAnsi="Arial" w:cs="Arial"/>
          <w:color w:val="FF0000"/>
          <w:lang w:val="af-ZA"/>
        </w:rPr>
        <w:t xml:space="preserve">ՀՈԱԿ </w:t>
      </w:r>
      <w:r w:rsidR="002B32D6" w:rsidRPr="00C35D56">
        <w:rPr>
          <w:rFonts w:ascii="Arial" w:hAnsi="Arial" w:cs="Arial"/>
          <w:color w:val="FF0000"/>
        </w:rPr>
        <w:t>ԻԿԱՐԻՔՆԵՐԻՀԱՄԱՐ</w:t>
      </w:r>
      <w:r w:rsidR="002B32D6" w:rsidRPr="00C35D56">
        <w:rPr>
          <w:rFonts w:ascii="Arial LatArm" w:hAnsi="Arial LatArm" w:cs="Times Armenian"/>
          <w:color w:val="FF0000"/>
          <w:lang w:val="af-ZA"/>
        </w:rPr>
        <w:t xml:space="preserve">` </w:t>
      </w:r>
      <w:r w:rsidR="002B32D6" w:rsidRPr="00C35D56">
        <w:rPr>
          <w:rFonts w:ascii="Arial LatArm" w:hAnsi="Arial LatArm" w:cs="Sylfaen"/>
          <w:color w:val="FF0000"/>
          <w:lang w:val="af-ZA"/>
        </w:rPr>
        <w:t>«</w:t>
      </w:r>
      <w:r w:rsidR="00C35D56" w:rsidRPr="00C35D56">
        <w:rPr>
          <w:rFonts w:ascii="Arial" w:hAnsi="Arial" w:cs="Arial"/>
          <w:color w:val="FF0000"/>
          <w:lang w:val="ru-RU"/>
        </w:rPr>
        <w:t>ՍՆՆԴԱՄԹԵՐՔԻ</w:t>
      </w:r>
      <w:r w:rsidR="002B32D6" w:rsidRPr="00C35D56">
        <w:rPr>
          <w:rFonts w:ascii="Arial" w:hAnsi="Arial" w:cs="Arial"/>
          <w:color w:val="FF0000"/>
        </w:rPr>
        <w:t>ՁԵՌՔԲԵՐՄԱՆՆՊԱՏԱԿՈՎՀԱՅՏԱՐԱՐՎԱԾ</w:t>
      </w:r>
      <w:r w:rsidR="00C35D56" w:rsidRPr="00C35D56">
        <w:rPr>
          <w:rFonts w:ascii="Arial" w:hAnsi="Arial" w:cs="Arial"/>
          <w:color w:val="FF0000"/>
          <w:lang w:val="ru-RU"/>
        </w:rPr>
        <w:t>ԳՆԱՆՇՄԱՆՀԱՐՑՄԱՆԸՆԹԱՑԱԿԱՐԳԻ</w:t>
      </w:r>
    </w:p>
    <w:p w:rsidR="00096865" w:rsidRPr="00AF04FC" w:rsidRDefault="00096865" w:rsidP="00EF3662">
      <w:pPr>
        <w:pStyle w:val="BodyText"/>
        <w:ind w:right="-7"/>
        <w:jc w:val="center"/>
        <w:rPr>
          <w:rFonts w:ascii="Arial LatArm" w:hAnsi="Arial LatArm"/>
          <w:szCs w:val="22"/>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2B32D6" w:rsidRPr="00AF04FC" w:rsidRDefault="002B32D6"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CE0D95" w:rsidRPr="00AF04FC" w:rsidRDefault="00CE0D95" w:rsidP="00EF3662">
      <w:pPr>
        <w:pStyle w:val="BodyText"/>
        <w:ind w:right="-7" w:firstLine="567"/>
        <w:jc w:val="center"/>
        <w:rPr>
          <w:rFonts w:ascii="Arial LatArm" w:hAnsi="Arial LatArm"/>
          <w:lang w:val="af-ZA"/>
        </w:rPr>
      </w:pPr>
    </w:p>
    <w:p w:rsidR="00CE0D95" w:rsidRPr="00AF04FC" w:rsidRDefault="00CE0D95" w:rsidP="00EF3662">
      <w:pPr>
        <w:pStyle w:val="BodyText"/>
        <w:ind w:right="-7" w:firstLine="567"/>
        <w:jc w:val="center"/>
        <w:rPr>
          <w:rFonts w:ascii="Arial LatArm" w:hAnsi="Arial LatArm"/>
          <w:lang w:val="af-ZA"/>
        </w:rPr>
      </w:pPr>
    </w:p>
    <w:p w:rsidR="00CE0D95" w:rsidRPr="00AF04FC" w:rsidRDefault="00CE0D95" w:rsidP="00EF3662">
      <w:pPr>
        <w:pStyle w:val="BodyText"/>
        <w:ind w:right="-7" w:firstLine="567"/>
        <w:jc w:val="center"/>
        <w:rPr>
          <w:rFonts w:ascii="Arial LatArm" w:hAnsi="Arial LatArm"/>
          <w:lang w:val="af-ZA"/>
        </w:rPr>
      </w:pPr>
    </w:p>
    <w:p w:rsidR="00096865" w:rsidRPr="00AF04FC" w:rsidRDefault="00096865" w:rsidP="00EF3662">
      <w:pPr>
        <w:pStyle w:val="BodyText"/>
        <w:ind w:right="-7" w:firstLine="567"/>
        <w:jc w:val="center"/>
        <w:rPr>
          <w:rFonts w:ascii="Arial LatArm" w:hAnsi="Arial LatArm"/>
          <w:lang w:val="af-ZA"/>
        </w:rPr>
      </w:pPr>
    </w:p>
    <w:p w:rsidR="001A43A4" w:rsidRPr="00AF04FC" w:rsidRDefault="006F0D3F" w:rsidP="00EF3662">
      <w:pPr>
        <w:ind w:firstLine="567"/>
        <w:jc w:val="both"/>
        <w:rPr>
          <w:rFonts w:ascii="Arial LatArm" w:hAnsi="Arial LatArm" w:cs="Sylfaen"/>
          <w:i/>
          <w:sz w:val="22"/>
          <w:szCs w:val="22"/>
          <w:lang w:val="af-ZA"/>
        </w:rPr>
      </w:pPr>
      <w:r w:rsidRPr="00AF04FC">
        <w:rPr>
          <w:rFonts w:ascii="Arial LatArm" w:hAnsi="Arial LatArm" w:cs="Sylfaen"/>
          <w:i/>
          <w:sz w:val="22"/>
          <w:szCs w:val="22"/>
          <w:lang w:val="af-ZA"/>
        </w:rPr>
        <w:br w:type="page"/>
      </w:r>
      <w:r w:rsidR="00096865" w:rsidRPr="00AF04FC">
        <w:rPr>
          <w:rFonts w:ascii="Arial" w:hAnsi="Arial" w:cs="Arial"/>
          <w:i/>
          <w:sz w:val="22"/>
          <w:szCs w:val="22"/>
        </w:rPr>
        <w:lastRenderedPageBreak/>
        <w:t>Հարգելիմասնակից</w:t>
      </w:r>
      <w:r w:rsidR="00884204" w:rsidRPr="00AF04FC">
        <w:rPr>
          <w:rFonts w:ascii="Arial" w:hAnsi="Arial" w:cs="Arial"/>
          <w:i/>
          <w:sz w:val="22"/>
          <w:szCs w:val="22"/>
        </w:rPr>
        <w:t>ն</w:t>
      </w:r>
      <w:r w:rsidR="00096865" w:rsidRPr="00AF04FC">
        <w:rPr>
          <w:rFonts w:ascii="Arial" w:hAnsi="Arial" w:cs="Arial"/>
          <w:i/>
          <w:sz w:val="22"/>
          <w:szCs w:val="22"/>
        </w:rPr>
        <w:t>ախքանհայտկազմելըևներկայացնելըխնդրումենքմանրամասնորենուսումնասիրելսույնհրավերը</w:t>
      </w:r>
      <w:r w:rsidR="00096865" w:rsidRPr="00AF04FC">
        <w:rPr>
          <w:rFonts w:ascii="Arial LatArm" w:hAnsi="Arial LatArm" w:cs="Times Armenian"/>
          <w:i/>
          <w:sz w:val="22"/>
          <w:szCs w:val="22"/>
          <w:lang w:val="af-ZA"/>
        </w:rPr>
        <w:t xml:space="preserve">, </w:t>
      </w:r>
      <w:r w:rsidR="00096865" w:rsidRPr="00AF04FC">
        <w:rPr>
          <w:rFonts w:ascii="Arial" w:hAnsi="Arial" w:cs="Arial"/>
          <w:i/>
          <w:sz w:val="22"/>
          <w:szCs w:val="22"/>
        </w:rPr>
        <w:t>քանիորհրավերինչհամապատասխանողհայտերըենթակաենմերժման</w:t>
      </w:r>
      <w:r w:rsidR="0046586E" w:rsidRPr="00AF04FC">
        <w:rPr>
          <w:rFonts w:ascii="Arial LatArm" w:hAnsi="Arial LatArm" w:cs="Sylfaen"/>
          <w:i/>
          <w:sz w:val="22"/>
          <w:szCs w:val="22"/>
          <w:lang w:val="af-ZA"/>
        </w:rPr>
        <w:t xml:space="preserve">: </w:t>
      </w:r>
    </w:p>
    <w:p w:rsidR="00096865" w:rsidRPr="00AF04FC" w:rsidRDefault="00096865" w:rsidP="00EF3662">
      <w:pPr>
        <w:ind w:firstLine="567"/>
        <w:jc w:val="center"/>
        <w:rPr>
          <w:rFonts w:ascii="Arial LatArm" w:hAnsi="Arial LatArm"/>
          <w:b/>
          <w:sz w:val="20"/>
          <w:szCs w:val="22"/>
          <w:lang w:val="af-ZA"/>
        </w:rPr>
      </w:pPr>
    </w:p>
    <w:p w:rsidR="00160AE4" w:rsidRPr="00AF04FC" w:rsidRDefault="00160AE4" w:rsidP="00EF3662">
      <w:pPr>
        <w:ind w:firstLine="567"/>
        <w:jc w:val="center"/>
        <w:rPr>
          <w:rFonts w:ascii="Arial LatArm" w:hAnsi="Arial LatArm" w:cs="Sylfaen"/>
          <w:b/>
          <w:sz w:val="22"/>
          <w:szCs w:val="22"/>
          <w:lang w:val="af-ZA"/>
        </w:rPr>
      </w:pPr>
    </w:p>
    <w:p w:rsidR="00160AE4" w:rsidRPr="00AF04FC" w:rsidRDefault="00160AE4" w:rsidP="00EF3662">
      <w:pPr>
        <w:ind w:firstLine="567"/>
        <w:jc w:val="center"/>
        <w:rPr>
          <w:rFonts w:ascii="Arial LatArm" w:hAnsi="Arial LatArm"/>
          <w:b/>
          <w:sz w:val="20"/>
          <w:szCs w:val="20"/>
          <w:lang w:val="af-ZA"/>
        </w:rPr>
      </w:pPr>
      <w:r w:rsidRPr="00AF04FC">
        <w:rPr>
          <w:rFonts w:ascii="Arial" w:hAnsi="Arial" w:cs="Arial"/>
          <w:b/>
          <w:sz w:val="20"/>
          <w:szCs w:val="20"/>
        </w:rPr>
        <w:t>ԲՈՎԱՆԴԱԿՈւԹՅՈւՆ</w:t>
      </w:r>
    </w:p>
    <w:p w:rsidR="00160AE4" w:rsidRPr="00C35D56" w:rsidRDefault="008676A6" w:rsidP="00EF3662">
      <w:pPr>
        <w:ind w:firstLine="567"/>
        <w:rPr>
          <w:rFonts w:ascii="Arial LatArm" w:hAnsi="Arial LatArm"/>
          <w:color w:val="FF0000"/>
          <w:sz w:val="20"/>
          <w:lang w:val="af-ZA"/>
        </w:rPr>
      </w:pPr>
      <w:r>
        <w:rPr>
          <w:rFonts w:ascii="Sylfaen" w:hAnsi="Sylfaen" w:cs="Arial"/>
          <w:color w:val="FF0000"/>
          <w:lang w:val="af-ZA"/>
        </w:rPr>
        <w:t>Արարատ գյուղի մանկապարտեզ</w:t>
      </w:r>
      <w:r w:rsidRPr="00C35D56">
        <w:rPr>
          <w:rFonts w:ascii="Sylfaen" w:hAnsi="Sylfaen" w:cs="Sylfaen"/>
          <w:color w:val="FF0000"/>
          <w:lang w:val="af-ZA"/>
        </w:rPr>
        <w:t>ՀՈԱԿ</w:t>
      </w:r>
      <w:r w:rsidRPr="00C35D56">
        <w:rPr>
          <w:rFonts w:ascii="Sylfaen" w:hAnsi="Sylfaen" w:cs="Sylfaen"/>
          <w:color w:val="FF0000"/>
        </w:rPr>
        <w:t>Ի</w:t>
      </w:r>
      <w:r w:rsidR="00160AE4" w:rsidRPr="00C35D56">
        <w:rPr>
          <w:rFonts w:ascii="Arial" w:hAnsi="Arial" w:cs="Arial"/>
          <w:b/>
          <w:color w:val="FF0000"/>
          <w:sz w:val="20"/>
          <w:lang w:val="af-ZA"/>
        </w:rPr>
        <w:t>ԿԱՐԻՔՆԵՐԻՀԱՄԱՐ</w:t>
      </w:r>
      <w:r w:rsidR="00160AE4" w:rsidRPr="00C35D56">
        <w:rPr>
          <w:rFonts w:ascii="Arial LatArm" w:hAnsi="Arial LatArm"/>
          <w:color w:val="FF0000"/>
          <w:sz w:val="20"/>
          <w:lang w:val="af-ZA"/>
        </w:rPr>
        <w:t xml:space="preserve">   _________</w:t>
      </w:r>
      <w:r w:rsidR="00C35D56" w:rsidRPr="00C35D56">
        <w:rPr>
          <w:rFonts w:ascii="Arial" w:hAnsi="Arial" w:cs="Arial"/>
          <w:color w:val="FF0000"/>
          <w:sz w:val="20"/>
          <w:lang w:val="ru-RU"/>
        </w:rPr>
        <w:t>ՍՆՆԴԱՄԹԵՐՔ</w:t>
      </w:r>
      <w:r w:rsidR="00160AE4" w:rsidRPr="00C35D56">
        <w:rPr>
          <w:rFonts w:ascii="Arial LatArm" w:hAnsi="Arial LatArm"/>
          <w:color w:val="FF0000"/>
          <w:sz w:val="20"/>
          <w:lang w:val="af-ZA"/>
        </w:rPr>
        <w:t>_____-</w:t>
      </w:r>
      <w:r w:rsidR="00160AE4" w:rsidRPr="00C35D56">
        <w:rPr>
          <w:rFonts w:ascii="Arial" w:hAnsi="Arial" w:cs="Arial"/>
          <w:b/>
          <w:color w:val="FF0000"/>
          <w:sz w:val="20"/>
          <w:lang w:val="af-ZA"/>
        </w:rPr>
        <w:t>Ի</w:t>
      </w:r>
    </w:p>
    <w:p w:rsidR="00160AE4" w:rsidRPr="00AF04FC" w:rsidRDefault="00160AE4" w:rsidP="00EF3662">
      <w:pPr>
        <w:ind w:firstLine="567"/>
        <w:rPr>
          <w:rFonts w:ascii="Arial LatArm" w:hAnsi="Arial LatArm"/>
          <w:sz w:val="16"/>
          <w:szCs w:val="16"/>
          <w:lang w:val="af-ZA"/>
        </w:rPr>
      </w:pPr>
      <w:r w:rsidRPr="00AF04FC">
        <w:rPr>
          <w:rFonts w:ascii="Arial LatArm" w:hAnsi="Arial LatArm"/>
          <w:sz w:val="20"/>
          <w:lang w:val="af-ZA"/>
        </w:rPr>
        <w:t xml:space="preserve">   (</w:t>
      </w:r>
      <w:r w:rsidRPr="00AF04FC">
        <w:rPr>
          <w:rFonts w:ascii="Arial" w:hAnsi="Arial" w:cs="Arial"/>
          <w:sz w:val="16"/>
          <w:szCs w:val="16"/>
          <w:lang w:val="af-ZA"/>
        </w:rPr>
        <w:t>պատվիրատուիանվանումը</w:t>
      </w:r>
      <w:r w:rsidRPr="00AF04FC">
        <w:rPr>
          <w:rFonts w:ascii="Arial LatArm" w:hAnsi="Arial LatArm"/>
          <w:sz w:val="16"/>
          <w:szCs w:val="16"/>
          <w:lang w:val="af-ZA"/>
        </w:rPr>
        <w:t xml:space="preserve">)                                                                  </w:t>
      </w:r>
      <w:r w:rsidRPr="00AF04FC">
        <w:rPr>
          <w:rFonts w:ascii="Arial" w:hAnsi="Arial" w:cs="Arial"/>
          <w:sz w:val="16"/>
          <w:szCs w:val="16"/>
          <w:lang w:val="af-ZA"/>
        </w:rPr>
        <w:t>ապրանքիանվանումը</w:t>
      </w:r>
    </w:p>
    <w:p w:rsidR="00096865" w:rsidRPr="00C35D56" w:rsidRDefault="00160AE4" w:rsidP="00EF3662">
      <w:pPr>
        <w:ind w:firstLine="567"/>
        <w:jc w:val="center"/>
        <w:rPr>
          <w:rFonts w:ascii="Arial LatArm" w:hAnsi="Arial LatArm"/>
          <w:i/>
          <w:color w:val="FF0000"/>
          <w:sz w:val="20"/>
          <w:lang w:val="af-ZA"/>
        </w:rPr>
      </w:pPr>
      <w:r w:rsidRPr="00C35D56">
        <w:rPr>
          <w:rFonts w:ascii="Arial" w:hAnsi="Arial" w:cs="Arial"/>
          <w:b/>
          <w:color w:val="FF0000"/>
          <w:sz w:val="20"/>
          <w:lang w:val="af-ZA"/>
        </w:rPr>
        <w:t>ՁԵՌՔԲԵՐՄԱՆՆՊԱՏԱԿՈՎՀԱՅՏԱՐԱՐՎԱԾ</w:t>
      </w:r>
      <w:r w:rsidR="00C35D56" w:rsidRPr="00C35D56">
        <w:rPr>
          <w:rFonts w:ascii="Arial" w:hAnsi="Arial" w:cs="Arial"/>
          <w:b/>
          <w:color w:val="FF0000"/>
          <w:sz w:val="20"/>
          <w:lang w:val="ru-RU"/>
        </w:rPr>
        <w:t>ԳՆԱՆՇՄԱՆՀԱՐՑՄԱՆԸՆԹԱՑԱԿԱՐԳԻ</w:t>
      </w:r>
      <w:r w:rsidRPr="00C35D56">
        <w:rPr>
          <w:rFonts w:ascii="Arial" w:hAnsi="Arial" w:cs="Arial"/>
          <w:b/>
          <w:color w:val="FF0000"/>
          <w:sz w:val="20"/>
          <w:lang w:val="af-ZA"/>
        </w:rPr>
        <w:t>ՀՐԱՎԵՐԻ</w:t>
      </w:r>
    </w:p>
    <w:p w:rsidR="00C67E80" w:rsidRPr="00AF04FC" w:rsidRDefault="00C67E80" w:rsidP="00EF3662">
      <w:pPr>
        <w:ind w:firstLine="567"/>
        <w:jc w:val="center"/>
        <w:rPr>
          <w:rFonts w:ascii="Arial LatArm" w:hAnsi="Arial LatArm" w:cs="Sylfaen"/>
          <w:b/>
          <w:sz w:val="20"/>
          <w:szCs w:val="22"/>
          <w:lang w:val="af-ZA"/>
        </w:rPr>
      </w:pPr>
    </w:p>
    <w:p w:rsidR="009F5D9B" w:rsidRPr="00AF04FC" w:rsidRDefault="009F5D9B" w:rsidP="00EF3662">
      <w:pPr>
        <w:ind w:firstLine="567"/>
        <w:jc w:val="center"/>
        <w:rPr>
          <w:rFonts w:ascii="Arial LatArm" w:hAnsi="Arial LatArm" w:cs="Sylfaen"/>
          <w:b/>
          <w:sz w:val="20"/>
          <w:szCs w:val="22"/>
          <w:lang w:val="af-ZA"/>
        </w:rPr>
      </w:pPr>
    </w:p>
    <w:p w:rsidR="00096865" w:rsidRPr="00AF04FC" w:rsidRDefault="00096865" w:rsidP="00EF3662">
      <w:pPr>
        <w:ind w:firstLine="567"/>
        <w:jc w:val="center"/>
        <w:rPr>
          <w:rFonts w:ascii="Arial LatArm" w:hAnsi="Arial LatArm"/>
          <w:sz w:val="20"/>
          <w:lang w:val="af-ZA"/>
        </w:rPr>
      </w:pPr>
      <w:r w:rsidRPr="00AF04FC">
        <w:rPr>
          <w:rFonts w:ascii="Arial" w:hAnsi="Arial" w:cs="Arial"/>
          <w:b/>
          <w:sz w:val="20"/>
          <w:szCs w:val="22"/>
        </w:rPr>
        <w:t>ՄԱՍ</w:t>
      </w:r>
      <w:r w:rsidRPr="00AF04FC">
        <w:rPr>
          <w:rFonts w:ascii="Arial LatArm" w:hAnsi="Arial LatArm" w:cs="Times Armenian"/>
          <w:b/>
          <w:sz w:val="20"/>
          <w:szCs w:val="22"/>
          <w:lang w:val="af-ZA"/>
        </w:rPr>
        <w:t xml:space="preserve">  I.</w:t>
      </w:r>
    </w:p>
    <w:p w:rsidR="00096865" w:rsidRPr="00AF04FC" w:rsidRDefault="00096865" w:rsidP="00EF3662">
      <w:pPr>
        <w:ind w:firstLine="567"/>
        <w:jc w:val="both"/>
        <w:rPr>
          <w:rFonts w:ascii="Arial LatArm" w:hAnsi="Arial LatArm"/>
          <w:sz w:val="20"/>
          <w:lang w:val="af-ZA"/>
        </w:rPr>
      </w:pP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 xml:space="preserve">1.  </w:t>
      </w:r>
      <w:r w:rsidRPr="00AF04FC">
        <w:rPr>
          <w:rFonts w:ascii="Arial" w:hAnsi="Arial" w:cs="Arial"/>
          <w:sz w:val="20"/>
        </w:rPr>
        <w:t>Գնմանառարկայիբնութագիրը</w:t>
      </w:r>
      <w:r w:rsidRPr="00AF04FC">
        <w:rPr>
          <w:rFonts w:ascii="Arial LatArm" w:hAnsi="Arial LatArm" w:cs="Times Armenian"/>
          <w:sz w:val="20"/>
          <w:lang w:val="af-ZA"/>
        </w:rPr>
        <w:tab/>
      </w: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 xml:space="preserve">2. </w:t>
      </w:r>
      <w:r w:rsidRPr="00AF04FC">
        <w:rPr>
          <w:rFonts w:ascii="Arial" w:hAnsi="Arial" w:cs="Arial"/>
          <w:sz w:val="20"/>
        </w:rPr>
        <w:t>Մասնակցիմասնակցությանիրավունքիպահանջները</w:t>
      </w:r>
      <w:r w:rsidR="000206DA" w:rsidRPr="00AF04FC">
        <w:rPr>
          <w:rFonts w:ascii="Arial" w:hAnsi="Arial" w:cs="Arial"/>
          <w:sz w:val="20"/>
        </w:rPr>
        <w:t>ևդրանցգնահատմանկարգը</w:t>
      </w:r>
      <w:r w:rsidRPr="00AF04FC">
        <w:rPr>
          <w:rFonts w:ascii="Arial LatArm" w:hAnsi="Arial LatArm" w:cs="Times Armenian"/>
          <w:sz w:val="20"/>
          <w:lang w:val="af-ZA"/>
        </w:rPr>
        <w:t xml:space="preserve">, </w:t>
      </w:r>
      <w:r w:rsidR="000206DA" w:rsidRPr="00AF04FC">
        <w:rPr>
          <w:rFonts w:ascii="Arial" w:hAnsi="Arial" w:cs="Arial"/>
          <w:sz w:val="20"/>
          <w:lang w:val="af-ZA"/>
        </w:rPr>
        <w:t>ընտրվածմասնակիցճանաչվելուդեպքում</w:t>
      </w:r>
      <w:r w:rsidRPr="00AF04FC">
        <w:rPr>
          <w:rFonts w:ascii="Arial" w:hAnsi="Arial" w:cs="Arial"/>
          <w:sz w:val="20"/>
        </w:rPr>
        <w:t>որակավորման</w:t>
      </w:r>
      <w:r w:rsidR="000206DA" w:rsidRPr="00AF04FC">
        <w:rPr>
          <w:rFonts w:ascii="Arial" w:hAnsi="Arial" w:cs="Arial"/>
          <w:sz w:val="20"/>
          <w:lang w:val="af-ZA"/>
        </w:rPr>
        <w:t>ապահովումներկայացնելուպայմանները</w:t>
      </w: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 xml:space="preserve">3. </w:t>
      </w:r>
      <w:r w:rsidRPr="00AF04FC">
        <w:rPr>
          <w:rFonts w:ascii="Arial" w:hAnsi="Arial" w:cs="Arial"/>
          <w:sz w:val="20"/>
        </w:rPr>
        <w:t>Հրավերիպարզաբանումըևհրավերումփոփոխությունկատարելուկարգը</w:t>
      </w:r>
      <w:r w:rsidRPr="00AF04FC">
        <w:rPr>
          <w:rFonts w:ascii="Arial LatArm" w:hAnsi="Arial LatArm" w:cs="Times Armenian"/>
          <w:sz w:val="20"/>
          <w:lang w:val="af-ZA"/>
        </w:rPr>
        <w:tab/>
      </w:r>
    </w:p>
    <w:p w:rsidR="00087A30" w:rsidRPr="00AF04FC" w:rsidRDefault="00096865" w:rsidP="00EF3662">
      <w:pPr>
        <w:ind w:firstLine="1134"/>
        <w:jc w:val="both"/>
        <w:rPr>
          <w:rFonts w:ascii="Arial LatArm" w:hAnsi="Arial LatArm" w:cs="Sylfaen"/>
          <w:sz w:val="20"/>
          <w:lang w:val="af-ZA"/>
        </w:rPr>
      </w:pPr>
      <w:r w:rsidRPr="00AF04FC">
        <w:rPr>
          <w:rFonts w:ascii="Arial LatArm" w:hAnsi="Arial LatArm"/>
          <w:sz w:val="20"/>
          <w:lang w:val="af-ZA"/>
        </w:rPr>
        <w:t xml:space="preserve">4. </w:t>
      </w:r>
      <w:r w:rsidRPr="00AF04FC">
        <w:rPr>
          <w:rFonts w:ascii="Arial" w:hAnsi="Arial" w:cs="Arial"/>
          <w:sz w:val="20"/>
        </w:rPr>
        <w:t>Հայտըներկայացնելուկարգը</w:t>
      </w:r>
    </w:p>
    <w:p w:rsidR="00096865" w:rsidRPr="00AF04FC" w:rsidRDefault="00087A30" w:rsidP="00EF3662">
      <w:pPr>
        <w:ind w:firstLine="1134"/>
        <w:jc w:val="both"/>
        <w:rPr>
          <w:rFonts w:ascii="Arial LatArm" w:hAnsi="Arial LatArm"/>
          <w:sz w:val="20"/>
          <w:lang w:val="af-ZA"/>
        </w:rPr>
      </w:pPr>
      <w:r w:rsidRPr="00AF04FC">
        <w:rPr>
          <w:rFonts w:ascii="Arial LatArm" w:hAnsi="Arial LatArm"/>
          <w:sz w:val="20"/>
          <w:lang w:val="af-ZA"/>
        </w:rPr>
        <w:t>5.</w:t>
      </w:r>
      <w:r w:rsidRPr="00AF04FC">
        <w:rPr>
          <w:rFonts w:ascii="Arial LatArm" w:hAnsi="Arial LatArm"/>
          <w:sz w:val="20"/>
          <w:lang w:val="af-ZA"/>
        </w:rPr>
        <w:tab/>
      </w:r>
      <w:r w:rsidRPr="00AF04FC">
        <w:rPr>
          <w:rFonts w:ascii="Arial" w:hAnsi="Arial" w:cs="Arial"/>
          <w:sz w:val="20"/>
        </w:rPr>
        <w:t>Հայտիգնայինառաջարկը</w:t>
      </w:r>
      <w:r w:rsidR="00096865" w:rsidRPr="00AF04FC">
        <w:rPr>
          <w:rFonts w:ascii="Arial LatArm" w:hAnsi="Arial LatArm" w:cs="Times Armenian"/>
          <w:sz w:val="20"/>
          <w:lang w:val="af-ZA"/>
        </w:rPr>
        <w:tab/>
      </w:r>
    </w:p>
    <w:p w:rsidR="00096865" w:rsidRPr="00AF04FC" w:rsidRDefault="00087A30" w:rsidP="00EF3662">
      <w:pPr>
        <w:ind w:firstLine="1134"/>
        <w:jc w:val="both"/>
        <w:rPr>
          <w:rFonts w:ascii="Arial LatArm" w:hAnsi="Arial LatArm"/>
          <w:sz w:val="20"/>
          <w:lang w:val="af-ZA"/>
        </w:rPr>
      </w:pPr>
      <w:r w:rsidRPr="00AF04FC">
        <w:rPr>
          <w:rFonts w:ascii="Arial LatArm" w:hAnsi="Arial LatArm"/>
          <w:sz w:val="20"/>
          <w:lang w:val="af-ZA"/>
        </w:rPr>
        <w:t>6</w:t>
      </w:r>
      <w:r w:rsidR="00096865" w:rsidRPr="00AF04FC">
        <w:rPr>
          <w:rFonts w:ascii="Arial LatArm" w:hAnsi="Arial LatArm"/>
          <w:sz w:val="20"/>
          <w:lang w:val="af-ZA"/>
        </w:rPr>
        <w:t xml:space="preserve">. </w:t>
      </w:r>
      <w:r w:rsidR="00096865" w:rsidRPr="00AF04FC">
        <w:rPr>
          <w:rFonts w:ascii="Arial" w:hAnsi="Arial" w:cs="Arial"/>
          <w:sz w:val="20"/>
        </w:rPr>
        <w:t>Հայտիգործողությանժամկետը</w:t>
      </w:r>
      <w:r w:rsidR="00096865" w:rsidRPr="00AF04FC">
        <w:rPr>
          <w:rFonts w:ascii="Arial LatArm" w:hAnsi="Arial LatArm" w:cs="Times Armenian"/>
          <w:sz w:val="20"/>
          <w:lang w:val="af-ZA"/>
        </w:rPr>
        <w:t xml:space="preserve">, </w:t>
      </w:r>
      <w:r w:rsidR="00096865" w:rsidRPr="00AF04FC">
        <w:rPr>
          <w:rFonts w:ascii="Arial" w:hAnsi="Arial" w:cs="Arial"/>
          <w:sz w:val="20"/>
        </w:rPr>
        <w:t>հայտերումփոփոխությունկատարելուևդրանքհետվերցնելուկարգը</w:t>
      </w:r>
      <w:r w:rsidR="00096865" w:rsidRPr="00AF04FC">
        <w:rPr>
          <w:rFonts w:ascii="Arial LatArm" w:hAnsi="Arial LatArm" w:cs="Times Armenian"/>
          <w:sz w:val="20"/>
          <w:lang w:val="af-ZA"/>
        </w:rPr>
        <w:tab/>
      </w:r>
    </w:p>
    <w:p w:rsidR="00096865" w:rsidRPr="00AF04FC" w:rsidRDefault="00087A30" w:rsidP="00EF3662">
      <w:pPr>
        <w:ind w:firstLine="1134"/>
        <w:jc w:val="both"/>
        <w:rPr>
          <w:rFonts w:ascii="Arial LatArm" w:hAnsi="Arial LatArm" w:cs="Sylfaen"/>
          <w:sz w:val="20"/>
          <w:lang w:val="af-ZA"/>
        </w:rPr>
      </w:pPr>
      <w:r w:rsidRPr="00AF04FC">
        <w:rPr>
          <w:rFonts w:ascii="Arial LatArm" w:hAnsi="Arial LatArm"/>
          <w:sz w:val="20"/>
          <w:lang w:val="af-ZA"/>
        </w:rPr>
        <w:t>8</w:t>
      </w:r>
      <w:r w:rsidR="00096865" w:rsidRPr="00AF04FC">
        <w:rPr>
          <w:rFonts w:ascii="Arial LatArm" w:hAnsi="Arial LatArm"/>
          <w:sz w:val="20"/>
          <w:lang w:val="af-ZA"/>
        </w:rPr>
        <w:t xml:space="preserve">. </w:t>
      </w:r>
      <w:r w:rsidR="00AF7BE8" w:rsidRPr="00AF04FC">
        <w:rPr>
          <w:rFonts w:ascii="Arial" w:hAnsi="Arial" w:cs="Arial"/>
          <w:sz w:val="20"/>
          <w:lang w:val="af-ZA"/>
        </w:rPr>
        <w:t>Հ</w:t>
      </w:r>
      <w:r w:rsidR="00AF7BE8" w:rsidRPr="00AF04FC">
        <w:rPr>
          <w:rFonts w:ascii="Arial" w:hAnsi="Arial" w:cs="Arial"/>
          <w:sz w:val="20"/>
        </w:rPr>
        <w:t>այտերիբացումը</w:t>
      </w:r>
      <w:r w:rsidR="00AF7BE8" w:rsidRPr="00AF04FC">
        <w:rPr>
          <w:rFonts w:ascii="Arial LatArm" w:hAnsi="Arial LatArm" w:cs="Sylfaen"/>
          <w:sz w:val="20"/>
          <w:lang w:val="af-ZA"/>
        </w:rPr>
        <w:t xml:space="preserve">, </w:t>
      </w:r>
      <w:r w:rsidR="00AF7BE8" w:rsidRPr="00AF04FC">
        <w:rPr>
          <w:rFonts w:ascii="Arial" w:hAnsi="Arial" w:cs="Arial"/>
          <w:sz w:val="20"/>
        </w:rPr>
        <w:t>գնահատումըևարդյունքներիամփոփումը</w:t>
      </w:r>
      <w:r w:rsidR="00096865" w:rsidRPr="00AF04FC">
        <w:rPr>
          <w:rFonts w:ascii="Arial LatArm" w:hAnsi="Arial LatArm" w:cs="Sylfaen"/>
          <w:sz w:val="20"/>
          <w:lang w:val="af-ZA"/>
        </w:rPr>
        <w:tab/>
      </w:r>
    </w:p>
    <w:p w:rsidR="00096865" w:rsidRPr="00AF04FC" w:rsidRDefault="00087A30" w:rsidP="00EF3662">
      <w:pPr>
        <w:ind w:firstLine="1134"/>
        <w:jc w:val="both"/>
        <w:rPr>
          <w:rFonts w:ascii="Arial LatArm" w:hAnsi="Arial LatArm"/>
          <w:sz w:val="20"/>
          <w:lang w:val="af-ZA"/>
        </w:rPr>
      </w:pPr>
      <w:r w:rsidRPr="00AF04FC">
        <w:rPr>
          <w:rFonts w:ascii="Arial LatArm" w:hAnsi="Arial LatArm"/>
          <w:sz w:val="20"/>
          <w:lang w:val="af-ZA"/>
        </w:rPr>
        <w:t>9</w:t>
      </w:r>
      <w:r w:rsidR="00096865" w:rsidRPr="00AF04FC">
        <w:rPr>
          <w:rFonts w:ascii="Arial LatArm" w:hAnsi="Arial LatArm"/>
          <w:sz w:val="20"/>
          <w:lang w:val="af-ZA"/>
        </w:rPr>
        <w:t xml:space="preserve">. </w:t>
      </w:r>
      <w:r w:rsidR="00096865" w:rsidRPr="00AF04FC">
        <w:rPr>
          <w:rFonts w:ascii="Arial" w:hAnsi="Arial" w:cs="Arial"/>
          <w:sz w:val="20"/>
        </w:rPr>
        <w:t>Պայմանագրիկնքումը</w:t>
      </w:r>
      <w:r w:rsidR="00096865" w:rsidRPr="00AF04FC">
        <w:rPr>
          <w:rFonts w:ascii="Arial LatArm" w:hAnsi="Arial LatArm" w:cs="Times Armenian"/>
          <w:sz w:val="20"/>
          <w:lang w:val="af-ZA"/>
        </w:rPr>
        <w:tab/>
      </w:r>
    </w:p>
    <w:p w:rsidR="00096865" w:rsidRPr="00AF04FC" w:rsidRDefault="00087A30" w:rsidP="00EF3662">
      <w:pPr>
        <w:ind w:firstLine="1134"/>
        <w:jc w:val="both"/>
        <w:rPr>
          <w:rFonts w:ascii="Arial LatArm" w:hAnsi="Arial LatArm"/>
          <w:sz w:val="20"/>
          <w:lang w:val="af-ZA"/>
        </w:rPr>
      </w:pPr>
      <w:r w:rsidRPr="00AF04FC">
        <w:rPr>
          <w:rFonts w:ascii="Arial LatArm" w:hAnsi="Arial LatArm"/>
          <w:sz w:val="20"/>
          <w:lang w:val="af-ZA"/>
        </w:rPr>
        <w:t>10</w:t>
      </w:r>
      <w:r w:rsidR="00096865" w:rsidRPr="00AF04FC">
        <w:rPr>
          <w:rFonts w:ascii="Arial LatArm" w:hAnsi="Arial LatArm"/>
          <w:sz w:val="20"/>
          <w:lang w:val="af-ZA"/>
        </w:rPr>
        <w:t xml:space="preserve">. </w:t>
      </w:r>
      <w:r w:rsidR="000206DA" w:rsidRPr="00AF04FC">
        <w:rPr>
          <w:rFonts w:ascii="Arial" w:hAnsi="Arial" w:cs="Arial"/>
          <w:sz w:val="20"/>
          <w:lang w:val="af-ZA"/>
        </w:rPr>
        <w:t>Որակավորմանև</w:t>
      </w:r>
      <w:r w:rsidR="000206DA" w:rsidRPr="00AF04FC">
        <w:rPr>
          <w:rFonts w:ascii="Arial" w:hAnsi="Arial" w:cs="Arial"/>
          <w:sz w:val="20"/>
        </w:rPr>
        <w:t>պ</w:t>
      </w:r>
      <w:r w:rsidR="00096865" w:rsidRPr="00AF04FC">
        <w:rPr>
          <w:rFonts w:ascii="Arial" w:hAnsi="Arial" w:cs="Arial"/>
          <w:sz w:val="20"/>
        </w:rPr>
        <w:t>այմանագրիապահովում</w:t>
      </w:r>
      <w:r w:rsidR="000206DA" w:rsidRPr="00AF04FC">
        <w:rPr>
          <w:rFonts w:ascii="Arial" w:hAnsi="Arial" w:cs="Arial"/>
          <w:sz w:val="20"/>
        </w:rPr>
        <w:t>ներ</w:t>
      </w:r>
      <w:r w:rsidR="00096865" w:rsidRPr="00AF04FC">
        <w:rPr>
          <w:rFonts w:ascii="Arial" w:hAnsi="Arial" w:cs="Arial"/>
          <w:sz w:val="20"/>
        </w:rPr>
        <w:t>ը</w:t>
      </w:r>
      <w:r w:rsidR="00096865" w:rsidRPr="00AF04FC">
        <w:rPr>
          <w:rFonts w:ascii="Arial LatArm" w:hAnsi="Arial LatArm" w:cs="Times Armenian"/>
          <w:sz w:val="20"/>
          <w:lang w:val="af-ZA"/>
        </w:rPr>
        <w:tab/>
      </w: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1</w:t>
      </w:r>
      <w:r w:rsidR="00087A30" w:rsidRPr="00AF04FC">
        <w:rPr>
          <w:rFonts w:ascii="Arial LatArm" w:hAnsi="Arial LatArm"/>
          <w:sz w:val="20"/>
          <w:lang w:val="af-ZA"/>
        </w:rPr>
        <w:t>1</w:t>
      </w:r>
      <w:r w:rsidRPr="00AF04FC">
        <w:rPr>
          <w:rFonts w:ascii="Arial LatArm" w:hAnsi="Arial LatArm"/>
          <w:sz w:val="20"/>
          <w:lang w:val="af-ZA"/>
        </w:rPr>
        <w:t xml:space="preserve">. </w:t>
      </w:r>
      <w:r w:rsidRPr="00AF04FC">
        <w:rPr>
          <w:rFonts w:ascii="Arial" w:hAnsi="Arial" w:cs="Arial"/>
          <w:sz w:val="20"/>
        </w:rPr>
        <w:t>Ընթացակարգըչկայացածհայտարարելը</w:t>
      </w:r>
      <w:r w:rsidRPr="00AF04FC">
        <w:rPr>
          <w:rFonts w:ascii="Arial LatArm" w:hAnsi="Arial LatArm" w:cs="Times Armenian"/>
          <w:sz w:val="20"/>
          <w:lang w:val="af-ZA"/>
        </w:rPr>
        <w:tab/>
      </w: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1</w:t>
      </w:r>
      <w:r w:rsidR="00087A30" w:rsidRPr="00AF04FC">
        <w:rPr>
          <w:rFonts w:ascii="Arial LatArm" w:hAnsi="Arial LatArm"/>
          <w:sz w:val="20"/>
          <w:lang w:val="af-ZA"/>
        </w:rPr>
        <w:t>2</w:t>
      </w:r>
      <w:r w:rsidRPr="00AF04FC">
        <w:rPr>
          <w:rFonts w:ascii="Arial LatArm" w:hAnsi="Arial LatArm"/>
          <w:sz w:val="20"/>
          <w:lang w:val="af-ZA"/>
        </w:rPr>
        <w:t xml:space="preserve">. </w:t>
      </w:r>
      <w:r w:rsidRPr="00AF04FC">
        <w:rPr>
          <w:rFonts w:ascii="Arial" w:hAnsi="Arial" w:cs="Arial"/>
          <w:sz w:val="20"/>
        </w:rPr>
        <w:t>Գնմանգործընթացիհետկապվածգործողություններըև</w:t>
      </w:r>
      <w:r w:rsidRPr="00AF04FC">
        <w:rPr>
          <w:rFonts w:ascii="Arial LatArm" w:hAnsi="Arial LatArm" w:cs="Times Armenian"/>
          <w:sz w:val="20"/>
          <w:lang w:val="af-ZA"/>
        </w:rPr>
        <w:t xml:space="preserve"> (</w:t>
      </w:r>
      <w:r w:rsidRPr="00AF04FC">
        <w:rPr>
          <w:rFonts w:ascii="Arial" w:hAnsi="Arial" w:cs="Arial"/>
          <w:sz w:val="20"/>
        </w:rPr>
        <w:t>կամ</w:t>
      </w:r>
      <w:r w:rsidRPr="00AF04FC">
        <w:rPr>
          <w:rFonts w:ascii="Arial LatArm" w:hAnsi="Arial LatArm" w:cs="Times Armenian"/>
          <w:sz w:val="20"/>
          <w:lang w:val="af-ZA"/>
        </w:rPr>
        <w:t xml:space="preserve">) </w:t>
      </w:r>
      <w:r w:rsidRPr="00AF04FC">
        <w:rPr>
          <w:rFonts w:ascii="Arial" w:hAnsi="Arial" w:cs="Arial"/>
          <w:sz w:val="20"/>
        </w:rPr>
        <w:t>ընդունվածորոշումներըբողոքարկելումասնակցիիրավունքըևկարգը</w:t>
      </w:r>
      <w:r w:rsidRPr="00AF04FC">
        <w:rPr>
          <w:rFonts w:ascii="Arial LatArm" w:hAnsi="Arial LatArm" w:cs="Times Armenian"/>
          <w:sz w:val="20"/>
          <w:lang w:val="af-ZA"/>
        </w:rPr>
        <w:tab/>
      </w:r>
    </w:p>
    <w:p w:rsidR="00096865" w:rsidRPr="00AF04FC" w:rsidRDefault="00096865" w:rsidP="00EF3662">
      <w:pPr>
        <w:ind w:firstLine="567"/>
        <w:jc w:val="both"/>
        <w:rPr>
          <w:rFonts w:ascii="Arial LatArm" w:hAnsi="Arial LatArm"/>
          <w:sz w:val="20"/>
          <w:lang w:val="af-ZA"/>
        </w:rPr>
      </w:pPr>
    </w:p>
    <w:p w:rsidR="00096865" w:rsidRPr="00AF04FC" w:rsidRDefault="00096865" w:rsidP="00EF3662">
      <w:pPr>
        <w:ind w:firstLine="567"/>
        <w:jc w:val="both"/>
        <w:rPr>
          <w:rFonts w:ascii="Arial LatArm" w:hAnsi="Arial LatArm"/>
          <w:sz w:val="20"/>
          <w:lang w:val="af-ZA"/>
        </w:rPr>
      </w:pPr>
    </w:p>
    <w:p w:rsidR="00096865" w:rsidRPr="00AF04FC" w:rsidRDefault="00096865" w:rsidP="00EF3662">
      <w:pPr>
        <w:ind w:firstLine="567"/>
        <w:jc w:val="center"/>
        <w:rPr>
          <w:rFonts w:ascii="Arial LatArm" w:hAnsi="Arial LatArm"/>
          <w:b/>
          <w:sz w:val="20"/>
          <w:lang w:val="af-ZA"/>
        </w:rPr>
      </w:pPr>
      <w:r w:rsidRPr="00AF04FC">
        <w:rPr>
          <w:rFonts w:ascii="Arial" w:hAnsi="Arial" w:cs="Arial"/>
          <w:b/>
          <w:sz w:val="20"/>
        </w:rPr>
        <w:t>ՄԱՍ</w:t>
      </w:r>
      <w:r w:rsidRPr="00AF04FC">
        <w:rPr>
          <w:rFonts w:ascii="Arial LatArm" w:hAnsi="Arial LatArm" w:cs="Times Armenian"/>
          <w:b/>
          <w:sz w:val="20"/>
          <w:lang w:val="af-ZA"/>
        </w:rPr>
        <w:t xml:space="preserve">  II.  </w:t>
      </w:r>
      <w:r w:rsidR="00242B89">
        <w:rPr>
          <w:rFonts w:ascii="Arial" w:hAnsi="Arial" w:cs="Arial"/>
          <w:b/>
          <w:sz w:val="20"/>
          <w:lang w:val="ru-RU"/>
        </w:rPr>
        <w:t>ԳՆԱՆՇՄԱՆՀԱՐՑՄԱՆԸՆԹԱՑԱԿԱՐԳԻ</w:t>
      </w:r>
      <w:r w:rsidRPr="00AF04FC">
        <w:rPr>
          <w:rFonts w:ascii="Arial" w:hAnsi="Arial" w:cs="Arial"/>
          <w:b/>
          <w:sz w:val="20"/>
        </w:rPr>
        <w:t>ՀԱՅՏԸՊԱՏՐԱՍՏԵԼՈՒՀՐԱՀԱՆԳ</w:t>
      </w:r>
    </w:p>
    <w:p w:rsidR="00096865" w:rsidRPr="00AF04FC" w:rsidRDefault="00096865" w:rsidP="00EF3662">
      <w:pPr>
        <w:ind w:firstLine="567"/>
        <w:jc w:val="both"/>
        <w:rPr>
          <w:rFonts w:ascii="Arial LatArm" w:hAnsi="Arial LatArm"/>
          <w:sz w:val="20"/>
          <w:lang w:val="af-ZA"/>
        </w:rPr>
      </w:pP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1.</w:t>
      </w:r>
      <w:r w:rsidRPr="00AF04FC">
        <w:rPr>
          <w:rFonts w:ascii="Arial LatArm" w:hAnsi="Arial LatArm"/>
          <w:sz w:val="20"/>
          <w:lang w:val="af-ZA"/>
        </w:rPr>
        <w:tab/>
      </w:r>
      <w:r w:rsidRPr="00AF04FC">
        <w:rPr>
          <w:rFonts w:ascii="Arial" w:hAnsi="Arial" w:cs="Arial"/>
          <w:sz w:val="20"/>
        </w:rPr>
        <w:t>Ընդհանուրդրույթներ</w:t>
      </w:r>
      <w:r w:rsidRPr="00AF04FC">
        <w:rPr>
          <w:rFonts w:ascii="Arial LatArm" w:hAnsi="Arial LatArm" w:cs="Times Armenian"/>
          <w:sz w:val="20"/>
          <w:lang w:val="af-ZA"/>
        </w:rPr>
        <w:tab/>
      </w:r>
    </w:p>
    <w:p w:rsidR="00096865" w:rsidRPr="00AF04FC" w:rsidRDefault="00096865" w:rsidP="00EF3662">
      <w:pPr>
        <w:ind w:firstLine="1134"/>
        <w:jc w:val="both"/>
        <w:rPr>
          <w:rFonts w:ascii="Arial LatArm" w:hAnsi="Arial LatArm"/>
          <w:sz w:val="20"/>
          <w:lang w:val="af-ZA"/>
        </w:rPr>
      </w:pPr>
      <w:r w:rsidRPr="00AF04FC">
        <w:rPr>
          <w:rFonts w:ascii="Arial LatArm" w:hAnsi="Arial LatArm"/>
          <w:sz w:val="20"/>
          <w:lang w:val="af-ZA"/>
        </w:rPr>
        <w:t>2.</w:t>
      </w:r>
      <w:r w:rsidRPr="00AF04FC">
        <w:rPr>
          <w:rFonts w:ascii="Arial LatArm" w:hAnsi="Arial LatArm"/>
          <w:sz w:val="20"/>
          <w:lang w:val="af-ZA"/>
        </w:rPr>
        <w:tab/>
      </w:r>
      <w:r w:rsidRPr="00AF04FC">
        <w:rPr>
          <w:rFonts w:ascii="Arial" w:hAnsi="Arial" w:cs="Arial"/>
          <w:sz w:val="20"/>
        </w:rPr>
        <w:t>Ընթացակարգիհայտը</w:t>
      </w:r>
      <w:r w:rsidRPr="00AF04FC">
        <w:rPr>
          <w:rFonts w:ascii="Arial LatArm" w:hAnsi="Arial LatArm" w:cs="Times Armenian"/>
          <w:sz w:val="20"/>
          <w:lang w:val="af-ZA"/>
        </w:rPr>
        <w:tab/>
      </w:r>
    </w:p>
    <w:p w:rsidR="00037DDE" w:rsidRPr="00AF04FC" w:rsidRDefault="006F0D3F" w:rsidP="00EF3662">
      <w:pPr>
        <w:ind w:firstLine="1134"/>
        <w:jc w:val="both"/>
        <w:rPr>
          <w:rFonts w:ascii="Arial LatArm" w:hAnsi="Arial LatArm" w:cs="Times Armenian"/>
          <w:sz w:val="20"/>
          <w:lang w:val="af-ZA"/>
        </w:rPr>
      </w:pPr>
      <w:r w:rsidRPr="00AF04FC">
        <w:rPr>
          <w:rFonts w:ascii="Arial LatArm" w:hAnsi="Arial LatArm"/>
          <w:sz w:val="20"/>
          <w:lang w:val="af-ZA"/>
        </w:rPr>
        <w:t>3</w:t>
      </w:r>
      <w:r w:rsidR="00096865" w:rsidRPr="00AF04FC">
        <w:rPr>
          <w:rFonts w:ascii="Arial LatArm" w:hAnsi="Arial LatArm"/>
          <w:sz w:val="20"/>
          <w:lang w:val="af-ZA"/>
        </w:rPr>
        <w:t>.</w:t>
      </w:r>
      <w:r w:rsidR="00096865" w:rsidRPr="00AF04FC">
        <w:rPr>
          <w:rFonts w:ascii="Arial LatArm" w:hAnsi="Arial LatArm"/>
          <w:sz w:val="20"/>
          <w:lang w:val="af-ZA"/>
        </w:rPr>
        <w:tab/>
      </w:r>
      <w:r w:rsidR="00096865" w:rsidRPr="00AF04FC">
        <w:rPr>
          <w:rFonts w:ascii="Arial" w:hAnsi="Arial" w:cs="Arial"/>
          <w:sz w:val="20"/>
        </w:rPr>
        <w:t>Հավելվածներ</w:t>
      </w:r>
      <w:r w:rsidR="00BE01AE" w:rsidRPr="00AF04FC">
        <w:rPr>
          <w:rFonts w:ascii="Arial LatArm" w:hAnsi="Arial LatArm" w:cs="Times Armenian"/>
          <w:sz w:val="20"/>
          <w:lang w:val="af-ZA"/>
        </w:rPr>
        <w:t xml:space="preserve"> 1-</w:t>
      </w:r>
      <w:r w:rsidR="00334B2F" w:rsidRPr="00AF04FC">
        <w:rPr>
          <w:rFonts w:ascii="Arial LatArm" w:hAnsi="Arial LatArm" w:cs="Times Armenian"/>
          <w:sz w:val="20"/>
          <w:lang w:val="af-ZA"/>
        </w:rPr>
        <w:t>6</w:t>
      </w:r>
      <w:r w:rsidR="00096865" w:rsidRPr="00AF04FC">
        <w:rPr>
          <w:rFonts w:ascii="Arial LatArm" w:hAnsi="Arial LatArm" w:cs="Times Armenian"/>
          <w:sz w:val="20"/>
          <w:lang w:val="af-ZA"/>
        </w:rPr>
        <w:tab/>
      </w:r>
    </w:p>
    <w:p w:rsidR="00037DDE" w:rsidRPr="00AF04FC" w:rsidRDefault="00037DDE" w:rsidP="00EF3662">
      <w:pPr>
        <w:ind w:firstLine="1134"/>
        <w:jc w:val="both"/>
        <w:rPr>
          <w:rFonts w:ascii="Arial LatArm" w:hAnsi="Arial LatArm" w:cs="Times Armenian"/>
          <w:sz w:val="20"/>
          <w:lang w:val="af-ZA"/>
        </w:rPr>
      </w:pPr>
    </w:p>
    <w:p w:rsidR="00037DDE" w:rsidRPr="00AF04FC" w:rsidRDefault="00037DDE" w:rsidP="00EF3662">
      <w:pPr>
        <w:ind w:firstLine="1134"/>
        <w:jc w:val="both"/>
        <w:rPr>
          <w:rFonts w:ascii="Arial LatArm" w:hAnsi="Arial LatArm" w:cs="Times Armenian"/>
          <w:sz w:val="20"/>
          <w:lang w:val="af-ZA"/>
        </w:rPr>
      </w:pPr>
    </w:p>
    <w:p w:rsidR="00037DDE" w:rsidRPr="00AF04FC" w:rsidRDefault="00037DDE" w:rsidP="00EF3662">
      <w:pPr>
        <w:ind w:firstLine="1134"/>
        <w:jc w:val="both"/>
        <w:rPr>
          <w:rFonts w:ascii="Arial LatArm" w:hAnsi="Arial LatArm" w:cs="Times Armenian"/>
          <w:sz w:val="20"/>
          <w:lang w:val="af-ZA"/>
        </w:rPr>
      </w:pPr>
    </w:p>
    <w:p w:rsidR="006265F4" w:rsidRPr="00AF04FC" w:rsidRDefault="006265F4" w:rsidP="00EF3662">
      <w:pPr>
        <w:ind w:firstLine="1134"/>
        <w:jc w:val="both"/>
        <w:rPr>
          <w:rFonts w:ascii="Arial LatArm" w:hAnsi="Arial LatArm" w:cs="Times Armenian"/>
          <w:sz w:val="20"/>
          <w:lang w:val="af-ZA"/>
        </w:rPr>
      </w:pPr>
    </w:p>
    <w:p w:rsidR="00037DDE" w:rsidRPr="00AF04FC" w:rsidRDefault="00037DDE" w:rsidP="00EF3662">
      <w:pPr>
        <w:ind w:firstLine="1134"/>
        <w:jc w:val="both"/>
        <w:rPr>
          <w:rFonts w:ascii="Arial LatArm" w:hAnsi="Arial LatArm" w:cs="Times Armenian"/>
          <w:sz w:val="20"/>
          <w:lang w:val="af-ZA"/>
        </w:rPr>
      </w:pPr>
    </w:p>
    <w:p w:rsidR="00A55E59" w:rsidRPr="00AF04FC" w:rsidRDefault="00A55E59" w:rsidP="00EF3662">
      <w:pPr>
        <w:ind w:firstLine="1134"/>
        <w:jc w:val="both"/>
        <w:rPr>
          <w:rFonts w:ascii="Arial LatArm" w:hAnsi="Arial LatArm" w:cs="Times Armenian"/>
          <w:sz w:val="20"/>
          <w:lang w:val="af-ZA"/>
        </w:rPr>
      </w:pPr>
    </w:p>
    <w:p w:rsidR="00096865" w:rsidRPr="00AF04FC" w:rsidRDefault="00994A77" w:rsidP="00EF3662">
      <w:pPr>
        <w:ind w:firstLine="1134"/>
        <w:jc w:val="both"/>
        <w:rPr>
          <w:rFonts w:ascii="Arial LatArm" w:hAnsi="Arial LatArm" w:cs="Times Armenian"/>
          <w:sz w:val="20"/>
          <w:lang w:val="af-ZA"/>
        </w:rPr>
      </w:pPr>
      <w:r w:rsidRPr="00AF04FC">
        <w:rPr>
          <w:rFonts w:ascii="Arial LatArm" w:hAnsi="Arial LatArm" w:cs="Times Armenian"/>
          <w:sz w:val="20"/>
          <w:lang w:val="af-ZA"/>
        </w:rPr>
        <w:br w:type="page"/>
      </w:r>
      <w:r w:rsidR="00096865" w:rsidRPr="00AF04FC">
        <w:rPr>
          <w:rFonts w:ascii="Arial LatArm" w:hAnsi="Arial LatArm" w:cs="Times Armenian"/>
          <w:sz w:val="20"/>
          <w:lang w:val="af-ZA"/>
        </w:rPr>
        <w:lastRenderedPageBreak/>
        <w:tab/>
      </w:r>
    </w:p>
    <w:p w:rsidR="00096865" w:rsidRPr="00C35D56" w:rsidRDefault="00096865" w:rsidP="00EF3662">
      <w:pPr>
        <w:jc w:val="both"/>
        <w:rPr>
          <w:rFonts w:ascii="Arial LatArm" w:hAnsi="Arial LatArm"/>
          <w:color w:val="FF0000"/>
          <w:sz w:val="20"/>
          <w:lang w:val="af-ZA"/>
        </w:rPr>
      </w:pPr>
      <w:r w:rsidRPr="00C35D56">
        <w:rPr>
          <w:rFonts w:ascii="Arial" w:hAnsi="Arial" w:cs="Arial"/>
          <w:color w:val="FF0000"/>
          <w:sz w:val="20"/>
        </w:rPr>
        <w:t>Սույնհրավերըտրամադրվումէիլրումն</w:t>
      </w:r>
      <w:r w:rsidR="008676A6">
        <w:rPr>
          <w:rFonts w:ascii="Sylfaen" w:hAnsi="Sylfaen"/>
          <w:i/>
          <w:lang w:val="ru-RU"/>
        </w:rPr>
        <w:t>ԱՄԱԳՄ</w:t>
      </w:r>
      <w:r w:rsidR="008676A6" w:rsidRPr="00F9486B">
        <w:rPr>
          <w:rFonts w:ascii="Sylfaen" w:hAnsi="Sylfaen"/>
          <w:i/>
          <w:lang w:val="af-ZA"/>
        </w:rPr>
        <w:t>_</w:t>
      </w:r>
      <w:r w:rsidR="008676A6">
        <w:rPr>
          <w:rFonts w:ascii="Sylfaen" w:hAnsi="Sylfaen"/>
          <w:i/>
          <w:lang w:val="ru-RU"/>
        </w:rPr>
        <w:t>ԳՀԱՊՁԲ</w:t>
      </w:r>
      <w:r w:rsidR="008676A6" w:rsidRPr="00C35D56">
        <w:rPr>
          <w:rFonts w:ascii="Arial" w:hAnsi="Arial" w:cs="Arial"/>
          <w:i/>
          <w:color w:val="FF0000"/>
          <w:lang w:val="af-ZA"/>
        </w:rPr>
        <w:t>-20/0</w:t>
      </w:r>
      <w:r w:rsidR="00384CCB" w:rsidRPr="00384CCB">
        <w:rPr>
          <w:rFonts w:ascii="Arial" w:hAnsi="Arial" w:cs="Arial"/>
          <w:i/>
          <w:color w:val="FF0000"/>
          <w:lang w:val="af-ZA"/>
        </w:rPr>
        <w:t>2</w:t>
      </w:r>
      <w:r w:rsidRPr="00C35D56">
        <w:rPr>
          <w:rFonts w:ascii="Arial" w:hAnsi="Arial" w:cs="Arial"/>
          <w:color w:val="FF0000"/>
          <w:sz w:val="20"/>
        </w:rPr>
        <w:t>ծածկագրովանցկացվող</w:t>
      </w:r>
      <w:r w:rsidR="00C35D56" w:rsidRPr="00C35D56">
        <w:rPr>
          <w:rFonts w:ascii="Arial" w:hAnsi="Arial" w:cs="Arial"/>
          <w:color w:val="FF0000"/>
          <w:sz w:val="20"/>
          <w:lang w:val="ru-RU"/>
        </w:rPr>
        <w:t>գնանշմանհարցմանընթացակարգի</w:t>
      </w:r>
      <w:r w:rsidRPr="00C35D56">
        <w:rPr>
          <w:rFonts w:ascii="Arial LatArm" w:hAnsi="Arial LatArm" w:cs="Times Armenian"/>
          <w:color w:val="FF0000"/>
          <w:sz w:val="20"/>
          <w:lang w:val="af-ZA"/>
        </w:rPr>
        <w:t xml:space="preserve"> (</w:t>
      </w:r>
      <w:r w:rsidRPr="00C35D56">
        <w:rPr>
          <w:rFonts w:ascii="Arial" w:hAnsi="Arial" w:cs="Arial"/>
          <w:color w:val="FF0000"/>
          <w:sz w:val="20"/>
        </w:rPr>
        <w:t>այսուհետև</w:t>
      </w:r>
      <w:r w:rsidRPr="00C35D56">
        <w:rPr>
          <w:rFonts w:ascii="Arial LatArm" w:hAnsi="Arial LatArm" w:cs="Times Armenian"/>
          <w:color w:val="FF0000"/>
          <w:sz w:val="20"/>
          <w:lang w:val="af-ZA"/>
        </w:rPr>
        <w:t xml:space="preserve">` </w:t>
      </w:r>
      <w:r w:rsidRPr="00C35D56">
        <w:rPr>
          <w:rFonts w:ascii="Arial" w:hAnsi="Arial" w:cs="Arial"/>
          <w:color w:val="FF0000"/>
          <w:sz w:val="20"/>
        </w:rPr>
        <w:t>ընթացակարգ</w:t>
      </w:r>
      <w:r w:rsidRPr="00C35D56">
        <w:rPr>
          <w:rFonts w:ascii="Arial LatArm" w:hAnsi="Arial LatArm" w:cs="Times Armenian"/>
          <w:color w:val="FF0000"/>
          <w:sz w:val="20"/>
          <w:lang w:val="af-ZA"/>
        </w:rPr>
        <w:t xml:space="preserve">) </w:t>
      </w:r>
      <w:r w:rsidRPr="00C35D56">
        <w:rPr>
          <w:rFonts w:ascii="Arial" w:hAnsi="Arial" w:cs="Arial"/>
          <w:color w:val="FF0000"/>
          <w:sz w:val="20"/>
        </w:rPr>
        <w:t>հայտարարության</w:t>
      </w:r>
      <w:r w:rsidR="004D5671" w:rsidRPr="00C35D56">
        <w:rPr>
          <w:rFonts w:ascii="Arial" w:hAnsi="Arial" w:cs="Arial"/>
          <w:color w:val="FF0000"/>
          <w:sz w:val="20"/>
          <w:lang w:val="af-ZA"/>
        </w:rPr>
        <w:t>։</w:t>
      </w:r>
    </w:p>
    <w:p w:rsidR="00096865" w:rsidRPr="00AF04FC" w:rsidRDefault="00096865" w:rsidP="00EF3662">
      <w:pPr>
        <w:ind w:firstLine="567"/>
        <w:jc w:val="both"/>
        <w:rPr>
          <w:rFonts w:ascii="Arial LatArm" w:hAnsi="Arial LatArm"/>
          <w:sz w:val="20"/>
          <w:lang w:val="af-ZA"/>
        </w:rPr>
      </w:pPr>
      <w:r w:rsidRPr="00AF04FC">
        <w:rPr>
          <w:rFonts w:ascii="Arial" w:hAnsi="Arial" w:cs="Arial"/>
          <w:sz w:val="20"/>
        </w:rPr>
        <w:t>ՍույնհրավերըկազմվելէգնումներիմասինՀՀօրենսդրության</w:t>
      </w:r>
      <w:r w:rsidRPr="00AF04FC">
        <w:rPr>
          <w:rFonts w:ascii="Arial LatArm" w:hAnsi="Arial LatArm" w:cs="Times Armenian"/>
          <w:sz w:val="20"/>
          <w:lang w:val="af-ZA"/>
        </w:rPr>
        <w:t xml:space="preserve">, </w:t>
      </w:r>
      <w:r w:rsidRPr="00AF04FC">
        <w:rPr>
          <w:rFonts w:ascii="Arial" w:hAnsi="Arial" w:cs="Arial"/>
          <w:sz w:val="20"/>
        </w:rPr>
        <w:t>այդթվում</w:t>
      </w:r>
      <w:r w:rsidRPr="00AF04FC">
        <w:rPr>
          <w:rFonts w:ascii="Arial LatArm" w:hAnsi="Arial LatArm" w:cs="Times Armenian"/>
          <w:sz w:val="20"/>
          <w:lang w:val="af-ZA"/>
        </w:rPr>
        <w:t>`</w:t>
      </w:r>
      <w:r w:rsidR="00A76C15" w:rsidRPr="00AF04FC">
        <w:rPr>
          <w:rFonts w:ascii="Arial LatArm" w:hAnsi="Arial LatArm"/>
          <w:sz w:val="20"/>
          <w:lang w:val="af-ZA"/>
        </w:rPr>
        <w:t>«</w:t>
      </w:r>
      <w:r w:rsidRPr="00AF04FC">
        <w:rPr>
          <w:rFonts w:ascii="Arial" w:hAnsi="Arial" w:cs="Arial"/>
          <w:sz w:val="20"/>
        </w:rPr>
        <w:t>Գնումներիմասին</w:t>
      </w:r>
      <w:r w:rsidR="00A76C15" w:rsidRPr="00AF04FC">
        <w:rPr>
          <w:rFonts w:ascii="Arial LatArm" w:hAnsi="Arial LatArm"/>
          <w:sz w:val="20"/>
          <w:lang w:val="af-ZA"/>
        </w:rPr>
        <w:t>»</w:t>
      </w:r>
      <w:r w:rsidRPr="00AF04FC">
        <w:rPr>
          <w:rFonts w:ascii="Arial" w:hAnsi="Arial" w:cs="Arial"/>
          <w:sz w:val="20"/>
        </w:rPr>
        <w:t>ՀՀօրենքի</w:t>
      </w:r>
      <w:r w:rsidRPr="00AF04FC">
        <w:rPr>
          <w:rFonts w:ascii="Arial LatArm" w:hAnsi="Arial LatArm" w:cs="Times Armenian"/>
          <w:sz w:val="20"/>
          <w:lang w:val="af-ZA"/>
        </w:rPr>
        <w:t xml:space="preserve"> (</w:t>
      </w:r>
      <w:r w:rsidRPr="00AF04FC">
        <w:rPr>
          <w:rFonts w:ascii="Arial" w:hAnsi="Arial" w:cs="Arial"/>
          <w:sz w:val="20"/>
        </w:rPr>
        <w:t>այսուհետ</w:t>
      </w:r>
      <w:r w:rsidRPr="00AF04FC">
        <w:rPr>
          <w:rFonts w:ascii="Arial LatArm" w:hAnsi="Arial LatArm" w:cs="Times Armenian"/>
          <w:sz w:val="20"/>
          <w:lang w:val="af-ZA"/>
        </w:rPr>
        <w:t xml:space="preserve">` </w:t>
      </w:r>
      <w:r w:rsidRPr="00AF04FC">
        <w:rPr>
          <w:rFonts w:ascii="Arial" w:hAnsi="Arial" w:cs="Arial"/>
          <w:sz w:val="20"/>
        </w:rPr>
        <w:t>Օրենք</w:t>
      </w:r>
      <w:r w:rsidRPr="00AF04FC">
        <w:rPr>
          <w:rFonts w:ascii="Arial LatArm" w:hAnsi="Arial LatArm" w:cs="Times Armenian"/>
          <w:sz w:val="20"/>
          <w:lang w:val="af-ZA"/>
        </w:rPr>
        <w:t>)</w:t>
      </w:r>
      <w:r w:rsidR="00C43524" w:rsidRPr="00AF04FC">
        <w:rPr>
          <w:rFonts w:ascii="Arial LatArm" w:hAnsi="Arial LatArm" w:cs="Times Armenian"/>
          <w:sz w:val="20"/>
          <w:lang w:val="af-ZA"/>
        </w:rPr>
        <w:t>,</w:t>
      </w:r>
      <w:r w:rsidRPr="00AF04FC">
        <w:rPr>
          <w:rFonts w:ascii="Arial" w:hAnsi="Arial" w:cs="Arial"/>
          <w:sz w:val="20"/>
        </w:rPr>
        <w:t>ՀՀկառավարության</w:t>
      </w:r>
      <w:r w:rsidRPr="00AF04FC">
        <w:rPr>
          <w:rFonts w:ascii="Arial LatArm" w:hAnsi="Arial LatArm" w:cs="Times Armenian"/>
          <w:sz w:val="20"/>
          <w:lang w:val="af-ZA"/>
        </w:rPr>
        <w:t xml:space="preserve"> 201</w:t>
      </w:r>
      <w:r w:rsidR="00955E87" w:rsidRPr="00AF04FC">
        <w:rPr>
          <w:rFonts w:ascii="Arial LatArm" w:hAnsi="Arial LatArm" w:cs="Times Armenian"/>
          <w:sz w:val="20"/>
          <w:lang w:val="af-ZA"/>
        </w:rPr>
        <w:t>7</w:t>
      </w:r>
      <w:r w:rsidRPr="00AF04FC">
        <w:rPr>
          <w:rFonts w:ascii="Arial" w:hAnsi="Arial" w:cs="Arial"/>
          <w:sz w:val="20"/>
        </w:rPr>
        <w:t>թ</w:t>
      </w:r>
      <w:r w:rsidRPr="00AF04FC">
        <w:rPr>
          <w:rFonts w:ascii="Arial LatArm" w:hAnsi="Arial LatArm" w:cs="Times Armenian"/>
          <w:sz w:val="20"/>
          <w:lang w:val="af-ZA"/>
        </w:rPr>
        <w:t>.</w:t>
      </w:r>
      <w:r w:rsidR="009F18D0" w:rsidRPr="00AF04FC">
        <w:rPr>
          <w:rFonts w:ascii="Arial" w:hAnsi="Arial" w:cs="Arial"/>
          <w:sz w:val="20"/>
          <w:lang w:val="af-ZA"/>
        </w:rPr>
        <w:t>մայիսի</w:t>
      </w:r>
      <w:r w:rsidR="009F18D0" w:rsidRPr="00AF04FC">
        <w:rPr>
          <w:rFonts w:ascii="Arial LatArm" w:hAnsi="Arial LatArm" w:cs="Times Armenian"/>
          <w:sz w:val="20"/>
          <w:lang w:val="af-ZA"/>
        </w:rPr>
        <w:t xml:space="preserve"> 4-</w:t>
      </w:r>
      <w:r w:rsidR="009F18D0" w:rsidRPr="00AF04FC">
        <w:rPr>
          <w:rFonts w:ascii="Arial" w:hAnsi="Arial" w:cs="Arial"/>
          <w:sz w:val="20"/>
          <w:lang w:val="af-ZA"/>
        </w:rPr>
        <w:t>ի</w:t>
      </w:r>
      <w:r w:rsidRPr="00AF04FC">
        <w:rPr>
          <w:rFonts w:ascii="Arial LatArm" w:hAnsi="Arial LatArm" w:cs="Times Armenian"/>
          <w:sz w:val="20"/>
          <w:lang w:val="af-ZA"/>
        </w:rPr>
        <w:t xml:space="preserve">N </w:t>
      </w:r>
      <w:r w:rsidR="009F18D0" w:rsidRPr="00AF04FC">
        <w:rPr>
          <w:rFonts w:ascii="Arial LatArm" w:hAnsi="Arial LatArm" w:cs="Times Armenian"/>
          <w:sz w:val="20"/>
          <w:lang w:val="af-ZA"/>
        </w:rPr>
        <w:t>526-</w:t>
      </w:r>
      <w:r w:rsidRPr="00AF04FC">
        <w:rPr>
          <w:rFonts w:ascii="Arial" w:hAnsi="Arial" w:cs="Arial"/>
          <w:sz w:val="20"/>
        </w:rPr>
        <w:t>Նորոշմամբհաստատված</w:t>
      </w:r>
      <w:r w:rsidR="00A76C15" w:rsidRPr="00AF04FC">
        <w:rPr>
          <w:rFonts w:ascii="Arial LatArm" w:hAnsi="Arial LatArm" w:cs="Times Armenian"/>
          <w:sz w:val="20"/>
          <w:lang w:val="af-ZA"/>
        </w:rPr>
        <w:t>«</w:t>
      </w:r>
      <w:r w:rsidRPr="00AF04FC">
        <w:rPr>
          <w:rFonts w:ascii="Arial" w:hAnsi="Arial" w:cs="Arial"/>
          <w:sz w:val="20"/>
        </w:rPr>
        <w:t>Գնումներիգործընթացիկազմակերպման</w:t>
      </w:r>
      <w:r w:rsidR="003C53D4" w:rsidRPr="00AF04FC">
        <w:rPr>
          <w:rFonts w:ascii="Arial LatArm" w:hAnsi="Arial LatArm"/>
          <w:sz w:val="20"/>
          <w:lang w:val="af-ZA"/>
        </w:rPr>
        <w:t>»</w:t>
      </w:r>
      <w:r w:rsidRPr="00AF04FC">
        <w:rPr>
          <w:rFonts w:ascii="Arial" w:hAnsi="Arial" w:cs="Arial"/>
          <w:sz w:val="20"/>
        </w:rPr>
        <w:t>կարգի</w:t>
      </w:r>
      <w:r w:rsidRPr="00AF04FC">
        <w:rPr>
          <w:rFonts w:ascii="Arial LatArm" w:hAnsi="Arial LatArm" w:cs="Times Armenian"/>
          <w:sz w:val="20"/>
          <w:lang w:val="af-ZA"/>
        </w:rPr>
        <w:t xml:space="preserve"> (</w:t>
      </w:r>
      <w:r w:rsidRPr="00AF04FC">
        <w:rPr>
          <w:rFonts w:ascii="Arial" w:hAnsi="Arial" w:cs="Arial"/>
          <w:sz w:val="20"/>
        </w:rPr>
        <w:t>այսուհետ</w:t>
      </w:r>
      <w:r w:rsidRPr="00AF04FC">
        <w:rPr>
          <w:rFonts w:ascii="Arial LatArm" w:hAnsi="Arial LatArm" w:cs="Times Armenian"/>
          <w:sz w:val="20"/>
          <w:lang w:val="af-ZA"/>
        </w:rPr>
        <w:t xml:space="preserve">` </w:t>
      </w:r>
      <w:r w:rsidRPr="00AF04FC">
        <w:rPr>
          <w:rFonts w:ascii="Arial" w:hAnsi="Arial" w:cs="Arial"/>
          <w:sz w:val="20"/>
        </w:rPr>
        <w:t>Կարգ</w:t>
      </w:r>
      <w:r w:rsidRPr="00AF04FC">
        <w:rPr>
          <w:rFonts w:ascii="Arial LatArm" w:hAnsi="Arial LatArm" w:cs="Times Armenian"/>
          <w:sz w:val="20"/>
          <w:lang w:val="af-ZA"/>
        </w:rPr>
        <w:t>)</w:t>
      </w:r>
      <w:r w:rsidRPr="00AF04FC">
        <w:rPr>
          <w:rFonts w:ascii="Arial" w:hAnsi="Arial" w:cs="Arial"/>
          <w:sz w:val="20"/>
        </w:rPr>
        <w:t>ևայլիրավականակտերիպահանջներինհամապատասխանևնպատակունի</w:t>
      </w:r>
      <w:r w:rsidR="00A00E74" w:rsidRPr="00AF04FC">
        <w:rPr>
          <w:rFonts w:ascii="Arial LatArm" w:hAnsi="Arial LatArm"/>
          <w:sz w:val="20"/>
          <w:lang w:val="af-ZA"/>
        </w:rPr>
        <w:t>«</w:t>
      </w:r>
      <w:r w:rsidR="008676A6">
        <w:rPr>
          <w:rFonts w:ascii="Sylfaen" w:hAnsi="Sylfaen" w:cs="Arial"/>
          <w:color w:val="FF0000"/>
          <w:lang w:val="af-ZA"/>
        </w:rPr>
        <w:t>Արարատ գյուղի մանկապարտեզ</w:t>
      </w:r>
      <w:r w:rsidR="008676A6" w:rsidRPr="00C35D56">
        <w:rPr>
          <w:rFonts w:ascii="Sylfaen" w:hAnsi="Sylfaen" w:cs="Sylfaen"/>
          <w:color w:val="FF0000"/>
          <w:lang w:val="af-ZA"/>
        </w:rPr>
        <w:t>ՀՈԱԿ</w:t>
      </w:r>
      <w:r w:rsidR="008676A6" w:rsidRPr="00C35D56">
        <w:rPr>
          <w:rFonts w:ascii="Sylfaen" w:hAnsi="Sylfaen" w:cs="Sylfaen"/>
          <w:color w:val="FF0000"/>
        </w:rPr>
        <w:t>Ի</w:t>
      </w:r>
      <w:r w:rsidR="00A00E74" w:rsidRPr="00AF04FC">
        <w:rPr>
          <w:rFonts w:ascii="Arial LatArm" w:hAnsi="Arial LatArm" w:cs="Times Armenian"/>
          <w:sz w:val="20"/>
          <w:lang w:val="af-ZA"/>
        </w:rPr>
        <w:t>(</w:t>
      </w:r>
      <w:r w:rsidR="00A00E74" w:rsidRPr="00AF04FC">
        <w:rPr>
          <w:rFonts w:ascii="Arial" w:hAnsi="Arial" w:cs="Arial"/>
          <w:sz w:val="20"/>
        </w:rPr>
        <w:t>այսուհետ</w:t>
      </w:r>
      <w:r w:rsidR="00A00E74" w:rsidRPr="00AF04FC">
        <w:rPr>
          <w:rFonts w:ascii="Arial LatArm" w:hAnsi="Arial LatArm" w:cs="Times Armenian"/>
          <w:sz w:val="20"/>
          <w:lang w:val="af-ZA"/>
        </w:rPr>
        <w:t xml:space="preserve">` </w:t>
      </w:r>
      <w:r w:rsidR="00A00E74" w:rsidRPr="00AF04FC">
        <w:rPr>
          <w:rFonts w:ascii="Arial" w:hAnsi="Arial" w:cs="Arial"/>
          <w:sz w:val="20"/>
        </w:rPr>
        <w:t>պատվիրատու</w:t>
      </w:r>
      <w:r w:rsidR="00A00E74" w:rsidRPr="00AF04FC">
        <w:rPr>
          <w:rFonts w:ascii="Arial LatArm" w:hAnsi="Arial LatArm" w:cs="Times Armenian"/>
          <w:sz w:val="20"/>
          <w:lang w:val="af-ZA"/>
        </w:rPr>
        <w:t>)</w:t>
      </w:r>
      <w:r w:rsidRPr="00AF04FC">
        <w:rPr>
          <w:rFonts w:ascii="Arial" w:hAnsi="Arial" w:cs="Arial"/>
          <w:sz w:val="20"/>
        </w:rPr>
        <w:t>կողմիցհայտարարվածընթացակարգինմասնակցելումտադրությունունեցողանձանց</w:t>
      </w:r>
      <w:r w:rsidRPr="00AF04FC">
        <w:rPr>
          <w:rFonts w:ascii="Arial LatArm" w:hAnsi="Arial LatArm" w:cs="Times Armenian"/>
          <w:sz w:val="20"/>
          <w:lang w:val="af-ZA"/>
        </w:rPr>
        <w:t xml:space="preserve"> (</w:t>
      </w:r>
      <w:r w:rsidRPr="00AF04FC">
        <w:rPr>
          <w:rFonts w:ascii="Arial" w:hAnsi="Arial" w:cs="Arial"/>
          <w:sz w:val="20"/>
        </w:rPr>
        <w:t>այսուհետ</w:t>
      </w:r>
      <w:r w:rsidRPr="00AF04FC">
        <w:rPr>
          <w:rFonts w:ascii="Arial LatArm" w:hAnsi="Arial LatArm" w:cs="Times Armenian"/>
          <w:sz w:val="20"/>
          <w:lang w:val="af-ZA"/>
        </w:rPr>
        <w:t xml:space="preserve">`  </w:t>
      </w:r>
      <w:r w:rsidR="003D0075" w:rsidRPr="00AF04FC">
        <w:rPr>
          <w:rFonts w:ascii="Arial" w:hAnsi="Arial" w:cs="Arial"/>
          <w:sz w:val="20"/>
        </w:rPr>
        <w:t>մ</w:t>
      </w:r>
      <w:r w:rsidRPr="00AF04FC">
        <w:rPr>
          <w:rFonts w:ascii="Arial" w:hAnsi="Arial" w:cs="Arial"/>
          <w:sz w:val="20"/>
        </w:rPr>
        <w:t>ասնակից</w:t>
      </w:r>
      <w:r w:rsidRPr="00AF04FC">
        <w:rPr>
          <w:rFonts w:ascii="Arial LatArm" w:hAnsi="Arial LatArm" w:cs="Times Armenian"/>
          <w:sz w:val="20"/>
          <w:lang w:val="af-ZA"/>
        </w:rPr>
        <w:t xml:space="preserve">) </w:t>
      </w:r>
      <w:r w:rsidRPr="00AF04FC">
        <w:rPr>
          <w:rFonts w:ascii="Arial" w:hAnsi="Arial" w:cs="Arial"/>
          <w:sz w:val="20"/>
        </w:rPr>
        <w:t>տեղեկացնելուընթացակարգիպայմանների</w:t>
      </w:r>
      <w:r w:rsidRPr="00AF04FC">
        <w:rPr>
          <w:rFonts w:ascii="Arial LatArm" w:hAnsi="Arial LatArm" w:cs="Times Armenian"/>
          <w:sz w:val="20"/>
          <w:lang w:val="af-ZA"/>
        </w:rPr>
        <w:t xml:space="preserve">` </w:t>
      </w:r>
      <w:r w:rsidRPr="00AF04FC">
        <w:rPr>
          <w:rFonts w:ascii="Arial" w:hAnsi="Arial" w:cs="Arial"/>
          <w:sz w:val="20"/>
        </w:rPr>
        <w:t>գնմանառարկայի</w:t>
      </w:r>
      <w:r w:rsidRPr="00AF04FC">
        <w:rPr>
          <w:rFonts w:ascii="Arial LatArm" w:hAnsi="Arial LatArm" w:cs="Times Armenian"/>
          <w:sz w:val="20"/>
          <w:lang w:val="af-ZA"/>
        </w:rPr>
        <w:t xml:space="preserve">, </w:t>
      </w:r>
      <w:r w:rsidRPr="00AF04FC">
        <w:rPr>
          <w:rFonts w:ascii="Arial" w:hAnsi="Arial" w:cs="Arial"/>
          <w:sz w:val="20"/>
        </w:rPr>
        <w:t>ընթացակարգիանցկացման</w:t>
      </w:r>
      <w:r w:rsidRPr="00AF04FC">
        <w:rPr>
          <w:rFonts w:ascii="Arial LatArm" w:hAnsi="Arial LatArm" w:cs="Times Armenian"/>
          <w:sz w:val="20"/>
          <w:lang w:val="af-ZA"/>
        </w:rPr>
        <w:t xml:space="preserve">, </w:t>
      </w:r>
      <w:r w:rsidR="002E7EE1" w:rsidRPr="00AF04FC">
        <w:rPr>
          <w:rFonts w:ascii="Arial" w:hAnsi="Arial" w:cs="Arial"/>
          <w:sz w:val="20"/>
          <w:lang w:val="hy-AM"/>
        </w:rPr>
        <w:t>ընտրվածմասնակցին</w:t>
      </w:r>
      <w:r w:rsidRPr="00AF04FC">
        <w:rPr>
          <w:rFonts w:ascii="Arial" w:hAnsi="Arial" w:cs="Arial"/>
          <w:sz w:val="20"/>
        </w:rPr>
        <w:t>որոշելուևնրահետպայմանագիրկնքելումասին</w:t>
      </w:r>
      <w:r w:rsidRPr="00AF04FC">
        <w:rPr>
          <w:rFonts w:ascii="Arial LatArm" w:hAnsi="Arial LatArm" w:cs="Times Armenian"/>
          <w:sz w:val="20"/>
          <w:lang w:val="af-ZA"/>
        </w:rPr>
        <w:t xml:space="preserve">, </w:t>
      </w:r>
      <w:r w:rsidRPr="00AF04FC">
        <w:rPr>
          <w:rFonts w:ascii="Arial" w:hAnsi="Arial" w:cs="Arial"/>
          <w:sz w:val="20"/>
        </w:rPr>
        <w:t>ինչպեսնաևօժանդակելուընթացակարգիհայտըպատրաստելիս</w:t>
      </w:r>
      <w:r w:rsidR="004D5671" w:rsidRPr="00AF04FC">
        <w:rPr>
          <w:rFonts w:ascii="Arial" w:hAnsi="Arial" w:cs="Arial"/>
          <w:sz w:val="20"/>
          <w:lang w:val="af-ZA"/>
        </w:rPr>
        <w:t>։</w:t>
      </w:r>
    </w:p>
    <w:p w:rsidR="00096865" w:rsidRPr="00AF04FC" w:rsidRDefault="00096865" w:rsidP="00EF3662">
      <w:pPr>
        <w:ind w:firstLine="567"/>
        <w:jc w:val="both"/>
        <w:rPr>
          <w:rFonts w:ascii="Arial LatArm" w:hAnsi="Arial LatArm"/>
          <w:sz w:val="20"/>
          <w:lang w:val="af-ZA"/>
        </w:rPr>
      </w:pPr>
      <w:r w:rsidRPr="00AF04FC">
        <w:rPr>
          <w:rFonts w:ascii="Arial" w:hAnsi="Arial" w:cs="Arial"/>
          <w:sz w:val="20"/>
        </w:rPr>
        <w:t>Հայտերկարողեններկայացնելբոլորանձիք</w:t>
      </w:r>
      <w:r w:rsidRPr="00AF04FC">
        <w:rPr>
          <w:rFonts w:ascii="Arial LatArm" w:hAnsi="Arial LatArm" w:cs="Times Armenian"/>
          <w:sz w:val="20"/>
          <w:lang w:val="af-ZA"/>
        </w:rPr>
        <w:t xml:space="preserve">, </w:t>
      </w:r>
      <w:r w:rsidRPr="00AF04FC">
        <w:rPr>
          <w:rFonts w:ascii="Arial" w:hAnsi="Arial" w:cs="Arial"/>
          <w:sz w:val="20"/>
        </w:rPr>
        <w:t>անկախնրանց</w:t>
      </w:r>
      <w:r w:rsidRPr="00AF04FC">
        <w:rPr>
          <w:rFonts w:ascii="Arial LatArm" w:hAnsi="Arial LatArm" w:cs="Times Armenian"/>
          <w:sz w:val="20"/>
          <w:lang w:val="af-ZA"/>
        </w:rPr>
        <w:t xml:space="preserve">` </w:t>
      </w:r>
      <w:r w:rsidRPr="00AF04FC">
        <w:rPr>
          <w:rFonts w:ascii="Arial" w:hAnsi="Arial" w:cs="Arial"/>
          <w:sz w:val="20"/>
        </w:rPr>
        <w:t>օտարերկրյաֆիզիկականանձ</w:t>
      </w:r>
      <w:r w:rsidRPr="00AF04FC">
        <w:rPr>
          <w:rFonts w:ascii="Arial LatArm" w:hAnsi="Arial LatArm" w:cs="Times Armenian"/>
          <w:sz w:val="20"/>
          <w:lang w:val="af-ZA"/>
        </w:rPr>
        <w:t xml:space="preserve">, </w:t>
      </w:r>
      <w:r w:rsidRPr="00AF04FC">
        <w:rPr>
          <w:rFonts w:ascii="Arial" w:hAnsi="Arial" w:cs="Arial"/>
          <w:sz w:val="20"/>
        </w:rPr>
        <w:t>կազմակերպություն</w:t>
      </w:r>
      <w:r w:rsidRPr="00AF04FC">
        <w:rPr>
          <w:rFonts w:ascii="Arial LatArm" w:hAnsi="Arial LatArm" w:cs="Times Armenian"/>
          <w:sz w:val="20"/>
          <w:lang w:val="af-ZA"/>
        </w:rPr>
        <w:t xml:space="preserve">, </w:t>
      </w:r>
      <w:r w:rsidRPr="00AF04FC">
        <w:rPr>
          <w:rFonts w:ascii="Arial" w:hAnsi="Arial" w:cs="Arial"/>
          <w:sz w:val="20"/>
        </w:rPr>
        <w:t>քաղաքացիությունչունեցողանձլինելուհանգամանքից</w:t>
      </w:r>
      <w:r w:rsidR="004D5671" w:rsidRPr="00AF04FC">
        <w:rPr>
          <w:rFonts w:ascii="Arial" w:hAnsi="Arial" w:cs="Arial"/>
          <w:sz w:val="20"/>
          <w:lang w:val="af-ZA"/>
        </w:rPr>
        <w:t>։</w:t>
      </w:r>
    </w:p>
    <w:p w:rsidR="00096865" w:rsidRPr="00AF04FC" w:rsidRDefault="00096865" w:rsidP="00EF3662">
      <w:pPr>
        <w:ind w:firstLine="567"/>
        <w:jc w:val="both"/>
        <w:rPr>
          <w:rFonts w:ascii="Arial LatArm" w:hAnsi="Arial LatArm" w:cs="Times Armenian"/>
          <w:sz w:val="20"/>
          <w:lang w:val="af-ZA"/>
        </w:rPr>
      </w:pPr>
      <w:r w:rsidRPr="00AF04FC">
        <w:rPr>
          <w:rFonts w:ascii="Arial" w:hAnsi="Arial" w:cs="Arial"/>
          <w:sz w:val="20"/>
        </w:rPr>
        <w:t>ՍույնընթացակարգիհետկապվածհարաբերություններինկատմամբկիրառվումէՀայաստանիՀանրապետությանիրավունքը</w:t>
      </w:r>
      <w:r w:rsidR="004D5671" w:rsidRPr="00AF04FC">
        <w:rPr>
          <w:rFonts w:ascii="Arial" w:hAnsi="Arial" w:cs="Arial"/>
          <w:sz w:val="20"/>
          <w:lang w:val="af-ZA"/>
        </w:rPr>
        <w:t>։</w:t>
      </w:r>
      <w:r w:rsidRPr="00AF04FC">
        <w:rPr>
          <w:rFonts w:ascii="Arial" w:hAnsi="Arial" w:cs="Arial"/>
          <w:sz w:val="20"/>
        </w:rPr>
        <w:t>ՍույնընթացակարգիհետկապվածվեճերըենթակաենքննությանՀայաստանիՀանրապետությանդատարաններում</w:t>
      </w:r>
      <w:r w:rsidR="004D5671" w:rsidRPr="00AF04FC">
        <w:rPr>
          <w:rFonts w:ascii="Arial" w:hAnsi="Arial" w:cs="Arial"/>
          <w:sz w:val="20"/>
          <w:lang w:val="af-ZA"/>
        </w:rPr>
        <w:t>։</w:t>
      </w:r>
    </w:p>
    <w:p w:rsidR="003E1421" w:rsidRPr="00C35D56" w:rsidRDefault="00A81DD5" w:rsidP="00EF3662">
      <w:pPr>
        <w:pStyle w:val="BodyTextIndent2"/>
        <w:spacing w:line="240" w:lineRule="auto"/>
        <w:ind w:firstLine="567"/>
        <w:rPr>
          <w:rFonts w:ascii="Arial LatArm" w:hAnsi="Arial LatArm"/>
        </w:rPr>
      </w:pPr>
      <w:r w:rsidRPr="00AF04FC">
        <w:rPr>
          <w:rFonts w:ascii="Arial" w:hAnsi="Arial" w:cs="Arial"/>
        </w:rPr>
        <w:t>Գնահատողհանձնաժողովիքարտուղարի</w:t>
      </w:r>
      <w:r w:rsidR="003E1421" w:rsidRPr="00AF04FC">
        <w:rPr>
          <w:rFonts w:ascii="Arial" w:hAnsi="Arial" w:cs="Arial"/>
        </w:rPr>
        <w:t>էլեկտրոնայինփոստիհասցենէ</w:t>
      </w:r>
      <w:r w:rsidR="003E1421" w:rsidRPr="00AF04FC">
        <w:rPr>
          <w:rFonts w:ascii="Arial LatArm" w:hAnsi="Arial LatArm"/>
        </w:rPr>
        <w:t xml:space="preserve">` </w:t>
      </w:r>
      <w:hyperlink r:id="rId9" w:history="1">
        <w:r w:rsidR="008676A6" w:rsidRPr="00731A3A">
          <w:rPr>
            <w:rFonts w:ascii="Arial" w:hAnsi="Arial" w:cs="Arial"/>
            <w:color w:val="005BD1"/>
            <w:sz w:val="23"/>
            <w:szCs w:val="23"/>
            <w:shd w:val="clear" w:color="auto" w:fill="FFFFFF"/>
          </w:rPr>
          <w:t>melanyasimonyan@mail.ru</w:t>
        </w:r>
      </w:hyperlink>
    </w:p>
    <w:p w:rsidR="00096865" w:rsidRPr="00476596" w:rsidRDefault="00F5653D" w:rsidP="00EF3662">
      <w:pPr>
        <w:jc w:val="center"/>
        <w:rPr>
          <w:rFonts w:ascii="Arial LatArm" w:hAnsi="Arial LatArm"/>
          <w:color w:val="FF0000"/>
          <w:szCs w:val="22"/>
          <w:lang w:val="af-ZA"/>
        </w:rPr>
      </w:pPr>
      <w:r w:rsidRPr="00AF04FC">
        <w:rPr>
          <w:rFonts w:ascii="Arial LatArm" w:hAnsi="Arial LatArm"/>
          <w:sz w:val="16"/>
          <w:szCs w:val="16"/>
          <w:lang w:val="af-ZA"/>
        </w:rPr>
        <w:br w:type="page"/>
      </w:r>
      <w:r w:rsidR="00096865" w:rsidRPr="00476596">
        <w:rPr>
          <w:rFonts w:ascii="Arial" w:hAnsi="Arial" w:cs="Arial"/>
          <w:color w:val="FF0000"/>
          <w:szCs w:val="22"/>
        </w:rPr>
        <w:lastRenderedPageBreak/>
        <w:t>ՄԱՍ</w:t>
      </w:r>
      <w:r w:rsidR="00096865" w:rsidRPr="00476596">
        <w:rPr>
          <w:rFonts w:ascii="Arial LatArm" w:hAnsi="Arial LatArm" w:cs="Times Armenian"/>
          <w:color w:val="FF0000"/>
          <w:szCs w:val="22"/>
          <w:lang w:val="af-ZA"/>
        </w:rPr>
        <w:t xml:space="preserve">  I</w:t>
      </w:r>
    </w:p>
    <w:p w:rsidR="00096865" w:rsidRPr="00476596" w:rsidRDefault="00096865" w:rsidP="00EF3662">
      <w:pPr>
        <w:pStyle w:val="Heading3"/>
        <w:spacing w:line="240" w:lineRule="auto"/>
        <w:ind w:firstLine="567"/>
        <w:rPr>
          <w:color w:val="FF0000"/>
          <w:sz w:val="24"/>
          <w:szCs w:val="22"/>
          <w:lang w:val="af-ZA"/>
        </w:rPr>
      </w:pPr>
    </w:p>
    <w:p w:rsidR="00096865" w:rsidRPr="00476596" w:rsidRDefault="002B32D6" w:rsidP="00EF3662">
      <w:pPr>
        <w:numPr>
          <w:ilvl w:val="0"/>
          <w:numId w:val="3"/>
        </w:numPr>
        <w:jc w:val="center"/>
        <w:rPr>
          <w:rFonts w:ascii="Arial LatArm" w:hAnsi="Arial LatArm" w:cs="Sylfaen"/>
          <w:b/>
          <w:color w:val="FF0000"/>
          <w:sz w:val="20"/>
        </w:rPr>
      </w:pPr>
      <w:r w:rsidRPr="00476596">
        <w:rPr>
          <w:rFonts w:ascii="Arial" w:hAnsi="Arial" w:cs="Arial"/>
          <w:b/>
          <w:color w:val="FF0000"/>
          <w:sz w:val="20"/>
        </w:rPr>
        <w:t>ԳՆՄԱՆԱՌԱՐԿԱՅԻԲՆՈՒԹԱԳԻՐԸ</w:t>
      </w:r>
    </w:p>
    <w:p w:rsidR="002B32D6" w:rsidRPr="00476596" w:rsidRDefault="002B32D6" w:rsidP="00EF3662">
      <w:pPr>
        <w:ind w:left="360"/>
        <w:jc w:val="center"/>
        <w:rPr>
          <w:rFonts w:ascii="Arial LatArm" w:hAnsi="Arial LatArm" w:cs="Sylfaen"/>
          <w:b/>
          <w:color w:val="FF0000"/>
          <w:sz w:val="20"/>
        </w:rPr>
      </w:pPr>
    </w:p>
    <w:p w:rsidR="00096865" w:rsidRPr="00476596" w:rsidRDefault="00845AA5" w:rsidP="00EF3662">
      <w:pPr>
        <w:pStyle w:val="Heading3"/>
        <w:spacing w:line="240" w:lineRule="auto"/>
        <w:ind w:firstLine="567"/>
        <w:jc w:val="both"/>
        <w:rPr>
          <w:i w:val="0"/>
          <w:color w:val="FF0000"/>
          <w:lang w:val="af-ZA"/>
        </w:rPr>
      </w:pPr>
      <w:r w:rsidRPr="00476596">
        <w:rPr>
          <w:rFonts w:cs="Sylfaen"/>
          <w:i w:val="0"/>
          <w:color w:val="FF0000"/>
        </w:rPr>
        <w:t xml:space="preserve">1.1 </w:t>
      </w:r>
      <w:r w:rsidR="00096865" w:rsidRPr="00476596">
        <w:rPr>
          <w:rFonts w:ascii="Arial" w:hAnsi="Arial" w:cs="Arial"/>
          <w:i w:val="0"/>
          <w:color w:val="FF0000"/>
        </w:rPr>
        <w:t>Գնմանառարկաէհանդիսանում</w:t>
      </w:r>
      <w:r w:rsidR="00384CCB">
        <w:rPr>
          <w:rFonts w:ascii="Sylfaen" w:hAnsi="Sylfaen" w:cs="Arial"/>
          <w:color w:val="FF0000"/>
          <w:lang w:val="af-ZA"/>
        </w:rPr>
        <w:t>Արարատ գյուղի մանկապարտեզ</w:t>
      </w:r>
      <w:r w:rsidR="00BE4D53" w:rsidRPr="00476596">
        <w:rPr>
          <w:rFonts w:ascii="Arial" w:hAnsi="Arial" w:cs="Arial"/>
          <w:i w:val="0"/>
          <w:color w:val="FF0000"/>
          <w:lang w:val="ru-RU"/>
        </w:rPr>
        <w:t>ՀՈԱԿ</w:t>
      </w:r>
      <w:r w:rsidR="00096865" w:rsidRPr="00476596">
        <w:rPr>
          <w:rFonts w:ascii="Arial" w:hAnsi="Arial" w:cs="Arial"/>
          <w:i w:val="0"/>
          <w:color w:val="FF0000"/>
        </w:rPr>
        <w:t>կարիքներիհամար</w:t>
      </w:r>
      <w:r w:rsidR="00096865" w:rsidRPr="00476596">
        <w:rPr>
          <w:rFonts w:cs="Times Armenian"/>
          <w:i w:val="0"/>
          <w:color w:val="FF0000"/>
          <w:lang w:val="af-ZA"/>
        </w:rPr>
        <w:t xml:space="preserve">` </w:t>
      </w:r>
      <w:r w:rsidR="00A76C15" w:rsidRPr="00476596">
        <w:rPr>
          <w:i w:val="0"/>
          <w:color w:val="FF0000"/>
          <w:lang w:val="af-ZA"/>
        </w:rPr>
        <w:t>«</w:t>
      </w:r>
      <w:r w:rsidR="00BE4D53" w:rsidRPr="00476596">
        <w:rPr>
          <w:rFonts w:ascii="Arial" w:hAnsi="Arial" w:cs="Arial"/>
          <w:i w:val="0"/>
          <w:color w:val="FF0000"/>
          <w:lang w:val="ru-RU"/>
        </w:rPr>
        <w:t>սննդամթերքի</w:t>
      </w:r>
      <w:r w:rsidR="00096865" w:rsidRPr="00476596">
        <w:rPr>
          <w:rFonts w:ascii="Arial" w:hAnsi="Arial" w:cs="Arial"/>
          <w:i w:val="0"/>
          <w:color w:val="FF0000"/>
        </w:rPr>
        <w:t>ձեռքբերումը</w:t>
      </w:r>
      <w:r w:rsidR="00816505" w:rsidRPr="00476596">
        <w:rPr>
          <w:i w:val="0"/>
          <w:color w:val="FF0000"/>
        </w:rPr>
        <w:t xml:space="preserve"> (</w:t>
      </w:r>
      <w:r w:rsidR="00816505" w:rsidRPr="00476596">
        <w:rPr>
          <w:rFonts w:ascii="Arial" w:hAnsi="Arial" w:cs="Arial"/>
          <w:i w:val="0"/>
          <w:color w:val="FF0000"/>
        </w:rPr>
        <w:t>այսուհետ</w:t>
      </w:r>
      <w:r w:rsidR="00816505" w:rsidRPr="00476596">
        <w:rPr>
          <w:i w:val="0"/>
          <w:color w:val="FF0000"/>
        </w:rPr>
        <w:t xml:space="preserve">` </w:t>
      </w:r>
      <w:r w:rsidR="00816505" w:rsidRPr="00476596">
        <w:rPr>
          <w:rFonts w:ascii="Arial" w:hAnsi="Arial" w:cs="Arial"/>
          <w:i w:val="0"/>
          <w:color w:val="FF0000"/>
        </w:rPr>
        <w:t>նաևապրանք</w:t>
      </w:r>
      <w:r w:rsidR="00816505" w:rsidRPr="00476596">
        <w:rPr>
          <w:i w:val="0"/>
          <w:color w:val="FF0000"/>
        </w:rPr>
        <w:t>)</w:t>
      </w:r>
      <w:r w:rsidR="00C43524" w:rsidRPr="00476596">
        <w:rPr>
          <w:i w:val="0"/>
          <w:color w:val="FF0000"/>
          <w:lang w:val="af-ZA"/>
        </w:rPr>
        <w:t>,</w:t>
      </w:r>
      <w:r w:rsidR="00096865" w:rsidRPr="00476596">
        <w:rPr>
          <w:rFonts w:ascii="Arial" w:hAnsi="Arial" w:cs="Arial"/>
          <w:i w:val="0"/>
          <w:color w:val="FF0000"/>
        </w:rPr>
        <w:t>որոնքխմբավորվածեն</w:t>
      </w:r>
      <w:r w:rsidR="00A76C15" w:rsidRPr="00476596">
        <w:rPr>
          <w:i w:val="0"/>
          <w:color w:val="FF0000"/>
          <w:lang w:val="af-ZA"/>
        </w:rPr>
        <w:t>«</w:t>
      </w:r>
      <w:r w:rsidR="00384CCB" w:rsidRPr="00384CCB">
        <w:rPr>
          <w:rFonts w:asciiTheme="minorHAnsi" w:hAnsiTheme="minorHAnsi"/>
          <w:i w:val="0"/>
          <w:color w:val="FF0000"/>
          <w:lang w:val="en-US"/>
        </w:rPr>
        <w:t xml:space="preserve"> 1 </w:t>
      </w:r>
      <w:r w:rsidR="00384CCB">
        <w:rPr>
          <w:rFonts w:ascii="Sylfaen" w:hAnsi="Sylfaen"/>
          <w:i w:val="0"/>
          <w:color w:val="FF0000"/>
          <w:lang w:val="ru-RU"/>
        </w:rPr>
        <w:t>չա</w:t>
      </w:r>
      <w:r w:rsidR="00096865" w:rsidRPr="00476596">
        <w:rPr>
          <w:rFonts w:ascii="Arial" w:hAnsi="Arial" w:cs="Arial"/>
          <w:i w:val="0"/>
          <w:color w:val="FF0000"/>
        </w:rPr>
        <w:t>փաբաժիներ</w:t>
      </w:r>
      <w:r w:rsidR="00753E6E" w:rsidRPr="00476596">
        <w:rPr>
          <w:rFonts w:ascii="Arial" w:hAnsi="Arial" w:cs="Arial"/>
          <w:i w:val="0"/>
          <w:color w:val="FF0000"/>
        </w:rPr>
        <w:t>ում</w:t>
      </w:r>
      <w:r w:rsidR="00096865" w:rsidRPr="00476596">
        <w:rPr>
          <w:rFonts w:cs="Times Armenian"/>
          <w:i w:val="0"/>
          <w:color w:val="FF000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76596">
        <w:tc>
          <w:tcPr>
            <w:tcW w:w="1530" w:type="dxa"/>
            <w:vAlign w:val="center"/>
          </w:tcPr>
          <w:p w:rsidR="00096865" w:rsidRPr="00476596" w:rsidRDefault="00096865" w:rsidP="00EF3662">
            <w:pPr>
              <w:pStyle w:val="BodyTextIndent2"/>
              <w:spacing w:line="240" w:lineRule="auto"/>
              <w:ind w:firstLine="0"/>
              <w:jc w:val="center"/>
              <w:rPr>
                <w:rFonts w:ascii="Arial LatArm" w:hAnsi="Arial LatArm"/>
                <w:b/>
                <w:bCs/>
                <w:i/>
                <w:iCs/>
                <w:color w:val="FF0000"/>
                <w:sz w:val="14"/>
                <w:szCs w:val="14"/>
              </w:rPr>
            </w:pPr>
            <w:r w:rsidRPr="00476596">
              <w:rPr>
                <w:rFonts w:ascii="Arial" w:hAnsi="Arial" w:cs="Arial"/>
                <w:b/>
                <w:bCs/>
                <w:i/>
                <w:iCs/>
                <w:color w:val="FF0000"/>
                <w:sz w:val="14"/>
                <w:szCs w:val="14"/>
              </w:rPr>
              <w:t>Չափաբաժիններիհամարները</w:t>
            </w:r>
          </w:p>
        </w:tc>
        <w:tc>
          <w:tcPr>
            <w:tcW w:w="8820" w:type="dxa"/>
            <w:vAlign w:val="center"/>
          </w:tcPr>
          <w:p w:rsidR="00096865" w:rsidRPr="00476596" w:rsidRDefault="00096865" w:rsidP="00EF3662">
            <w:pPr>
              <w:pStyle w:val="BodyTextIndent2"/>
              <w:spacing w:line="240" w:lineRule="auto"/>
              <w:ind w:firstLine="0"/>
              <w:jc w:val="center"/>
              <w:rPr>
                <w:rFonts w:ascii="Arial LatArm" w:hAnsi="Arial LatArm"/>
                <w:b/>
                <w:bCs/>
                <w:i/>
                <w:iCs/>
                <w:color w:val="FF0000"/>
              </w:rPr>
            </w:pPr>
            <w:r w:rsidRPr="00476596">
              <w:rPr>
                <w:rFonts w:ascii="Arial" w:hAnsi="Arial" w:cs="Arial"/>
                <w:b/>
                <w:bCs/>
                <w:i/>
                <w:iCs/>
                <w:color w:val="FF0000"/>
              </w:rPr>
              <w:t>Չափաբաժնիանվանումը</w:t>
            </w:r>
          </w:p>
        </w:tc>
      </w:tr>
      <w:tr w:rsidR="000D36F5" w:rsidRPr="00476596" w:rsidTr="00282605">
        <w:tc>
          <w:tcPr>
            <w:tcW w:w="1530" w:type="dxa"/>
            <w:vAlign w:val="center"/>
          </w:tcPr>
          <w:p w:rsidR="000D36F5" w:rsidRPr="00151D36" w:rsidRDefault="000D36F5" w:rsidP="00476596">
            <w:pPr>
              <w:pStyle w:val="BodyTextIndent2"/>
              <w:numPr>
                <w:ilvl w:val="0"/>
                <w:numId w:val="28"/>
              </w:numPr>
              <w:spacing w:line="240" w:lineRule="auto"/>
              <w:jc w:val="center"/>
              <w:rPr>
                <w:rFonts w:ascii="Calibri" w:hAnsi="Calibri"/>
                <w:color w:val="FF0000"/>
                <w:sz w:val="16"/>
                <w:lang w:val="ru-RU"/>
              </w:rPr>
            </w:pPr>
          </w:p>
        </w:tc>
        <w:tc>
          <w:tcPr>
            <w:tcW w:w="8820" w:type="dxa"/>
          </w:tcPr>
          <w:p w:rsidR="000D36F5" w:rsidRPr="00523748" w:rsidRDefault="000D36F5" w:rsidP="00282605">
            <w:pPr>
              <w:rPr>
                <w:color w:val="FF0000"/>
              </w:rPr>
            </w:pPr>
            <w:r w:rsidRPr="00523748">
              <w:rPr>
                <w:color w:val="FF0000"/>
              </w:rPr>
              <w:t xml:space="preserve">Միս տավարի </w:t>
            </w:r>
          </w:p>
        </w:tc>
      </w:tr>
      <w:tr w:rsidR="009E1F92" w:rsidRPr="00AF04FC" w:rsidTr="00282605">
        <w:tc>
          <w:tcPr>
            <w:tcW w:w="1530" w:type="dxa"/>
            <w:vAlign w:val="center"/>
          </w:tcPr>
          <w:p w:rsidR="009E1F92" w:rsidRPr="00151D36" w:rsidRDefault="009E1F92" w:rsidP="009E1F92">
            <w:pPr>
              <w:pStyle w:val="BodyTextIndent2"/>
              <w:spacing w:line="240" w:lineRule="auto"/>
              <w:ind w:firstLine="0"/>
              <w:rPr>
                <w:rFonts w:ascii="Calibri" w:hAnsi="Calibri"/>
                <w:sz w:val="16"/>
                <w:lang w:val="ru-RU"/>
              </w:rPr>
            </w:pPr>
          </w:p>
        </w:tc>
        <w:tc>
          <w:tcPr>
            <w:tcW w:w="8820" w:type="dxa"/>
          </w:tcPr>
          <w:p w:rsidR="009E1F92" w:rsidRPr="00F96801" w:rsidRDefault="009E1F92" w:rsidP="00282605">
            <w:pPr>
              <w:rPr>
                <w:color w:val="FF0000"/>
              </w:rPr>
            </w:pPr>
          </w:p>
        </w:tc>
      </w:tr>
    </w:tbl>
    <w:p w:rsidR="00096865" w:rsidRPr="00AF04FC" w:rsidRDefault="00816505" w:rsidP="00EF3662">
      <w:pPr>
        <w:pStyle w:val="BodyTextIndent2"/>
        <w:spacing w:line="240" w:lineRule="auto"/>
        <w:ind w:firstLine="567"/>
        <w:rPr>
          <w:rFonts w:ascii="Arial LatArm" w:hAnsi="Arial LatArm"/>
        </w:rPr>
      </w:pPr>
      <w:r w:rsidRPr="00AF04FC">
        <w:rPr>
          <w:rFonts w:ascii="Arial" w:hAnsi="Arial" w:cs="Arial"/>
        </w:rPr>
        <w:t>Ապրանքի</w:t>
      </w:r>
      <w:r w:rsidR="00096865" w:rsidRPr="00AF04FC">
        <w:rPr>
          <w:rFonts w:ascii="Arial" w:hAnsi="Arial" w:cs="Arial"/>
        </w:rPr>
        <w:t>տեխնիկականբնութագրերը</w:t>
      </w:r>
      <w:r w:rsidR="00096865" w:rsidRPr="00AF04FC">
        <w:rPr>
          <w:rFonts w:ascii="Arial LatArm" w:hAnsi="Arial LatArm"/>
        </w:rPr>
        <w:t xml:space="preserve">, </w:t>
      </w:r>
      <w:r w:rsidR="00096865" w:rsidRPr="00AF04FC">
        <w:rPr>
          <w:rFonts w:ascii="Arial" w:hAnsi="Arial" w:cs="Arial"/>
        </w:rPr>
        <w:t>ինչպեսնաևմասնագիրը</w:t>
      </w:r>
      <w:r w:rsidR="00096865" w:rsidRPr="00AF04FC">
        <w:rPr>
          <w:rFonts w:ascii="Arial LatArm" w:hAnsi="Arial LatArm"/>
        </w:rPr>
        <w:t xml:space="preserve">, </w:t>
      </w:r>
      <w:r w:rsidR="00096865" w:rsidRPr="00AF04FC">
        <w:rPr>
          <w:rFonts w:ascii="Arial" w:hAnsi="Arial" w:cs="Arial"/>
        </w:rPr>
        <w:t>տեխնիկականտվյալներըևայլոչգնայինպայմաններիամբողջականևհամարժեքնկարագրությունըկազմումեն</w:t>
      </w:r>
      <w:r w:rsidR="00753E6E" w:rsidRPr="00AF04FC">
        <w:rPr>
          <w:rFonts w:ascii="Arial" w:hAnsi="Arial" w:cs="Arial"/>
        </w:rPr>
        <w:t>կնքվելիք</w:t>
      </w:r>
      <w:r w:rsidR="00096865" w:rsidRPr="00AF04FC">
        <w:rPr>
          <w:rFonts w:ascii="Arial" w:hAnsi="Arial" w:cs="Arial"/>
        </w:rPr>
        <w:t>պայմանագրիանբաժանելիմասը</w:t>
      </w:r>
      <w:r w:rsidR="00096865" w:rsidRPr="00AF04FC">
        <w:rPr>
          <w:rFonts w:ascii="Arial LatArm" w:hAnsi="Arial LatArm"/>
        </w:rPr>
        <w:t xml:space="preserve">, </w:t>
      </w:r>
      <w:r w:rsidR="00096865" w:rsidRPr="00AF04FC">
        <w:rPr>
          <w:rFonts w:ascii="Arial" w:hAnsi="Arial" w:cs="Arial"/>
        </w:rPr>
        <w:t>որինախագիծըներկայացվածէսույնհրավերի</w:t>
      </w:r>
      <w:r w:rsidR="00096865" w:rsidRPr="00AF04FC">
        <w:rPr>
          <w:rFonts w:ascii="Arial LatArm" w:hAnsi="Arial LatArm"/>
        </w:rPr>
        <w:t xml:space="preserve"> N </w:t>
      </w:r>
      <w:r w:rsidR="00177245" w:rsidRPr="00AF04FC">
        <w:rPr>
          <w:rFonts w:ascii="Arial LatArm" w:hAnsi="Arial LatArm"/>
        </w:rPr>
        <w:t>6</w:t>
      </w:r>
      <w:r w:rsidR="00096865" w:rsidRPr="00AF04FC">
        <w:rPr>
          <w:rFonts w:ascii="Arial" w:hAnsi="Arial" w:cs="Arial"/>
        </w:rPr>
        <w:t>հավելվածում</w:t>
      </w:r>
      <w:r w:rsidR="004D5671" w:rsidRPr="00AF04FC">
        <w:rPr>
          <w:rFonts w:ascii="Arial" w:hAnsi="Arial" w:cs="Arial"/>
        </w:rPr>
        <w:t>։</w:t>
      </w:r>
    </w:p>
    <w:p w:rsidR="00096865" w:rsidRPr="00D633D8" w:rsidRDefault="00096865" w:rsidP="00EF3662">
      <w:pPr>
        <w:ind w:firstLine="567"/>
        <w:rPr>
          <w:rFonts w:ascii="Calibri" w:hAnsi="Calibri" w:cs="Sylfaen"/>
          <w:i/>
          <w:sz w:val="20"/>
        </w:rPr>
      </w:pPr>
    </w:p>
    <w:p w:rsidR="00C64F7B" w:rsidRPr="00D633D8" w:rsidRDefault="00C64F7B" w:rsidP="00EF3662">
      <w:pPr>
        <w:ind w:firstLine="567"/>
        <w:rPr>
          <w:rFonts w:ascii="Calibri" w:hAnsi="Calibri" w:cs="Sylfaen"/>
          <w:i/>
          <w:sz w:val="20"/>
        </w:rPr>
      </w:pPr>
    </w:p>
    <w:p w:rsidR="00845AA5" w:rsidRPr="00AF04FC" w:rsidRDefault="00845AA5" w:rsidP="00EF3662">
      <w:pPr>
        <w:ind w:firstLine="567"/>
        <w:rPr>
          <w:rFonts w:ascii="Arial LatArm" w:hAnsi="Arial LatArm" w:cs="Sylfaen"/>
          <w:i/>
          <w:sz w:val="20"/>
          <w:lang w:val="es-ES"/>
        </w:rPr>
      </w:pPr>
    </w:p>
    <w:p w:rsidR="00096865" w:rsidRPr="00AF04FC" w:rsidRDefault="002B32D6" w:rsidP="00EF3662">
      <w:pPr>
        <w:jc w:val="center"/>
        <w:rPr>
          <w:rFonts w:ascii="Arial LatArm" w:hAnsi="Arial LatArm"/>
          <w:b/>
          <w:sz w:val="20"/>
          <w:lang w:val="es-ES"/>
        </w:rPr>
      </w:pPr>
      <w:r w:rsidRPr="00AF04FC">
        <w:rPr>
          <w:rFonts w:ascii="Arial LatArm" w:hAnsi="Arial LatArm"/>
          <w:b/>
          <w:sz w:val="20"/>
          <w:lang w:val="es-ES"/>
        </w:rPr>
        <w:t xml:space="preserve">2.  </w:t>
      </w:r>
      <w:r w:rsidRPr="00AF04FC">
        <w:rPr>
          <w:rFonts w:ascii="Arial" w:hAnsi="Arial" w:cs="Arial"/>
          <w:b/>
          <w:sz w:val="20"/>
        </w:rPr>
        <w:t>ՄԱՍՆԱԿՑԻՄԱՍՆԱԿՑՈՒԹՅԱՆԻՐԱՎՈՒՆՔԻՊԱՀԱՆՋՆԵՐԸ</w:t>
      </w:r>
      <w:r w:rsidRPr="00AF04FC">
        <w:rPr>
          <w:rFonts w:ascii="Arial LatArm" w:hAnsi="Arial LatArm"/>
          <w:b/>
          <w:sz w:val="20"/>
          <w:lang w:val="es-ES"/>
        </w:rPr>
        <w:t xml:space="preserve">, </w:t>
      </w:r>
      <w:r w:rsidRPr="00AF04FC">
        <w:rPr>
          <w:rFonts w:ascii="Arial" w:hAnsi="Arial" w:cs="Arial"/>
          <w:b/>
          <w:sz w:val="20"/>
        </w:rPr>
        <w:t>ՈՐԱԿԱՎՈՐՄԱՆՉԱՓԱՆԻՇՆԵՐԸ</w:t>
      </w:r>
      <w:r w:rsidRPr="00AF04FC">
        <w:rPr>
          <w:rFonts w:ascii="Arial" w:hAnsi="Arial" w:cs="Arial"/>
          <w:b/>
          <w:sz w:val="20"/>
          <w:lang w:val="es-ES"/>
        </w:rPr>
        <w:t>ԵՎ</w:t>
      </w:r>
      <w:r w:rsidRPr="00AF04FC">
        <w:rPr>
          <w:rFonts w:ascii="Arial" w:hAnsi="Arial" w:cs="Arial"/>
          <w:b/>
          <w:sz w:val="20"/>
        </w:rPr>
        <w:t>ԴՐԱՆՑ</w:t>
      </w:r>
      <w:r w:rsidRPr="00AF04FC">
        <w:rPr>
          <w:rFonts w:ascii="Arial" w:hAnsi="Arial" w:cs="Arial"/>
          <w:b/>
          <w:sz w:val="20"/>
          <w:lang w:val="es-ES"/>
        </w:rPr>
        <w:t>Գ</w:t>
      </w:r>
      <w:r w:rsidRPr="00AF04FC">
        <w:rPr>
          <w:rFonts w:ascii="Arial" w:hAnsi="Arial" w:cs="Arial"/>
          <w:b/>
          <w:sz w:val="20"/>
        </w:rPr>
        <w:t>ՆԱՀԱՏՄԱՆԿԱՐ</w:t>
      </w:r>
      <w:r w:rsidRPr="00AF04FC">
        <w:rPr>
          <w:rFonts w:ascii="Arial" w:hAnsi="Arial" w:cs="Arial"/>
          <w:b/>
          <w:sz w:val="20"/>
          <w:lang w:val="es-ES"/>
        </w:rPr>
        <w:t>Գ</w:t>
      </w:r>
      <w:r w:rsidRPr="00AF04FC">
        <w:rPr>
          <w:rFonts w:ascii="Arial" w:hAnsi="Arial" w:cs="Arial"/>
          <w:b/>
          <w:sz w:val="20"/>
        </w:rPr>
        <w:t>Ը</w:t>
      </w:r>
    </w:p>
    <w:p w:rsidR="00096865" w:rsidRPr="00AF04FC" w:rsidRDefault="00096865" w:rsidP="00EF3662">
      <w:pPr>
        <w:ind w:firstLine="567"/>
        <w:jc w:val="both"/>
        <w:rPr>
          <w:rFonts w:ascii="Arial LatArm" w:hAnsi="Arial LatArm"/>
          <w:szCs w:val="22"/>
          <w:lang w:val="es-ES"/>
        </w:rPr>
      </w:pPr>
    </w:p>
    <w:p w:rsidR="00753E6E" w:rsidRPr="00AF04FC" w:rsidRDefault="00096865" w:rsidP="00EF3662">
      <w:pPr>
        <w:ind w:firstLine="567"/>
        <w:jc w:val="both"/>
        <w:rPr>
          <w:rFonts w:ascii="Arial LatArm" w:hAnsi="Arial LatArm" w:cs="Arial Armenian"/>
          <w:sz w:val="20"/>
          <w:lang w:val="es-ES"/>
        </w:rPr>
      </w:pPr>
      <w:r w:rsidRPr="00AF04FC">
        <w:rPr>
          <w:rFonts w:ascii="Arial LatArm" w:hAnsi="Arial LatArm" w:cs="Arial Armenian"/>
          <w:sz w:val="20"/>
          <w:lang w:val="es-ES"/>
        </w:rPr>
        <w:t xml:space="preserve">2.1 </w:t>
      </w:r>
      <w:r w:rsidR="00753E6E" w:rsidRPr="00AF04FC">
        <w:rPr>
          <w:rFonts w:ascii="Arial" w:hAnsi="Arial" w:cs="Arial"/>
          <w:sz w:val="20"/>
          <w:lang w:val="ru-RU"/>
        </w:rPr>
        <w:t>Սույն</w:t>
      </w:r>
      <w:r w:rsidR="006F49AA" w:rsidRPr="00AF04FC">
        <w:rPr>
          <w:rFonts w:ascii="Arial" w:hAnsi="Arial" w:cs="Arial"/>
          <w:sz w:val="20"/>
          <w:lang w:val="es-ES"/>
        </w:rPr>
        <w:t>ընթացակարգին</w:t>
      </w:r>
      <w:r w:rsidR="00753E6E" w:rsidRPr="00AF04FC">
        <w:rPr>
          <w:rFonts w:ascii="Arial" w:hAnsi="Arial" w:cs="Arial"/>
          <w:sz w:val="20"/>
          <w:lang w:val="ru-RU"/>
        </w:rPr>
        <w:t>մասնակցելուիրավունքչունենանձինք</w:t>
      </w:r>
      <w:r w:rsidR="00753E6E" w:rsidRPr="00AF04FC">
        <w:rPr>
          <w:rFonts w:ascii="Arial LatArm" w:hAnsi="Arial LatArm" w:cs="Sylfaen"/>
          <w:sz w:val="20"/>
          <w:lang w:val="es-ES"/>
        </w:rPr>
        <w:t>.</w:t>
      </w:r>
    </w:p>
    <w:p w:rsidR="00753E6E" w:rsidRPr="00AF04FC" w:rsidRDefault="00753E6E" w:rsidP="00EF3662">
      <w:pPr>
        <w:ind w:firstLine="720"/>
        <w:jc w:val="both"/>
        <w:rPr>
          <w:rFonts w:ascii="Arial LatArm" w:hAnsi="Arial LatArm"/>
          <w:sz w:val="20"/>
          <w:szCs w:val="20"/>
          <w:lang w:val="es-ES"/>
        </w:rPr>
      </w:pPr>
      <w:r w:rsidRPr="00AF04FC">
        <w:rPr>
          <w:rFonts w:ascii="Arial LatArm" w:hAnsi="Arial LatArm"/>
          <w:sz w:val="20"/>
          <w:szCs w:val="20"/>
          <w:lang w:val="es-ES"/>
        </w:rPr>
        <w:t xml:space="preserve">1) </w:t>
      </w:r>
      <w:r w:rsidRPr="00AF04FC">
        <w:rPr>
          <w:rFonts w:ascii="Arial" w:hAnsi="Arial" w:cs="Arial"/>
          <w:sz w:val="20"/>
          <w:szCs w:val="20"/>
        </w:rPr>
        <w:t>որոնքհայտըներկայացնելուօրվադրությամբդատականկարգովճանաչվելենսնանկ</w:t>
      </w:r>
      <w:r w:rsidRPr="00AF04FC">
        <w:rPr>
          <w:rFonts w:ascii="Arial LatArm" w:hAnsi="Arial LatArm"/>
          <w:sz w:val="20"/>
          <w:szCs w:val="20"/>
          <w:lang w:val="es-ES"/>
        </w:rPr>
        <w:t xml:space="preserve">. </w:t>
      </w:r>
    </w:p>
    <w:p w:rsidR="00753E6E" w:rsidRPr="00AF04FC" w:rsidRDefault="00753E6E" w:rsidP="00AB5D5B">
      <w:pPr>
        <w:tabs>
          <w:tab w:val="left" w:pos="7200"/>
        </w:tabs>
        <w:ind w:firstLine="720"/>
        <w:jc w:val="both"/>
        <w:rPr>
          <w:rFonts w:ascii="Arial LatArm" w:hAnsi="Arial LatArm"/>
          <w:sz w:val="20"/>
          <w:szCs w:val="20"/>
          <w:lang w:val="es-ES"/>
        </w:rPr>
      </w:pPr>
      <w:r w:rsidRPr="00AF04FC">
        <w:rPr>
          <w:rFonts w:ascii="Arial LatArm" w:hAnsi="Arial LatArm"/>
          <w:sz w:val="20"/>
          <w:szCs w:val="20"/>
          <w:lang w:val="es-ES"/>
        </w:rPr>
        <w:t xml:space="preserve">2) </w:t>
      </w:r>
      <w:r w:rsidRPr="00AF04FC">
        <w:rPr>
          <w:rFonts w:ascii="Arial" w:hAnsi="Arial" w:cs="Arial"/>
          <w:sz w:val="20"/>
          <w:szCs w:val="20"/>
        </w:rPr>
        <w:t>որոնքհայտըներկայացնելուօրվադրությամբհարկայինմարմնիկողմիցվերահսկվողեկամուտներիգծովունենիրենցներկայացրածգնայինառաջարկիմինչևմեկտոկոսը</w:t>
      </w:r>
      <w:r w:rsidRPr="00AF04FC">
        <w:rPr>
          <w:rFonts w:ascii="Arial LatArm" w:hAnsi="Arial LatArm" w:cs="Sylfaen"/>
          <w:sz w:val="20"/>
          <w:szCs w:val="20"/>
          <w:lang w:val="es-ES"/>
        </w:rPr>
        <w:t xml:space="preserve">, </w:t>
      </w:r>
      <w:r w:rsidRPr="00AF04FC">
        <w:rPr>
          <w:rFonts w:ascii="Arial" w:hAnsi="Arial" w:cs="Arial"/>
          <w:sz w:val="20"/>
          <w:szCs w:val="20"/>
        </w:rPr>
        <w:t>բայցոչավելի</w:t>
      </w:r>
      <w:r w:rsidRPr="00AF04FC">
        <w:rPr>
          <w:rFonts w:ascii="Arial LatArm" w:hAnsi="Arial LatArm" w:cs="Sylfaen"/>
          <w:sz w:val="20"/>
          <w:szCs w:val="20"/>
          <w:lang w:val="es-ES"/>
        </w:rPr>
        <w:t xml:space="preserve">, </w:t>
      </w:r>
      <w:r w:rsidRPr="00AF04FC">
        <w:rPr>
          <w:rFonts w:ascii="Arial" w:hAnsi="Arial" w:cs="Arial"/>
          <w:sz w:val="20"/>
          <w:szCs w:val="20"/>
        </w:rPr>
        <w:t>քանհիսունհազարՀայաստանիՀանրապետությանդրամըգերազանցողժամկետանցպարտավորություններ</w:t>
      </w:r>
      <w:r w:rsidRPr="00AF04FC">
        <w:rPr>
          <w:rFonts w:ascii="Arial LatArm" w:hAnsi="Arial LatArm"/>
          <w:sz w:val="20"/>
          <w:szCs w:val="20"/>
          <w:lang w:val="es-ES"/>
        </w:rPr>
        <w:t>.</w:t>
      </w:r>
    </w:p>
    <w:p w:rsidR="00753E6E" w:rsidRPr="00AF04FC" w:rsidRDefault="00753E6E" w:rsidP="00EF3662">
      <w:pPr>
        <w:ind w:firstLine="720"/>
        <w:jc w:val="both"/>
        <w:rPr>
          <w:rFonts w:ascii="Arial LatArm" w:hAnsi="Arial LatArm"/>
          <w:sz w:val="20"/>
          <w:szCs w:val="20"/>
          <w:lang w:val="es-ES"/>
        </w:rPr>
      </w:pPr>
      <w:r w:rsidRPr="00AF04FC">
        <w:rPr>
          <w:rFonts w:ascii="Arial LatArm" w:hAnsi="Arial LatArm"/>
          <w:sz w:val="20"/>
          <w:szCs w:val="20"/>
          <w:lang w:val="es-ES"/>
        </w:rPr>
        <w:t xml:space="preserve">3) </w:t>
      </w:r>
      <w:r w:rsidRPr="00AF04FC">
        <w:rPr>
          <w:rFonts w:ascii="Arial" w:hAnsi="Arial" w:cs="Arial"/>
          <w:sz w:val="20"/>
          <w:szCs w:val="20"/>
        </w:rPr>
        <w:t>որոնքկամորոնցգործադիրմարմնիներկայացուցիչըհայտըներկայացնելուօրվաննախորդողերեքտարիներիընթացքումդատապարտվածէեղելահաբեկչությանֆինանսավորման</w:t>
      </w:r>
      <w:r w:rsidRPr="00AF04FC">
        <w:rPr>
          <w:rFonts w:ascii="Arial LatArm" w:hAnsi="Arial LatArm"/>
          <w:sz w:val="20"/>
          <w:szCs w:val="20"/>
          <w:lang w:val="es-ES"/>
        </w:rPr>
        <w:t xml:space="preserve">, </w:t>
      </w:r>
      <w:r w:rsidRPr="00AF04FC">
        <w:rPr>
          <w:rFonts w:ascii="Arial" w:hAnsi="Arial" w:cs="Arial"/>
          <w:sz w:val="20"/>
          <w:szCs w:val="20"/>
        </w:rPr>
        <w:t>երեխայիշահագործմանկամմարդկայինթրաֆիքինգներառողհանցագործության</w:t>
      </w:r>
      <w:r w:rsidRPr="00AF04FC">
        <w:rPr>
          <w:rFonts w:ascii="Arial LatArm" w:hAnsi="Arial LatArm"/>
          <w:sz w:val="20"/>
          <w:szCs w:val="20"/>
          <w:lang w:val="es-ES"/>
        </w:rPr>
        <w:t xml:space="preserve">, </w:t>
      </w:r>
      <w:r w:rsidRPr="00AF04FC">
        <w:rPr>
          <w:rFonts w:ascii="Arial" w:hAnsi="Arial" w:cs="Arial"/>
          <w:sz w:val="20"/>
          <w:szCs w:val="20"/>
        </w:rPr>
        <w:t>հանցավորհամագործակցությունստեղծելուկամդրանմասնակցելու</w:t>
      </w:r>
      <w:r w:rsidRPr="00AF04FC">
        <w:rPr>
          <w:rFonts w:ascii="Arial LatArm" w:hAnsi="Arial LatArm" w:cs="Sylfaen"/>
          <w:sz w:val="20"/>
          <w:szCs w:val="20"/>
          <w:lang w:val="es-ES"/>
        </w:rPr>
        <w:t xml:space="preserve">, </w:t>
      </w:r>
      <w:r w:rsidRPr="00AF04FC">
        <w:rPr>
          <w:rFonts w:ascii="Arial" w:hAnsi="Arial" w:cs="Arial"/>
          <w:sz w:val="20"/>
          <w:szCs w:val="20"/>
        </w:rPr>
        <w:t>կաշառքստանալու</w:t>
      </w:r>
      <w:r w:rsidRPr="00AF04FC">
        <w:rPr>
          <w:rFonts w:ascii="Arial LatArm" w:hAnsi="Arial LatArm"/>
          <w:sz w:val="20"/>
          <w:szCs w:val="20"/>
          <w:lang w:val="es-ES"/>
        </w:rPr>
        <w:t xml:space="preserve">, </w:t>
      </w:r>
      <w:r w:rsidRPr="00AF04FC">
        <w:rPr>
          <w:rFonts w:ascii="Arial" w:hAnsi="Arial" w:cs="Arial"/>
          <w:sz w:val="20"/>
          <w:szCs w:val="20"/>
        </w:rPr>
        <w:t>կաշառքտալուկամկաշառքիմիջնորդությանևօրենքովնախատեսվածտնտեսականգործունեությանդեմուղղվածհանցագործություններիհամար</w:t>
      </w:r>
      <w:r w:rsidRPr="00AF04FC">
        <w:rPr>
          <w:rFonts w:ascii="Arial LatArm" w:hAnsi="Arial LatArm"/>
          <w:sz w:val="20"/>
          <w:szCs w:val="20"/>
          <w:lang w:val="es-ES"/>
        </w:rPr>
        <w:t>,</w:t>
      </w:r>
      <w:r w:rsidRPr="00AF04FC">
        <w:rPr>
          <w:rFonts w:ascii="Arial" w:hAnsi="Arial" w:cs="Arial"/>
          <w:sz w:val="20"/>
          <w:szCs w:val="20"/>
        </w:rPr>
        <w:t>բացառությամբայնդեպքերի</w:t>
      </w:r>
      <w:r w:rsidRPr="00AF04FC">
        <w:rPr>
          <w:rFonts w:ascii="Arial LatArm" w:hAnsi="Arial LatArm"/>
          <w:sz w:val="20"/>
          <w:szCs w:val="20"/>
          <w:lang w:val="es-ES"/>
        </w:rPr>
        <w:t xml:space="preserve">, </w:t>
      </w:r>
      <w:r w:rsidRPr="00AF04FC">
        <w:rPr>
          <w:rFonts w:ascii="Arial" w:hAnsi="Arial" w:cs="Arial"/>
          <w:sz w:val="20"/>
          <w:szCs w:val="20"/>
        </w:rPr>
        <w:t>երբդատվածությունըօրենքովսահմանվածկարգովհանվածկամմարվածէ</w:t>
      </w:r>
      <w:r w:rsidRPr="00AF04FC">
        <w:rPr>
          <w:rFonts w:ascii="Arial LatArm" w:hAnsi="Arial LatArm"/>
          <w:sz w:val="20"/>
          <w:szCs w:val="20"/>
          <w:lang w:val="es-ES"/>
        </w:rPr>
        <w:t xml:space="preserve">.  </w:t>
      </w:r>
    </w:p>
    <w:p w:rsidR="00753E6E" w:rsidRPr="00AF04FC" w:rsidRDefault="00753E6E" w:rsidP="00EF3662">
      <w:pPr>
        <w:ind w:firstLine="720"/>
        <w:jc w:val="both"/>
        <w:rPr>
          <w:rFonts w:ascii="Arial LatArm" w:hAnsi="Arial LatArm"/>
          <w:sz w:val="20"/>
          <w:szCs w:val="20"/>
          <w:lang w:val="es-ES"/>
        </w:rPr>
      </w:pPr>
      <w:r w:rsidRPr="00AF04FC">
        <w:rPr>
          <w:rFonts w:ascii="Arial LatArm" w:hAnsi="Arial LatArm" w:cs="Sylfaen"/>
          <w:sz w:val="20"/>
          <w:szCs w:val="20"/>
          <w:lang w:val="es-ES"/>
        </w:rPr>
        <w:t>4)</w:t>
      </w:r>
      <w:r w:rsidRPr="00AF04FC">
        <w:rPr>
          <w:rFonts w:ascii="Arial" w:hAnsi="Arial" w:cs="Arial"/>
          <w:sz w:val="20"/>
          <w:szCs w:val="20"/>
        </w:rPr>
        <w:t>որոնցվերաբերյալհայտըներկայացվելուօրվաննախորդողմեկտարվաընթացքումառկաէօրենքովսահմանվածկարգովկայացվածանբողոքարկելիվարչականակտ</w:t>
      </w:r>
      <w:r w:rsidRPr="00AF04FC">
        <w:rPr>
          <w:rFonts w:ascii="Arial LatArm" w:hAnsi="Arial LatArm"/>
          <w:sz w:val="20"/>
          <w:szCs w:val="20"/>
          <w:lang w:val="es-ES"/>
        </w:rPr>
        <w:t xml:space="preserve">` </w:t>
      </w:r>
      <w:r w:rsidRPr="00AF04FC">
        <w:rPr>
          <w:rFonts w:ascii="Arial" w:hAnsi="Arial" w:cs="Arial"/>
          <w:sz w:val="20"/>
          <w:szCs w:val="20"/>
        </w:rPr>
        <w:t>գնումներիոլորտումհակամրցակցայինհամաձայնությանկամգերիշխողդիրքիչարաշահմանհամար</w:t>
      </w:r>
      <w:r w:rsidRPr="00AF04FC">
        <w:rPr>
          <w:rFonts w:ascii="Arial LatArm" w:hAnsi="Arial LatArm" w:cs="Sylfaen"/>
          <w:sz w:val="20"/>
          <w:szCs w:val="20"/>
          <w:lang w:val="es-ES"/>
        </w:rPr>
        <w:t>.</w:t>
      </w:r>
    </w:p>
    <w:p w:rsidR="00753E6E" w:rsidRPr="00AF04FC" w:rsidRDefault="00753E6E" w:rsidP="00EF3662">
      <w:pPr>
        <w:ind w:firstLine="720"/>
        <w:jc w:val="both"/>
        <w:rPr>
          <w:rFonts w:ascii="Arial LatArm" w:hAnsi="Arial LatArm"/>
          <w:sz w:val="20"/>
          <w:szCs w:val="20"/>
          <w:lang w:val="es-ES"/>
        </w:rPr>
      </w:pPr>
      <w:r w:rsidRPr="00AF04FC">
        <w:rPr>
          <w:rFonts w:ascii="Arial LatArm" w:hAnsi="Arial LatArm" w:cs="Sylfaen"/>
          <w:sz w:val="20"/>
          <w:szCs w:val="20"/>
          <w:lang w:val="es-ES"/>
        </w:rPr>
        <w:t xml:space="preserve">5) </w:t>
      </w:r>
      <w:r w:rsidRPr="00AF04FC">
        <w:rPr>
          <w:rFonts w:ascii="Arial" w:hAnsi="Arial" w:cs="Arial"/>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AF04FC">
        <w:rPr>
          <w:rFonts w:ascii="Arial LatArm" w:hAnsi="Arial LatArm" w:cs="Sylfaen"/>
          <w:sz w:val="20"/>
          <w:szCs w:val="20"/>
          <w:lang w:val="es-ES"/>
        </w:rPr>
        <w:t xml:space="preserve">. </w:t>
      </w:r>
    </w:p>
    <w:p w:rsidR="00753E6E" w:rsidRPr="00AF04FC" w:rsidRDefault="00753E6E" w:rsidP="00EF3662">
      <w:pPr>
        <w:ind w:firstLine="567"/>
        <w:jc w:val="both"/>
        <w:rPr>
          <w:rFonts w:ascii="Arial LatArm" w:hAnsi="Arial LatArm"/>
          <w:sz w:val="20"/>
          <w:szCs w:val="20"/>
          <w:lang w:val="es-ES"/>
        </w:rPr>
      </w:pPr>
      <w:r w:rsidRPr="00AF04FC">
        <w:rPr>
          <w:rFonts w:ascii="Arial LatArm" w:hAnsi="Arial LatArm"/>
          <w:sz w:val="20"/>
          <w:szCs w:val="20"/>
          <w:lang w:val="es-ES"/>
        </w:rPr>
        <w:t xml:space="preserve">   6) </w:t>
      </w:r>
      <w:r w:rsidRPr="00AF04FC">
        <w:rPr>
          <w:rFonts w:ascii="Arial" w:hAnsi="Arial" w:cs="Arial"/>
          <w:sz w:val="20"/>
          <w:szCs w:val="20"/>
        </w:rPr>
        <w:t>որոնքհայտըներկայացնելուօրվադրությամբներառվածենգնումներիգործընթացինմասնակցելուիրավունքչունեցողմասնակիցներիցուցակում</w:t>
      </w:r>
      <w:r w:rsidRPr="00AF04FC">
        <w:rPr>
          <w:rFonts w:ascii="Arial LatArm" w:hAnsi="Arial LatArm"/>
          <w:sz w:val="20"/>
          <w:szCs w:val="20"/>
          <w:lang w:val="es-ES"/>
        </w:rPr>
        <w:t>:</w:t>
      </w:r>
    </w:p>
    <w:p w:rsidR="00990561" w:rsidRPr="00AF04FC" w:rsidRDefault="00990561" w:rsidP="00EF3662">
      <w:pPr>
        <w:ind w:firstLine="567"/>
        <w:jc w:val="both"/>
        <w:rPr>
          <w:rFonts w:ascii="Arial LatArm" w:hAnsi="Arial LatArm" w:cs="Sylfaen"/>
          <w:sz w:val="20"/>
          <w:lang w:val="es-ES"/>
        </w:rPr>
      </w:pPr>
      <w:r w:rsidRPr="00AF04FC">
        <w:rPr>
          <w:rFonts w:ascii="Arial" w:hAnsi="Arial" w:cs="Arial"/>
          <w:sz w:val="20"/>
          <w:lang w:val="es-ES"/>
        </w:rPr>
        <w:t>Ընդորում</w:t>
      </w:r>
      <w:r w:rsidRPr="00AF04FC">
        <w:rPr>
          <w:rFonts w:ascii="Arial LatArm" w:hAnsi="Arial LatArm" w:cs="Sylfaen"/>
          <w:sz w:val="20"/>
          <w:lang w:val="es-ES"/>
        </w:rPr>
        <w:t xml:space="preserve">, </w:t>
      </w:r>
      <w:r w:rsidRPr="00AF04FC">
        <w:rPr>
          <w:rFonts w:ascii="Arial" w:hAnsi="Arial" w:cs="Arial"/>
          <w:sz w:val="20"/>
          <w:lang w:val="es-ES"/>
        </w:rPr>
        <w:t>եթեմասնակիցըսույնկետի</w:t>
      </w:r>
      <w:r w:rsidRPr="00AF04FC">
        <w:rPr>
          <w:rFonts w:ascii="Arial LatArm" w:hAnsi="Arial LatArm" w:cs="Sylfaen"/>
          <w:sz w:val="20"/>
          <w:lang w:val="es-ES"/>
        </w:rPr>
        <w:t xml:space="preserve"> 5-</w:t>
      </w:r>
      <w:r w:rsidRPr="00AF04FC">
        <w:rPr>
          <w:rFonts w:ascii="Arial" w:hAnsi="Arial" w:cs="Arial"/>
          <w:sz w:val="20"/>
          <w:lang w:val="es-ES"/>
        </w:rPr>
        <w:t>րդև</w:t>
      </w:r>
      <w:r w:rsidRPr="00AF04FC">
        <w:rPr>
          <w:rFonts w:ascii="Arial LatArm" w:hAnsi="Arial LatArm" w:cs="Sylfaen"/>
          <w:sz w:val="20"/>
          <w:lang w:val="es-ES"/>
        </w:rPr>
        <w:t xml:space="preserve"> 6-</w:t>
      </w:r>
      <w:r w:rsidRPr="00AF04FC">
        <w:rPr>
          <w:rFonts w:ascii="Arial" w:hAnsi="Arial" w:cs="Arial"/>
          <w:sz w:val="20"/>
          <w:lang w:val="es-ES"/>
        </w:rPr>
        <w:t>րդենթակետերովնախատեսվածցուցակներումներառվելէհայտըներկայացնելուօրվանիցհետո</w:t>
      </w:r>
      <w:r w:rsidRPr="00AF04FC">
        <w:rPr>
          <w:rFonts w:ascii="Arial LatArm" w:hAnsi="Arial LatArm" w:cs="Sylfaen"/>
          <w:sz w:val="20"/>
          <w:lang w:val="es-ES"/>
        </w:rPr>
        <w:t xml:space="preserve">, </w:t>
      </w:r>
      <w:r w:rsidRPr="00AF04FC">
        <w:rPr>
          <w:rFonts w:ascii="Arial" w:hAnsi="Arial" w:cs="Arial"/>
          <w:sz w:val="20"/>
          <w:lang w:val="es-ES"/>
        </w:rPr>
        <w:t>ապանրատվյալհայտըենթակաչէմերժման</w:t>
      </w:r>
      <w:r w:rsidRPr="00AF04FC">
        <w:rPr>
          <w:rFonts w:ascii="Arial LatArm" w:hAnsi="Arial LatArm" w:cs="Sylfaen"/>
          <w:sz w:val="20"/>
          <w:lang w:val="es-ES"/>
        </w:rPr>
        <w:t>:</w:t>
      </w:r>
    </w:p>
    <w:p w:rsidR="00753E6E" w:rsidRPr="00AF04FC" w:rsidRDefault="00753E6E" w:rsidP="00EF3662">
      <w:pPr>
        <w:ind w:firstLine="567"/>
        <w:jc w:val="both"/>
        <w:rPr>
          <w:rFonts w:ascii="Arial LatArm" w:hAnsi="Arial LatArm" w:cs="Sylfaen"/>
          <w:sz w:val="20"/>
          <w:lang w:val="es-ES"/>
        </w:rPr>
      </w:pPr>
      <w:r w:rsidRPr="00AF04FC">
        <w:rPr>
          <w:rFonts w:ascii="Arial LatArm" w:hAnsi="Arial LatArm" w:cs="Sylfaen"/>
          <w:sz w:val="20"/>
          <w:lang w:val="es-ES"/>
        </w:rPr>
        <w:t xml:space="preserve">2.2 </w:t>
      </w:r>
      <w:r w:rsidRPr="00AF04FC">
        <w:rPr>
          <w:rFonts w:ascii="Arial" w:hAnsi="Arial" w:cs="Arial"/>
          <w:sz w:val="20"/>
          <w:lang w:val="es-ES"/>
        </w:rPr>
        <w:t>Մասնակցությանիրավունքիգնահատմանհամարմասնակիցըհայտովպետքէներկայացնիիրկողմիցհաստատված</w:t>
      </w:r>
      <w:r w:rsidRPr="00AF04FC">
        <w:rPr>
          <w:rFonts w:ascii="Arial LatArm" w:hAnsi="Arial LatArm" w:cs="Sylfaen"/>
          <w:sz w:val="20"/>
          <w:lang w:val="es-ES"/>
        </w:rPr>
        <w:t xml:space="preserve">` </w:t>
      </w:r>
      <w:r w:rsidRPr="00AF04FC">
        <w:rPr>
          <w:rFonts w:ascii="Arial" w:hAnsi="Arial" w:cs="Arial"/>
          <w:sz w:val="20"/>
          <w:lang w:val="es-ES"/>
        </w:rPr>
        <w:t>սույնհրավերի</w:t>
      </w:r>
      <w:r w:rsidRPr="00AF04FC">
        <w:rPr>
          <w:rFonts w:ascii="Arial LatArm" w:hAnsi="Arial LatArm" w:cs="Arial"/>
          <w:sz w:val="20"/>
          <w:lang w:val="es-ES"/>
        </w:rPr>
        <w:t xml:space="preserve"> 2-</w:t>
      </w:r>
      <w:r w:rsidRPr="00AF04FC">
        <w:rPr>
          <w:rFonts w:ascii="Arial" w:hAnsi="Arial" w:cs="Arial"/>
          <w:sz w:val="20"/>
          <w:lang w:val="es-ES"/>
        </w:rPr>
        <w:t>րդմասի</w:t>
      </w:r>
      <w:r w:rsidRPr="00AF04FC">
        <w:rPr>
          <w:rFonts w:ascii="Arial LatArm" w:hAnsi="Arial LatArm" w:cs="Arial"/>
          <w:sz w:val="20"/>
          <w:lang w:val="es-ES"/>
        </w:rPr>
        <w:t xml:space="preserve"> 2.2 </w:t>
      </w:r>
      <w:r w:rsidRPr="00AF04FC">
        <w:rPr>
          <w:rFonts w:ascii="Arial" w:hAnsi="Arial" w:cs="Arial"/>
          <w:sz w:val="20"/>
          <w:lang w:val="es-ES"/>
        </w:rPr>
        <w:t>կետովնախատեսվածգրավորհայտարարություն</w:t>
      </w:r>
      <w:r w:rsidR="00EB487B" w:rsidRPr="00AF04FC">
        <w:rPr>
          <w:rFonts w:ascii="Arial LatArm" w:hAnsi="Arial LatArm" w:cs="Sylfaen"/>
          <w:sz w:val="20"/>
          <w:lang w:val="es-ES"/>
        </w:rPr>
        <w:t xml:space="preserve">: </w:t>
      </w:r>
      <w:r w:rsidR="00EB487B" w:rsidRPr="00AF04FC">
        <w:rPr>
          <w:rFonts w:ascii="Arial" w:hAnsi="Arial" w:cs="Arial"/>
          <w:sz w:val="20"/>
        </w:rPr>
        <w:t>Բացիսույնկետովնախատեսվածհայտարարությունիցմասնակցությանիրավունքիգնահատմանհամարմասնակցից</w:t>
      </w:r>
      <w:r w:rsidR="00EB487B" w:rsidRPr="00AF04FC">
        <w:rPr>
          <w:rFonts w:ascii="Arial LatArm" w:hAnsi="Arial LatArm" w:cs="Sylfaen"/>
          <w:sz w:val="20"/>
          <w:lang w:val="es-ES"/>
        </w:rPr>
        <w:t xml:space="preserve">, </w:t>
      </w:r>
      <w:r w:rsidR="00EB487B" w:rsidRPr="00AF04FC">
        <w:rPr>
          <w:rFonts w:ascii="Arial" w:hAnsi="Arial" w:cs="Arial"/>
          <w:sz w:val="20"/>
        </w:rPr>
        <w:t>այդթվումընտրվածմասնակցիցայլփաստաթղթերկամհիմնավորումներչենկարողպահանջվել</w:t>
      </w:r>
      <w:r w:rsidR="00EB487B" w:rsidRPr="00AF04FC">
        <w:rPr>
          <w:rFonts w:ascii="Arial LatArm" w:hAnsi="Arial LatArm" w:cs="Sylfaen"/>
          <w:sz w:val="20"/>
          <w:lang w:val="es-ES"/>
        </w:rPr>
        <w:t>:</w:t>
      </w:r>
      <w:r w:rsidR="007A4BB9" w:rsidRPr="00AF04FC">
        <w:rPr>
          <w:rFonts w:ascii="Arial" w:hAnsi="Arial" w:cs="Arial"/>
          <w:sz w:val="20"/>
        </w:rPr>
        <w:t>Մասնակցիհայտարարությանիսկությունըգնահատողհանձնաժողովը</w:t>
      </w:r>
      <w:r w:rsidR="007A4BB9" w:rsidRPr="00AF04FC">
        <w:rPr>
          <w:rFonts w:ascii="Arial LatArm" w:hAnsi="Arial LatArm" w:cs="Tahoma"/>
          <w:sz w:val="20"/>
          <w:lang w:val="es-ES"/>
        </w:rPr>
        <w:t xml:space="preserve"> (</w:t>
      </w:r>
      <w:r w:rsidR="007A4BB9" w:rsidRPr="00AF04FC">
        <w:rPr>
          <w:rFonts w:ascii="Arial" w:hAnsi="Arial" w:cs="Arial"/>
          <w:sz w:val="20"/>
        </w:rPr>
        <w:t>այսուհետ</w:t>
      </w:r>
      <w:r w:rsidR="007A4BB9" w:rsidRPr="00AF04FC">
        <w:rPr>
          <w:rFonts w:ascii="Arial LatArm" w:hAnsi="Arial LatArm" w:cs="Tahoma"/>
          <w:sz w:val="20"/>
          <w:lang w:val="es-ES"/>
        </w:rPr>
        <w:t xml:space="preserve">` </w:t>
      </w:r>
      <w:r w:rsidR="007A4BB9" w:rsidRPr="00AF04FC">
        <w:rPr>
          <w:rFonts w:ascii="Arial" w:hAnsi="Arial" w:cs="Arial"/>
          <w:sz w:val="20"/>
        </w:rPr>
        <w:t>հանձնաժողով</w:t>
      </w:r>
      <w:r w:rsidR="007A4BB9" w:rsidRPr="00AF04FC">
        <w:rPr>
          <w:rFonts w:ascii="Arial LatArm" w:hAnsi="Arial LatArm" w:cs="Tahoma"/>
          <w:sz w:val="20"/>
          <w:lang w:val="es-ES"/>
        </w:rPr>
        <w:t xml:space="preserve">) </w:t>
      </w:r>
      <w:r w:rsidR="007A4BB9" w:rsidRPr="00AF04FC">
        <w:rPr>
          <w:rFonts w:ascii="Arial" w:hAnsi="Arial" w:cs="Arial"/>
          <w:sz w:val="20"/>
        </w:rPr>
        <w:t>գնահատումէսույնհրավերովսահմանվածպայմաններով</w:t>
      </w:r>
      <w:r w:rsidR="007A4BB9" w:rsidRPr="00AF04FC">
        <w:rPr>
          <w:rFonts w:ascii="Arial LatArm" w:hAnsi="Arial LatArm" w:cs="Tahoma"/>
          <w:sz w:val="20"/>
          <w:lang w:val="es-ES"/>
        </w:rPr>
        <w:t>:</w:t>
      </w:r>
    </w:p>
    <w:p w:rsidR="00BA3554" w:rsidRPr="00AF04FC" w:rsidRDefault="00BA3554" w:rsidP="00EF3662">
      <w:pPr>
        <w:ind w:firstLine="720"/>
        <w:jc w:val="both"/>
        <w:rPr>
          <w:rFonts w:ascii="Arial LatArm" w:hAnsi="Arial LatArm"/>
          <w:sz w:val="20"/>
          <w:szCs w:val="20"/>
          <w:lang w:val="es-ES"/>
        </w:rPr>
      </w:pPr>
      <w:r w:rsidRPr="00AF04FC">
        <w:rPr>
          <w:rFonts w:ascii="Arial LatArm" w:hAnsi="Arial LatArm" w:cs="Tahoma"/>
          <w:sz w:val="20"/>
          <w:szCs w:val="20"/>
          <w:lang w:val="es-ES"/>
        </w:rPr>
        <w:lastRenderedPageBreak/>
        <w:t>2.</w:t>
      </w:r>
      <w:r w:rsidR="007968A3" w:rsidRPr="00AF04FC">
        <w:rPr>
          <w:rFonts w:ascii="Arial LatArm" w:hAnsi="Arial LatArm" w:cs="Tahoma"/>
          <w:sz w:val="20"/>
          <w:szCs w:val="20"/>
          <w:lang w:val="es-ES"/>
        </w:rPr>
        <w:t>3</w:t>
      </w:r>
      <w:r w:rsidRPr="00AF04FC">
        <w:rPr>
          <w:rFonts w:ascii="Arial" w:hAnsi="Arial" w:cs="Arial"/>
          <w:sz w:val="20"/>
          <w:szCs w:val="20"/>
        </w:rPr>
        <w:t>Արգելվումէսույնկետովսահմանվածփոխկապակցվածանձանցև</w:t>
      </w:r>
      <w:r w:rsidRPr="00AF04FC">
        <w:rPr>
          <w:rFonts w:ascii="Arial LatArm" w:hAnsi="Arial LatArm"/>
          <w:sz w:val="20"/>
          <w:szCs w:val="20"/>
          <w:lang w:val="es-ES"/>
        </w:rPr>
        <w:t xml:space="preserve"> (</w:t>
      </w:r>
      <w:r w:rsidRPr="00AF04FC">
        <w:rPr>
          <w:rFonts w:ascii="Arial" w:hAnsi="Arial" w:cs="Arial"/>
          <w:sz w:val="20"/>
          <w:szCs w:val="20"/>
        </w:rPr>
        <w:t>կամ</w:t>
      </w:r>
      <w:r w:rsidRPr="00AF04FC">
        <w:rPr>
          <w:rFonts w:ascii="Arial LatArm" w:hAnsi="Arial LatArm"/>
          <w:sz w:val="20"/>
          <w:szCs w:val="20"/>
          <w:lang w:val="es-ES"/>
        </w:rPr>
        <w:t xml:space="preserve">) </w:t>
      </w:r>
      <w:r w:rsidRPr="00AF04FC">
        <w:rPr>
          <w:rFonts w:ascii="Arial" w:hAnsi="Arial" w:cs="Arial"/>
          <w:sz w:val="20"/>
          <w:szCs w:val="20"/>
        </w:rPr>
        <w:t>միևնույնանձի</w:t>
      </w:r>
      <w:r w:rsidRPr="00AF04FC">
        <w:rPr>
          <w:rFonts w:ascii="Arial LatArm" w:hAnsi="Arial LatArm"/>
          <w:sz w:val="20"/>
          <w:szCs w:val="20"/>
          <w:lang w:val="es-ES"/>
        </w:rPr>
        <w:t xml:space="preserve"> (</w:t>
      </w:r>
      <w:r w:rsidRPr="00AF04FC">
        <w:rPr>
          <w:rFonts w:ascii="Arial" w:hAnsi="Arial" w:cs="Arial"/>
          <w:sz w:val="20"/>
          <w:szCs w:val="20"/>
        </w:rPr>
        <w:t>անձանց</w:t>
      </w:r>
      <w:r w:rsidRPr="00AF04FC">
        <w:rPr>
          <w:rFonts w:ascii="Arial LatArm" w:hAnsi="Arial LatArm"/>
          <w:sz w:val="20"/>
          <w:szCs w:val="20"/>
          <w:lang w:val="es-ES"/>
        </w:rPr>
        <w:t xml:space="preserve">) </w:t>
      </w:r>
      <w:r w:rsidRPr="00AF04FC">
        <w:rPr>
          <w:rFonts w:ascii="Arial" w:hAnsi="Arial" w:cs="Arial"/>
          <w:sz w:val="20"/>
          <w:szCs w:val="20"/>
        </w:rPr>
        <w:t>կողմիցհիմնադրվածկամավելիքանհիսունտոկոսմիևնույնանձի</w:t>
      </w:r>
      <w:r w:rsidRPr="00AF04FC">
        <w:rPr>
          <w:rFonts w:ascii="Arial LatArm" w:hAnsi="Arial LatArm"/>
          <w:sz w:val="20"/>
          <w:szCs w:val="20"/>
          <w:lang w:val="es-ES"/>
        </w:rPr>
        <w:t xml:space="preserve"> (</w:t>
      </w:r>
      <w:r w:rsidRPr="00AF04FC">
        <w:rPr>
          <w:rFonts w:ascii="Arial" w:hAnsi="Arial" w:cs="Arial"/>
          <w:sz w:val="20"/>
          <w:szCs w:val="20"/>
        </w:rPr>
        <w:t>անձանց</w:t>
      </w:r>
      <w:r w:rsidRPr="00AF04FC">
        <w:rPr>
          <w:rFonts w:ascii="Arial LatArm" w:hAnsi="Arial LatArm"/>
          <w:sz w:val="20"/>
          <w:szCs w:val="20"/>
          <w:lang w:val="es-ES"/>
        </w:rPr>
        <w:t xml:space="preserve">) </w:t>
      </w:r>
      <w:r w:rsidRPr="00AF04FC">
        <w:rPr>
          <w:rFonts w:ascii="Arial" w:hAnsi="Arial" w:cs="Arial"/>
          <w:sz w:val="20"/>
          <w:szCs w:val="20"/>
        </w:rPr>
        <w:t>պատկանողբաժնեմաս</w:t>
      </w:r>
      <w:r w:rsidR="001B0D9A" w:rsidRPr="00AF04FC">
        <w:rPr>
          <w:rFonts w:ascii="Arial LatArm" w:hAnsi="Arial LatArm"/>
          <w:sz w:val="20"/>
          <w:szCs w:val="20"/>
          <w:lang w:val="es-ES"/>
        </w:rPr>
        <w:t>(</w:t>
      </w:r>
      <w:r w:rsidR="001B0D9A" w:rsidRPr="00AF04FC">
        <w:rPr>
          <w:rFonts w:ascii="Arial" w:hAnsi="Arial" w:cs="Arial"/>
          <w:sz w:val="20"/>
          <w:szCs w:val="20"/>
        </w:rPr>
        <w:t>փայաբաժին</w:t>
      </w:r>
      <w:r w:rsidR="001B0D9A" w:rsidRPr="00AF04FC">
        <w:rPr>
          <w:rFonts w:ascii="Arial LatArm" w:hAnsi="Arial LatArm"/>
          <w:sz w:val="20"/>
          <w:szCs w:val="20"/>
          <w:lang w:val="es-ES"/>
        </w:rPr>
        <w:t xml:space="preserve">) </w:t>
      </w:r>
      <w:r w:rsidRPr="00AF04FC">
        <w:rPr>
          <w:rFonts w:ascii="Arial" w:hAnsi="Arial" w:cs="Arial"/>
          <w:sz w:val="20"/>
          <w:szCs w:val="20"/>
        </w:rPr>
        <w:t>ունեցողկազմակերպություններիմիաժամանակյամասնակցությունը</w:t>
      </w:r>
      <w:r w:rsidR="00EB487B" w:rsidRPr="00AF04FC">
        <w:rPr>
          <w:rFonts w:ascii="Arial" w:hAnsi="Arial" w:cs="Arial"/>
          <w:sz w:val="20"/>
          <w:szCs w:val="20"/>
        </w:rPr>
        <w:t>սույն</w:t>
      </w:r>
      <w:r w:rsidR="0028726A" w:rsidRPr="00AF04FC">
        <w:rPr>
          <w:rFonts w:ascii="Arial" w:hAnsi="Arial" w:cs="Arial"/>
          <w:sz w:val="20"/>
          <w:szCs w:val="20"/>
        </w:rPr>
        <w:t>ընթացակարգին</w:t>
      </w:r>
      <w:r w:rsidR="008628EC" w:rsidRPr="00AF04FC">
        <w:rPr>
          <w:rFonts w:ascii="Arial LatArm" w:hAnsi="Arial LatArm" w:cs="Sylfaen"/>
          <w:sz w:val="20"/>
          <w:szCs w:val="20"/>
          <w:lang w:val="es-ES"/>
        </w:rPr>
        <w:t>(</w:t>
      </w:r>
      <w:r w:rsidR="008628EC" w:rsidRPr="00AF04FC">
        <w:rPr>
          <w:rFonts w:ascii="Arial" w:hAnsi="Arial" w:cs="Arial"/>
          <w:sz w:val="20"/>
          <w:szCs w:val="20"/>
        </w:rPr>
        <w:t>միևնույնչափաբաժնին</w:t>
      </w:r>
      <w:r w:rsidR="008628EC" w:rsidRPr="00AF04FC">
        <w:rPr>
          <w:rFonts w:ascii="Arial LatArm" w:hAnsi="Arial LatArm" w:cs="Sylfaen"/>
          <w:sz w:val="20"/>
          <w:szCs w:val="20"/>
          <w:lang w:val="es-ES"/>
        </w:rPr>
        <w:t>),</w:t>
      </w:r>
      <w:r w:rsidRPr="00AF04FC">
        <w:rPr>
          <w:rFonts w:ascii="Arial" w:hAnsi="Arial" w:cs="Arial"/>
          <w:sz w:val="20"/>
          <w:szCs w:val="20"/>
        </w:rPr>
        <w:t>բացառությամբպետությանկամհամայնքներիկողմիցհիմնադրվածկազմակերպություններիև</w:t>
      </w:r>
      <w:r w:rsidRPr="00AF04FC">
        <w:rPr>
          <w:rFonts w:ascii="Arial LatArm" w:hAnsi="Arial LatArm" w:cs="Sylfaen"/>
          <w:sz w:val="20"/>
          <w:szCs w:val="20"/>
          <w:lang w:val="es-ES"/>
        </w:rPr>
        <w:t xml:space="preserve"> (</w:t>
      </w:r>
      <w:r w:rsidRPr="00AF04FC">
        <w:rPr>
          <w:rFonts w:ascii="Arial" w:hAnsi="Arial" w:cs="Arial"/>
          <w:sz w:val="20"/>
          <w:szCs w:val="20"/>
        </w:rPr>
        <w:t>կամ</w:t>
      </w:r>
      <w:r w:rsidRPr="00AF04FC">
        <w:rPr>
          <w:rFonts w:ascii="Arial LatArm" w:hAnsi="Arial LatArm" w:cs="Sylfaen"/>
          <w:sz w:val="20"/>
          <w:szCs w:val="20"/>
          <w:lang w:val="es-ES"/>
        </w:rPr>
        <w:t xml:space="preserve">) </w:t>
      </w:r>
      <w:r w:rsidRPr="00AF04FC">
        <w:rPr>
          <w:rFonts w:ascii="Arial" w:hAnsi="Arial" w:cs="Arial"/>
          <w:sz w:val="20"/>
        </w:rPr>
        <w:t>համատեղգործունեությանկարգով</w:t>
      </w:r>
      <w:r w:rsidRPr="00AF04FC">
        <w:rPr>
          <w:rFonts w:ascii="Arial LatArm" w:hAnsi="Arial LatArm" w:cs="Times Armenian"/>
          <w:sz w:val="20"/>
          <w:lang w:val="af-ZA"/>
        </w:rPr>
        <w:t>(</w:t>
      </w:r>
      <w:r w:rsidRPr="00AF04FC">
        <w:rPr>
          <w:rFonts w:ascii="Arial" w:hAnsi="Arial" w:cs="Arial"/>
          <w:sz w:val="20"/>
        </w:rPr>
        <w:t>կոնսորցիումով</w:t>
      </w:r>
      <w:r w:rsidRPr="00AF04FC">
        <w:rPr>
          <w:rFonts w:ascii="Arial LatArm" w:hAnsi="Arial LatArm" w:cs="Times Armenian"/>
          <w:sz w:val="20"/>
          <w:lang w:val="af-ZA"/>
        </w:rPr>
        <w:t xml:space="preserve">) </w:t>
      </w:r>
      <w:r w:rsidRPr="00AF04FC">
        <w:rPr>
          <w:rFonts w:ascii="Arial" w:hAnsi="Arial" w:cs="Arial"/>
          <w:sz w:val="20"/>
        </w:rPr>
        <w:t>գնումներիգործընթացին</w:t>
      </w:r>
      <w:r w:rsidRPr="00AF04FC">
        <w:rPr>
          <w:rFonts w:ascii="Arial" w:hAnsi="Arial" w:cs="Arial"/>
          <w:sz w:val="20"/>
          <w:szCs w:val="20"/>
        </w:rPr>
        <w:t>մասնակցությանդեպքերի</w:t>
      </w:r>
      <w:r w:rsidRPr="00AF04FC">
        <w:rPr>
          <w:rFonts w:ascii="Arial LatArm" w:hAnsi="Arial LatArm" w:cs="Sylfaen"/>
          <w:sz w:val="20"/>
          <w:szCs w:val="20"/>
          <w:lang w:val="es-ES"/>
        </w:rPr>
        <w:t>:</w:t>
      </w:r>
    </w:p>
    <w:p w:rsidR="00D5674E" w:rsidRPr="00AF04FC" w:rsidRDefault="009F18D0" w:rsidP="00EF3662">
      <w:pPr>
        <w:pStyle w:val="NormalWeb"/>
        <w:spacing w:before="0" w:beforeAutospacing="0" w:after="0" w:afterAutospacing="0"/>
        <w:ind w:firstLine="708"/>
        <w:jc w:val="both"/>
        <w:rPr>
          <w:rFonts w:ascii="Arial LatArm" w:hAnsi="Arial LatArm"/>
          <w:sz w:val="20"/>
          <w:szCs w:val="20"/>
          <w:lang w:val="hy-AM"/>
        </w:rPr>
      </w:pPr>
      <w:r w:rsidRPr="00AF04FC">
        <w:rPr>
          <w:rFonts w:ascii="Arial" w:hAnsi="Arial" w:cs="Arial"/>
          <w:sz w:val="20"/>
          <w:szCs w:val="20"/>
        </w:rPr>
        <w:t>Կարգի</w:t>
      </w:r>
      <w:r w:rsidRPr="00AF04FC">
        <w:rPr>
          <w:rFonts w:ascii="Arial LatArm" w:hAnsi="Arial LatArm"/>
          <w:sz w:val="20"/>
          <w:szCs w:val="20"/>
          <w:lang w:val="es-ES"/>
        </w:rPr>
        <w:t xml:space="preserve"> 119-</w:t>
      </w:r>
      <w:r w:rsidRPr="00AF04FC">
        <w:rPr>
          <w:rFonts w:ascii="Arial" w:hAnsi="Arial" w:cs="Arial"/>
          <w:sz w:val="20"/>
          <w:szCs w:val="20"/>
        </w:rPr>
        <w:t>րդ</w:t>
      </w:r>
      <w:r w:rsidR="00EB487B" w:rsidRPr="00AF04FC">
        <w:rPr>
          <w:rFonts w:ascii="Arial" w:hAnsi="Arial" w:cs="Arial"/>
          <w:sz w:val="20"/>
          <w:szCs w:val="20"/>
        </w:rPr>
        <w:t>կետի</w:t>
      </w:r>
      <w:r w:rsidR="00D5674E" w:rsidRPr="00AF04FC">
        <w:rPr>
          <w:rFonts w:ascii="Arial" w:hAnsi="Arial" w:cs="Arial"/>
          <w:sz w:val="20"/>
          <w:szCs w:val="20"/>
          <w:lang w:val="hy-AM"/>
        </w:rPr>
        <w:t>իմաստով</w:t>
      </w:r>
      <w:r w:rsidR="00D5674E" w:rsidRPr="00AF04FC">
        <w:rPr>
          <w:rFonts w:ascii="Arial LatArm" w:hAnsi="Arial LatArm"/>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LatArm" w:hAnsi="Arial LatArm"/>
          <w:sz w:val="20"/>
          <w:szCs w:val="20"/>
          <w:lang w:val="hy-AM"/>
        </w:rPr>
        <w:t>1</w:t>
      </w:r>
      <w:r w:rsidRPr="00AF04FC">
        <w:rPr>
          <w:rFonts w:ascii="Arial LatArm" w:hAnsi="Arial LatArm"/>
          <w:color w:val="000000"/>
          <w:sz w:val="20"/>
          <w:szCs w:val="20"/>
          <w:lang w:val="hy-AM"/>
        </w:rPr>
        <w:t xml:space="preserve">) </w:t>
      </w:r>
      <w:r w:rsidRPr="00AF04FC">
        <w:rPr>
          <w:rFonts w:ascii="Arial" w:hAnsi="Arial" w:cs="Arial"/>
          <w:sz w:val="20"/>
          <w:szCs w:val="20"/>
          <w:lang w:val="hy-AM"/>
        </w:rPr>
        <w:t>ֆիզիկական</w:t>
      </w:r>
      <w:r w:rsidRPr="00AF04FC">
        <w:rPr>
          <w:rFonts w:ascii="Arial" w:hAnsi="Arial" w:cs="Arial"/>
          <w:color w:val="000000"/>
          <w:sz w:val="20"/>
          <w:szCs w:val="20"/>
          <w:lang w:val="hy-AM"/>
        </w:rPr>
        <w:t>անձինքհամարվումենփոխկապակցված</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եթենրանքմիևնույնընտանիքիանդամեն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կամվարումենընդհանուրտնտեսություն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կամհամատեղձեռնարկատիրականգործունեություն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կամգործելենհամաձայնեցված</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ելնելովընդհանուրտնտեսականշահերից</w:t>
      </w:r>
      <w:r w:rsidRPr="00AF04FC">
        <w:rPr>
          <w:rFonts w:ascii="Arial LatArm" w:hAnsi="Arial LatArm"/>
          <w:color w:val="000000"/>
          <w:sz w:val="20"/>
          <w:szCs w:val="20"/>
          <w:lang w:val="hy-AM"/>
        </w:rPr>
        <w:t xml:space="preserve">, </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2) </w:t>
      </w:r>
      <w:r w:rsidRPr="00AF04FC">
        <w:rPr>
          <w:rFonts w:ascii="Arial" w:hAnsi="Arial" w:cs="Arial"/>
          <w:color w:val="000000"/>
          <w:sz w:val="20"/>
          <w:szCs w:val="20"/>
          <w:lang w:val="hy-AM"/>
        </w:rPr>
        <w:t>ֆիզիկականևիրավաբանականանձինքհամարվումենփոխկապակցված</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եթենրանքգործելենհամաձայնեցված՝ելնելովընդհանուրտնտեսականշահերից</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կամեթետվյալֆիզիկականանձըկամնրաընտանիքիանդամըհանդիսանումէ՝</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w:hAnsi="Arial" w:cs="Arial"/>
          <w:color w:val="000000"/>
          <w:sz w:val="20"/>
          <w:szCs w:val="20"/>
          <w:lang w:val="hy-AM"/>
        </w:rPr>
        <w:t>ա</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տվյալիրավաբանականանձիբաժնետոմսերիտաստոկոսիցավելինտնօրինողմասնակից</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w:hAnsi="Arial" w:cs="Arial"/>
          <w:color w:val="000000"/>
          <w:sz w:val="20"/>
          <w:szCs w:val="20"/>
          <w:lang w:val="hy-AM"/>
        </w:rPr>
        <w:t>բ</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ՀայաստանիՀանրապետությանօրենսդրությամբչարգելվածայլձևովիրավաբանականանձիորոշումներըկանխորոշելուհնարավորությունունեցողանձ</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w:hAnsi="Arial" w:cs="Arial"/>
          <w:color w:val="000000"/>
          <w:sz w:val="20"/>
          <w:szCs w:val="20"/>
          <w:lang w:val="hy-AM"/>
        </w:rPr>
        <w:t>գ</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տվյալիրավաբանականանձիխորհրդինախագահ</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խորհրդինախագահիտեղակալ</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խորհրդիանդամ</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գործադիրտնօրեն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նրատեղակալ</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գործադիրմարմնիգործառույթներիրականացնողկոլեգիալմարմնինախագահ</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անդամ</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w:hAnsi="Arial" w:cs="Arial"/>
          <w:color w:val="000000"/>
          <w:sz w:val="20"/>
          <w:szCs w:val="20"/>
          <w:lang w:val="hy-AM"/>
        </w:rPr>
        <w:t>դ</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իրավաբանականանձիայնպիսիաշխատակից</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որնաշխատումէգործադիրտնօրենիանմիջականղեկավարությաններքոկամիրավաբանականանձիկառավարմանմարմիններիկողմիցորոշումներիկայացմանհարցումորևէէականազդեցությունունի</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LatArm" w:hAnsi="Arial LatArm"/>
          <w:sz w:val="20"/>
          <w:szCs w:val="20"/>
          <w:lang w:val="hy-AM"/>
        </w:rPr>
        <w:t xml:space="preserve">3) </w:t>
      </w:r>
      <w:r w:rsidRPr="00AF04FC">
        <w:rPr>
          <w:rFonts w:ascii="Arial" w:hAnsi="Arial" w:cs="Arial"/>
          <w:sz w:val="20"/>
          <w:szCs w:val="20"/>
          <w:lang w:val="hy-AM"/>
        </w:rPr>
        <w:t>ֆիզիկականանձիկարգավիճակչունեցողմասնակիցները</w:t>
      </w:r>
      <w:r w:rsidRPr="00AF04FC">
        <w:rPr>
          <w:rFonts w:ascii="Arial" w:hAnsi="Arial" w:cs="Arial"/>
          <w:color w:val="000000"/>
          <w:sz w:val="20"/>
          <w:szCs w:val="20"/>
          <w:lang w:val="hy-AM"/>
        </w:rPr>
        <w:t>համարվումենփոխկապակցված</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եթե</w:t>
      </w:r>
      <w:r w:rsidRPr="00AF04FC">
        <w:rPr>
          <w:rFonts w:ascii="Arial LatArm" w:hAnsi="Arial LatArm"/>
          <w:color w:val="000000"/>
          <w:sz w:val="20"/>
          <w:szCs w:val="20"/>
          <w:lang w:val="hy-AM"/>
        </w:rPr>
        <w:t xml:space="preserve">` </w:t>
      </w:r>
    </w:p>
    <w:p w:rsidR="00D5674E" w:rsidRPr="00AF04FC" w:rsidRDefault="00D5674E" w:rsidP="00EF3662">
      <w:pPr>
        <w:pStyle w:val="NormalWeb"/>
        <w:spacing w:before="0" w:beforeAutospacing="0" w:after="0" w:afterAutospacing="0"/>
        <w:ind w:firstLine="269"/>
        <w:jc w:val="both"/>
        <w:rPr>
          <w:rFonts w:ascii="Arial LatArm" w:hAnsi="Arial LatArm"/>
          <w:color w:val="000000"/>
          <w:sz w:val="20"/>
          <w:szCs w:val="20"/>
          <w:lang w:val="hy-AM"/>
        </w:rPr>
      </w:pPr>
      <w:r w:rsidRPr="00AF04FC">
        <w:rPr>
          <w:rFonts w:ascii="Arial LatArm" w:hAnsi="Arial LatArm"/>
          <w:color w:val="000000"/>
          <w:sz w:val="20"/>
          <w:szCs w:val="20"/>
          <w:lang w:val="hy-AM"/>
        </w:rPr>
        <w:tab/>
      </w:r>
      <w:r w:rsidRPr="00AF04FC">
        <w:rPr>
          <w:rFonts w:ascii="Arial" w:hAnsi="Arial" w:cs="Arial"/>
          <w:color w:val="000000"/>
          <w:sz w:val="20"/>
          <w:szCs w:val="20"/>
          <w:lang w:val="hy-AM"/>
        </w:rPr>
        <w:t>ա</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տվյալանձըքվեարկելուիրավունքովտիրապետումէմյուսի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ձայնիիրավունքտվողբաժնետոմսերի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բաժնեմասերի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փայերի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այսուհետ</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բաժնետոմս</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տասևավելիտոկոսին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կամիրմասնակցությանուժովկամտվյալանձանցմիջևկնքվածպայմանագրինհամապատասխանհնարավորությունունիկանխորոշելմյուսիորոշումները</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269"/>
        <w:jc w:val="both"/>
        <w:rPr>
          <w:rFonts w:ascii="Arial LatArm" w:hAnsi="Arial LatArm"/>
          <w:color w:val="000000"/>
          <w:sz w:val="20"/>
          <w:szCs w:val="20"/>
          <w:lang w:val="hy-AM"/>
        </w:rPr>
      </w:pPr>
      <w:r w:rsidRPr="00AF04FC">
        <w:rPr>
          <w:rFonts w:ascii="Arial LatArm" w:hAnsi="Arial LatArm"/>
          <w:color w:val="000000"/>
          <w:sz w:val="20"/>
          <w:szCs w:val="20"/>
          <w:lang w:val="hy-AM"/>
        </w:rPr>
        <w:tab/>
      </w:r>
      <w:r w:rsidRPr="00AF04FC">
        <w:rPr>
          <w:rFonts w:ascii="Arial" w:hAnsi="Arial" w:cs="Arial"/>
          <w:color w:val="000000"/>
          <w:sz w:val="20"/>
          <w:szCs w:val="20"/>
          <w:lang w:val="hy-AM"/>
        </w:rPr>
        <w:t>բ</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րանցիցմեկիձայնիիրավունքտվողբաժնետոմսերիտաստոկոսիցավելիինտիրապետողկամօրենքովչարգելվածայլձևովնրաորոշումներըկանխորոշելուհնարավորությունունեցողմասնակից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բաժնետերը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և</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մասնակիցները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բաժնետերերը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կամնրանցընտանիքիանդամները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եթեմասնակիցըֆիզիկականանձէ</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իրավունքունենուղղակիկամանուղղակիկերպովտիրապետել</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այդթվում</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առուվաճառքի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հավատարմագրայինկառավարման</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համատեղգործունեությանպայմանագրերի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հանձնարարականիկամայլգործարքներիհիմանվրա</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մյուսի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ձայնիիրավունքտվողբաժնետոմսերիտաստոկոսիցավելիինկամունենՀայաստանիՀանրապետությանօրենսդրությամբչարգելվածայլձևովվերջինիսորոշումներըկանխորոշելուհնարավորություն</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sz w:val="20"/>
          <w:szCs w:val="20"/>
          <w:lang w:val="hy-AM"/>
        </w:rPr>
      </w:pPr>
      <w:r w:rsidRPr="00AF04FC">
        <w:rPr>
          <w:rFonts w:ascii="Arial" w:hAnsi="Arial" w:cs="Arial"/>
          <w:color w:val="000000"/>
          <w:sz w:val="20"/>
          <w:szCs w:val="20"/>
          <w:lang w:val="hy-AM"/>
        </w:rPr>
        <w:t>գ</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նրանցիցմեկիորևէկառավարմանմարմնիկամնմանպարտականություններկատարողայլանձանց</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ինչպեսնաևնրանցընտանիքիանդամներիցորևէմեկըմիաժամանակհանդիսանումէմյուսանձիորևէկառավարմանմարմնիանդամկամնմանպարտականություններկատարողայլանձ</w:t>
      </w:r>
      <w:r w:rsidRPr="00AF04FC">
        <w:rPr>
          <w:rFonts w:ascii="Arial LatArm" w:hAnsi="Arial LatArm"/>
          <w:color w:val="000000"/>
          <w:sz w:val="20"/>
          <w:szCs w:val="20"/>
          <w:lang w:val="hy-AM"/>
        </w:rPr>
        <w:t>.</w:t>
      </w:r>
    </w:p>
    <w:p w:rsidR="00D5674E" w:rsidRPr="00AF04FC" w:rsidRDefault="00D5674E" w:rsidP="00EF3662">
      <w:pPr>
        <w:pStyle w:val="NormalWeb"/>
        <w:spacing w:before="0" w:beforeAutospacing="0" w:after="0" w:afterAutospacing="0"/>
        <w:ind w:firstLine="708"/>
        <w:jc w:val="both"/>
        <w:rPr>
          <w:rFonts w:ascii="Arial LatArm" w:hAnsi="Arial LatArm"/>
          <w:color w:val="000000"/>
          <w:sz w:val="20"/>
          <w:szCs w:val="20"/>
          <w:lang w:val="hy-AM"/>
        </w:rPr>
      </w:pPr>
      <w:r w:rsidRPr="00AF04FC">
        <w:rPr>
          <w:rFonts w:ascii="Arial" w:hAnsi="Arial" w:cs="Arial"/>
          <w:color w:val="000000"/>
          <w:sz w:val="20"/>
          <w:szCs w:val="20"/>
          <w:lang w:val="hy-AM"/>
        </w:rPr>
        <w:t>դ</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նրանքգործելկամգործումենհամաձայնեցված՝ելնելովընդհանուրտնտեսականշահերից</w:t>
      </w:r>
      <w:r w:rsidRPr="00AF04FC">
        <w:rPr>
          <w:rFonts w:ascii="Arial LatArm" w:hAnsi="Arial LatArm"/>
          <w:color w:val="000000"/>
          <w:sz w:val="20"/>
          <w:szCs w:val="20"/>
          <w:lang w:val="hy-AM"/>
        </w:rPr>
        <w:t>.</w:t>
      </w:r>
    </w:p>
    <w:p w:rsidR="00D5674E" w:rsidRPr="00AF04FC" w:rsidRDefault="00D5674E" w:rsidP="00EF3662">
      <w:pPr>
        <w:ind w:firstLine="284"/>
        <w:jc w:val="both"/>
        <w:rPr>
          <w:rFonts w:ascii="Arial LatArm" w:hAnsi="Arial LatArm"/>
          <w:color w:val="000000"/>
          <w:sz w:val="20"/>
          <w:szCs w:val="20"/>
          <w:lang w:val="hy-AM"/>
        </w:rPr>
      </w:pPr>
      <w:r w:rsidRPr="00AF04FC">
        <w:rPr>
          <w:rFonts w:ascii="Arial" w:hAnsi="Arial" w:cs="Arial"/>
          <w:color w:val="000000"/>
          <w:sz w:val="20"/>
          <w:szCs w:val="20"/>
          <w:lang w:val="hy-AM"/>
        </w:rPr>
        <w:t>Սույնկետիիմաստովընտանիքիանդամենհամարվումհայրը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մայրը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ամուսինը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ամուսնուծնողները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տատը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պապը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քույրը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եղբայրը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երեխաները</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քրոջկամեղբորամուսիննուերեխաները</w:t>
      </w:r>
      <w:r w:rsidRPr="00AF04FC">
        <w:rPr>
          <w:rFonts w:ascii="Arial LatArm" w:hAnsi="Arial LatArm"/>
          <w:color w:val="000000"/>
          <w:sz w:val="20"/>
          <w:szCs w:val="20"/>
          <w:lang w:val="hy-AM"/>
        </w:rPr>
        <w:t>:</w:t>
      </w:r>
    </w:p>
    <w:p w:rsidR="003E093F" w:rsidRPr="00AF04FC" w:rsidRDefault="00096865" w:rsidP="003E093F">
      <w:pPr>
        <w:ind w:firstLine="567"/>
        <w:jc w:val="both"/>
        <w:rPr>
          <w:rFonts w:ascii="Arial LatArm" w:hAnsi="Arial LatArm" w:cs="Arial"/>
          <w:sz w:val="20"/>
          <w:lang w:val="hy-AM"/>
        </w:rPr>
      </w:pPr>
      <w:r w:rsidRPr="00AF04FC">
        <w:rPr>
          <w:rFonts w:ascii="Arial LatArm" w:hAnsi="Arial LatArm" w:cs="Arial Armenian"/>
          <w:sz w:val="20"/>
          <w:lang w:val="hy-AM"/>
        </w:rPr>
        <w:t>2.</w:t>
      </w:r>
      <w:r w:rsidR="007968A3" w:rsidRPr="00AF04FC">
        <w:rPr>
          <w:rFonts w:ascii="Arial LatArm" w:hAnsi="Arial LatArm" w:cs="Arial Armenian"/>
          <w:sz w:val="20"/>
          <w:lang w:val="hy-AM"/>
        </w:rPr>
        <w:t>4</w:t>
      </w:r>
      <w:r w:rsidRPr="00AF04FC">
        <w:rPr>
          <w:rFonts w:ascii="Arial" w:hAnsi="Arial" w:cs="Arial"/>
          <w:sz w:val="20"/>
          <w:lang w:val="hy-AM"/>
        </w:rPr>
        <w:t>Մասնակիցը</w:t>
      </w:r>
      <w:r w:rsidR="003A7A32" w:rsidRPr="00AF04FC">
        <w:rPr>
          <w:rFonts w:ascii="Arial" w:hAnsi="Arial" w:cs="Arial"/>
          <w:sz w:val="20"/>
          <w:lang w:val="hy-AM"/>
        </w:rPr>
        <w:t>ընտրվածմասնակիցճանաչվելուդեպքում</w:t>
      </w:r>
      <w:r w:rsidR="003A7A32" w:rsidRPr="00AF04FC">
        <w:rPr>
          <w:rFonts w:ascii="Arial LatArm" w:hAnsi="Arial LatArm" w:cs="Arial"/>
          <w:sz w:val="20"/>
          <w:lang w:val="hy-AM"/>
        </w:rPr>
        <w:t xml:space="preserve">, </w:t>
      </w:r>
      <w:r w:rsidR="003A7A32" w:rsidRPr="00AF04FC">
        <w:rPr>
          <w:rFonts w:ascii="Arial" w:hAnsi="Arial" w:cs="Arial"/>
          <w:sz w:val="20"/>
          <w:lang w:val="hy-AM"/>
        </w:rPr>
        <w:t>Օրենքի</w:t>
      </w:r>
      <w:r w:rsidR="003A7A32" w:rsidRPr="00AF04FC">
        <w:rPr>
          <w:rFonts w:ascii="Arial LatArm" w:hAnsi="Arial LatArm" w:cs="Arial"/>
          <w:sz w:val="20"/>
          <w:lang w:val="hy-AM"/>
        </w:rPr>
        <w:t xml:space="preserve"> 35-</w:t>
      </w:r>
      <w:r w:rsidR="003A7A32" w:rsidRPr="00AF04FC">
        <w:rPr>
          <w:rFonts w:ascii="Arial" w:hAnsi="Arial" w:cs="Arial"/>
          <w:sz w:val="20"/>
          <w:lang w:val="hy-AM"/>
        </w:rPr>
        <w:t>րդհոդվածովսահմանվածժամկետումևկարգովներկայացնումէորակավորմանապահովում՝իրներկայացրածգնայինառաջարկիչափով</w:t>
      </w:r>
      <w:r w:rsidR="003A7A32" w:rsidRPr="00AF04FC">
        <w:rPr>
          <w:rFonts w:ascii="Arial LatArm" w:hAnsi="Arial LatArm" w:cs="Arial"/>
          <w:sz w:val="20"/>
          <w:lang w:val="hy-AM"/>
        </w:rPr>
        <w:t xml:space="preserve">: </w:t>
      </w:r>
    </w:p>
    <w:p w:rsidR="000A6B75" w:rsidRPr="00AF04FC" w:rsidRDefault="000A6B75" w:rsidP="00EF3662">
      <w:pPr>
        <w:pStyle w:val="norm"/>
        <w:spacing w:line="240" w:lineRule="auto"/>
        <w:ind w:firstLine="540"/>
        <w:rPr>
          <w:rFonts w:ascii="Arial LatArm" w:hAnsi="Arial LatArm" w:cs="Sylfaen"/>
          <w:sz w:val="20"/>
          <w:szCs w:val="24"/>
          <w:lang w:val="af-ZA" w:eastAsia="en-US"/>
        </w:rPr>
      </w:pPr>
      <w:r w:rsidRPr="00AF04FC">
        <w:rPr>
          <w:rFonts w:ascii="Arial LatArm" w:hAnsi="Arial LatArm" w:cs="Sylfaen"/>
          <w:sz w:val="20"/>
          <w:szCs w:val="24"/>
          <w:lang w:val="hy-AM" w:eastAsia="en-US"/>
        </w:rPr>
        <w:lastRenderedPageBreak/>
        <w:t>2.</w:t>
      </w:r>
      <w:r w:rsidR="006265F4" w:rsidRPr="00AF04FC">
        <w:rPr>
          <w:rFonts w:ascii="Arial LatArm" w:hAnsi="Arial LatArm" w:cs="Sylfaen"/>
          <w:sz w:val="20"/>
          <w:szCs w:val="24"/>
          <w:lang w:val="hy-AM" w:eastAsia="en-US"/>
        </w:rPr>
        <w:t xml:space="preserve">5 </w:t>
      </w:r>
      <w:r w:rsidRPr="00AF04FC">
        <w:rPr>
          <w:rFonts w:ascii="Arial" w:hAnsi="Arial" w:cs="Arial"/>
          <w:sz w:val="20"/>
          <w:szCs w:val="24"/>
          <w:lang w:val="hy-AM" w:eastAsia="en-US"/>
        </w:rPr>
        <w:t>Սույնընթացակարգիշրջանակումկնքվելիքպայմանագիրըկարող</w:t>
      </w:r>
      <w:r w:rsidRPr="00AF04FC">
        <w:rPr>
          <w:rFonts w:ascii="Arial" w:hAnsi="Arial" w:cs="Arial"/>
          <w:sz w:val="20"/>
          <w:szCs w:val="24"/>
          <w:lang w:val="af-ZA" w:eastAsia="en-US"/>
        </w:rPr>
        <w:t>է</w:t>
      </w:r>
      <w:r w:rsidRPr="00AF04FC">
        <w:rPr>
          <w:rFonts w:ascii="Arial" w:hAnsi="Arial" w:cs="Arial"/>
          <w:sz w:val="20"/>
          <w:szCs w:val="24"/>
          <w:lang w:val="hy-AM" w:eastAsia="en-US"/>
        </w:rPr>
        <w:t>իրականացվելգործակալությանպայմանագիրկնքելումիջոցով։</w:t>
      </w:r>
      <w:r w:rsidRPr="00724A9E">
        <w:rPr>
          <w:rFonts w:ascii="Arial" w:hAnsi="Arial" w:cs="Arial"/>
          <w:sz w:val="20"/>
          <w:szCs w:val="24"/>
          <w:lang w:val="hy-AM" w:eastAsia="en-US"/>
        </w:rPr>
        <w:t>Գործակալությանպայմանագրիկողմչիկարողհանդիսանալսույնընթացակարգին</w:t>
      </w:r>
      <w:r w:rsidR="003A7A32" w:rsidRPr="00AF04FC">
        <w:rPr>
          <w:rFonts w:ascii="Arial LatArm" w:hAnsi="Arial LatArm" w:cs="Sylfaen"/>
          <w:sz w:val="20"/>
          <w:lang w:val="af-ZA"/>
        </w:rPr>
        <w:t>(</w:t>
      </w:r>
      <w:r w:rsidR="003A7A32" w:rsidRPr="00724A9E">
        <w:rPr>
          <w:rFonts w:ascii="Arial" w:hAnsi="Arial" w:cs="Arial"/>
          <w:sz w:val="20"/>
          <w:lang w:val="hy-AM"/>
        </w:rPr>
        <w:t>միևնույնչափաբաժնին</w:t>
      </w:r>
      <w:r w:rsidR="003A7A32" w:rsidRPr="00AF04FC">
        <w:rPr>
          <w:rFonts w:ascii="Arial LatArm" w:hAnsi="Arial LatArm" w:cs="Sylfaen"/>
          <w:sz w:val="20"/>
          <w:lang w:val="af-ZA"/>
        </w:rPr>
        <w:t xml:space="preserve">) </w:t>
      </w:r>
      <w:r w:rsidRPr="00724A9E">
        <w:rPr>
          <w:rFonts w:ascii="Arial" w:hAnsi="Arial" w:cs="Arial"/>
          <w:sz w:val="20"/>
          <w:szCs w:val="24"/>
          <w:lang w:val="hy-AM" w:eastAsia="en-US"/>
        </w:rPr>
        <w:t>մասնակցելունպատակովհայտներկայացրածմասնակիցը</w:t>
      </w:r>
      <w:r w:rsidRPr="00AF04FC">
        <w:rPr>
          <w:rFonts w:ascii="Arial LatArm" w:hAnsi="Arial LatArm" w:cs="Sylfaen"/>
          <w:sz w:val="20"/>
          <w:szCs w:val="24"/>
          <w:lang w:val="af-ZA" w:eastAsia="en-US"/>
        </w:rPr>
        <w:t xml:space="preserve">: </w:t>
      </w:r>
    </w:p>
    <w:p w:rsidR="000A6B75" w:rsidRPr="00AF04FC" w:rsidRDefault="000A6B75" w:rsidP="00EF3662">
      <w:pPr>
        <w:pStyle w:val="BodyTextIndent2"/>
        <w:spacing w:line="240" w:lineRule="auto"/>
        <w:rPr>
          <w:rFonts w:ascii="Arial LatArm" w:hAnsi="Arial LatArm" w:cs="Sylfaen"/>
          <w:szCs w:val="24"/>
        </w:rPr>
      </w:pPr>
      <w:r w:rsidRPr="00AF04FC">
        <w:rPr>
          <w:rFonts w:ascii="Arial LatArm" w:hAnsi="Arial LatArm" w:cs="Sylfaen"/>
          <w:szCs w:val="24"/>
        </w:rPr>
        <w:t xml:space="preserve"> 2</w:t>
      </w:r>
      <w:r w:rsidRPr="00AF04FC">
        <w:rPr>
          <w:rFonts w:ascii="Arial LatArm" w:hAnsi="Arial LatArm" w:cs="Sylfaen"/>
          <w:szCs w:val="24"/>
          <w:lang w:val="hy-AM"/>
        </w:rPr>
        <w:t>.</w:t>
      </w:r>
      <w:r w:rsidR="006265F4" w:rsidRPr="00AF04FC">
        <w:rPr>
          <w:rFonts w:ascii="Arial LatArm" w:hAnsi="Arial LatArm" w:cs="Sylfaen"/>
          <w:szCs w:val="24"/>
        </w:rPr>
        <w:t xml:space="preserve">6 </w:t>
      </w:r>
      <w:r w:rsidRPr="00724A9E">
        <w:rPr>
          <w:rFonts w:ascii="Arial" w:hAnsi="Arial" w:cs="Arial"/>
          <w:szCs w:val="24"/>
          <w:lang w:val="hy-AM"/>
        </w:rPr>
        <w:t>Մասնակիցներըկարողենսույնընթացակարգինմասնակցելհամատեղգործունեությանկարգով</w:t>
      </w:r>
      <w:r w:rsidRPr="00AF04FC">
        <w:rPr>
          <w:rFonts w:ascii="Arial LatArm" w:hAnsi="Arial LatArm" w:cs="Sylfaen"/>
          <w:szCs w:val="24"/>
        </w:rPr>
        <w:t xml:space="preserve"> (</w:t>
      </w:r>
      <w:r w:rsidRPr="00724A9E">
        <w:rPr>
          <w:rFonts w:ascii="Arial" w:hAnsi="Arial" w:cs="Arial"/>
          <w:szCs w:val="24"/>
          <w:lang w:val="hy-AM"/>
        </w:rPr>
        <w:t>կոնսորցիումով</w:t>
      </w:r>
      <w:r w:rsidRPr="00AF04FC">
        <w:rPr>
          <w:rFonts w:ascii="Arial LatArm" w:hAnsi="Arial LatArm" w:cs="Sylfaen"/>
          <w:szCs w:val="24"/>
        </w:rPr>
        <w:t>)</w:t>
      </w:r>
      <w:r w:rsidRPr="00724A9E">
        <w:rPr>
          <w:rFonts w:ascii="Arial" w:hAnsi="Arial" w:cs="Arial"/>
          <w:szCs w:val="24"/>
          <w:lang w:val="hy-AM"/>
        </w:rPr>
        <w:t>։Նմանդեպքում</w:t>
      </w:r>
      <w:r w:rsidRPr="00AF04FC">
        <w:rPr>
          <w:rFonts w:ascii="Arial LatArm" w:hAnsi="Arial LatArm" w:cs="Sylfaen"/>
          <w:szCs w:val="24"/>
        </w:rPr>
        <w:t>`</w:t>
      </w:r>
    </w:p>
    <w:p w:rsidR="000A6B75" w:rsidRPr="00AF04FC" w:rsidRDefault="006265F4" w:rsidP="00EF3662">
      <w:pPr>
        <w:pStyle w:val="BodyTextIndent2"/>
        <w:spacing w:line="240" w:lineRule="auto"/>
        <w:rPr>
          <w:rFonts w:ascii="Arial LatArm" w:hAnsi="Arial LatArm" w:cs="Sylfaen"/>
          <w:szCs w:val="24"/>
        </w:rPr>
      </w:pPr>
      <w:r w:rsidRPr="00AF04FC">
        <w:rPr>
          <w:rFonts w:ascii="Arial LatArm" w:hAnsi="Arial LatArm" w:cs="Sylfaen"/>
          <w:szCs w:val="24"/>
        </w:rPr>
        <w:t>1</w:t>
      </w:r>
      <w:r w:rsidR="000A6B75" w:rsidRPr="00AF04FC">
        <w:rPr>
          <w:rFonts w:ascii="Arial LatArm" w:hAnsi="Arial LatArm" w:cs="Sylfaen"/>
          <w:szCs w:val="24"/>
        </w:rPr>
        <w:t xml:space="preserve">) </w:t>
      </w:r>
      <w:r w:rsidR="000A6B75" w:rsidRPr="00724A9E">
        <w:rPr>
          <w:rFonts w:ascii="Arial" w:hAnsi="Arial" w:cs="Arial"/>
          <w:szCs w:val="24"/>
          <w:lang w:val="hy-AM"/>
        </w:rPr>
        <w:t>համատեղգործունեությանպայմանագրիկողմերիցորևէմեկըչիկարողնույնընթացակարգին</w:t>
      </w:r>
      <w:r w:rsidR="003A7A32" w:rsidRPr="00AF04FC">
        <w:rPr>
          <w:rFonts w:ascii="Arial LatArm" w:hAnsi="Arial LatArm" w:cs="Sylfaen"/>
        </w:rPr>
        <w:t>(</w:t>
      </w:r>
      <w:r w:rsidR="003A7A32" w:rsidRPr="00724A9E">
        <w:rPr>
          <w:rFonts w:ascii="Arial" w:hAnsi="Arial" w:cs="Arial"/>
          <w:lang w:val="hy-AM"/>
        </w:rPr>
        <w:t>միևնույնչափաբաժնին</w:t>
      </w:r>
      <w:r w:rsidR="003A7A32" w:rsidRPr="00AF04FC">
        <w:rPr>
          <w:rFonts w:ascii="Arial LatArm" w:hAnsi="Arial LatArm" w:cs="Sylfaen"/>
        </w:rPr>
        <w:t xml:space="preserve">) </w:t>
      </w:r>
      <w:r w:rsidR="000A6B75" w:rsidRPr="00724A9E">
        <w:rPr>
          <w:rFonts w:ascii="Arial" w:hAnsi="Arial" w:cs="Arial"/>
          <w:szCs w:val="24"/>
          <w:lang w:val="hy-AM"/>
        </w:rPr>
        <w:t>ներկայացնելառանձինհայտ</w:t>
      </w:r>
      <w:r w:rsidR="000A6B75" w:rsidRPr="00AF04FC">
        <w:rPr>
          <w:rFonts w:ascii="Arial LatArm" w:hAnsi="Arial LatArm" w:cs="Sylfaen"/>
          <w:szCs w:val="24"/>
        </w:rPr>
        <w:t xml:space="preserve">: </w:t>
      </w:r>
      <w:r w:rsidR="000A6B75" w:rsidRPr="00724A9E">
        <w:rPr>
          <w:rFonts w:ascii="Arial" w:hAnsi="Arial" w:cs="Arial"/>
          <w:szCs w:val="24"/>
          <w:lang w:val="hy-AM"/>
        </w:rPr>
        <w:t>Սույնպարբերությանպահանջիչպահպանմանդեպքում</w:t>
      </w:r>
      <w:r w:rsidR="000A6B75" w:rsidRPr="00AF04FC">
        <w:rPr>
          <w:rFonts w:ascii="Arial LatArm" w:hAnsi="Arial LatArm" w:cs="Sylfaen"/>
          <w:szCs w:val="24"/>
        </w:rPr>
        <w:t xml:space="preserve">` </w:t>
      </w:r>
      <w:r w:rsidR="000A6B75" w:rsidRPr="00724A9E">
        <w:rPr>
          <w:rFonts w:ascii="Arial" w:hAnsi="Arial" w:cs="Arial"/>
          <w:szCs w:val="24"/>
          <w:lang w:val="hy-AM"/>
        </w:rPr>
        <w:t>հայտերիբացմաննիստումմերժվումենինչպեսհամատեղգործունեությանկարգով</w:t>
      </w:r>
      <w:r w:rsidR="000A6B75" w:rsidRPr="00AF04FC">
        <w:rPr>
          <w:rFonts w:ascii="Arial LatArm" w:hAnsi="Arial LatArm" w:cs="Sylfaen"/>
          <w:szCs w:val="24"/>
        </w:rPr>
        <w:t xml:space="preserve">, </w:t>
      </w:r>
      <w:r w:rsidR="000A6B75" w:rsidRPr="00724A9E">
        <w:rPr>
          <w:rFonts w:ascii="Arial" w:hAnsi="Arial" w:cs="Arial"/>
          <w:szCs w:val="24"/>
          <w:lang w:val="hy-AM"/>
        </w:rPr>
        <w:t>այնպեսէլառանձիններկայացվածհայտերը</w:t>
      </w:r>
      <w:r w:rsidR="000A6B75" w:rsidRPr="00AF04FC">
        <w:rPr>
          <w:rFonts w:ascii="Arial LatArm" w:hAnsi="Arial LatArm" w:cs="Sylfaen"/>
          <w:szCs w:val="24"/>
        </w:rPr>
        <w:t>.</w:t>
      </w:r>
    </w:p>
    <w:p w:rsidR="000A6B75" w:rsidRPr="00AF04FC" w:rsidRDefault="006265F4" w:rsidP="00EF3662">
      <w:pPr>
        <w:pStyle w:val="BodyTextIndent2"/>
        <w:spacing w:line="240" w:lineRule="auto"/>
        <w:ind w:firstLine="567"/>
        <w:rPr>
          <w:rFonts w:ascii="Arial LatArm" w:hAnsi="Arial LatArm" w:cs="Sylfaen"/>
          <w:szCs w:val="24"/>
          <w:lang w:val="hy-AM"/>
        </w:rPr>
      </w:pPr>
      <w:r w:rsidRPr="00AF04FC">
        <w:rPr>
          <w:rFonts w:ascii="Arial LatArm" w:hAnsi="Arial LatArm" w:cs="Sylfaen"/>
          <w:szCs w:val="24"/>
        </w:rPr>
        <w:t>2</w:t>
      </w:r>
      <w:r w:rsidR="000A6B75" w:rsidRPr="00AF04FC">
        <w:rPr>
          <w:rFonts w:ascii="Arial LatArm" w:hAnsi="Arial LatArm" w:cs="Sylfaen"/>
          <w:szCs w:val="24"/>
        </w:rPr>
        <w:t xml:space="preserve">) </w:t>
      </w:r>
      <w:r w:rsidR="000A6B75" w:rsidRPr="00AF04FC">
        <w:rPr>
          <w:rFonts w:ascii="Arial" w:hAnsi="Arial" w:cs="Arial"/>
          <w:szCs w:val="24"/>
        </w:rPr>
        <w:t>Մ</w:t>
      </w:r>
      <w:r w:rsidR="000A6B75" w:rsidRPr="00AF04FC">
        <w:rPr>
          <w:rFonts w:ascii="Arial" w:hAnsi="Arial" w:cs="Arial"/>
          <w:szCs w:val="24"/>
          <w:lang w:val="ru-RU"/>
        </w:rPr>
        <w:t>ասնակիցներըկրումենհամատեղևհամապարտպատասխանատվություն</w:t>
      </w:r>
      <w:r w:rsidR="000A6B75" w:rsidRPr="00AF04FC">
        <w:rPr>
          <w:rFonts w:ascii="Arial LatArm" w:hAnsi="Arial LatArm" w:cs="Sylfaen"/>
          <w:szCs w:val="24"/>
        </w:rPr>
        <w:t>:</w:t>
      </w:r>
      <w:r w:rsidR="000A6B75" w:rsidRPr="00AF04FC">
        <w:rPr>
          <w:rFonts w:ascii="Arial" w:hAnsi="Arial" w:cs="Arial"/>
          <w:szCs w:val="24"/>
        </w:rPr>
        <w:t>Ընդորում</w:t>
      </w:r>
      <w:r w:rsidR="000A6B75" w:rsidRPr="00AF04FC">
        <w:rPr>
          <w:rFonts w:ascii="Arial LatArm" w:hAnsi="Arial LatArm" w:cs="Sylfaen"/>
          <w:szCs w:val="24"/>
        </w:rPr>
        <w:t>,</w:t>
      </w:r>
      <w:r w:rsidR="000A6B75" w:rsidRPr="00AF04FC">
        <w:rPr>
          <w:rFonts w:ascii="Arial" w:hAnsi="Arial" w:cs="Arial"/>
          <w:szCs w:val="24"/>
          <w:lang w:val="ru-RU"/>
        </w:rPr>
        <w:t>կոնսորցիումիանդամիկոնսորցիումիցդուրսգալուդեպքումկոնսորցիումիհետ</w:t>
      </w:r>
      <w:r w:rsidR="00AE4008" w:rsidRPr="00AF04FC">
        <w:rPr>
          <w:rFonts w:ascii="Arial" w:hAnsi="Arial" w:cs="Arial"/>
          <w:szCs w:val="24"/>
          <w:lang w:val="en-US"/>
        </w:rPr>
        <w:t>պ</w:t>
      </w:r>
      <w:r w:rsidR="000A6B75" w:rsidRPr="00AF04FC">
        <w:rPr>
          <w:rFonts w:ascii="Arial" w:hAnsi="Arial" w:cs="Arial"/>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F04FC">
        <w:rPr>
          <w:rFonts w:ascii="Arial LatArm" w:hAnsi="Arial LatArm" w:cs="Sylfaen"/>
          <w:szCs w:val="24"/>
          <w:lang w:val="hy-AM"/>
        </w:rPr>
        <w:t>:</w:t>
      </w:r>
    </w:p>
    <w:p w:rsidR="00096865" w:rsidRPr="00AF04FC" w:rsidRDefault="00096865" w:rsidP="00EF3662">
      <w:pPr>
        <w:ind w:firstLine="567"/>
        <w:jc w:val="both"/>
        <w:rPr>
          <w:rFonts w:ascii="Arial LatArm" w:hAnsi="Arial LatArm"/>
          <w:b/>
          <w:sz w:val="20"/>
          <w:lang w:val="af-ZA"/>
        </w:rPr>
      </w:pPr>
    </w:p>
    <w:p w:rsidR="00B051BE" w:rsidRPr="00AF04FC" w:rsidRDefault="00B051BE" w:rsidP="00EF3662">
      <w:pPr>
        <w:ind w:firstLine="567"/>
        <w:jc w:val="both"/>
        <w:rPr>
          <w:rFonts w:ascii="Arial LatArm" w:hAnsi="Arial LatArm"/>
          <w:b/>
          <w:sz w:val="20"/>
          <w:lang w:val="af-ZA"/>
        </w:rPr>
      </w:pPr>
    </w:p>
    <w:p w:rsidR="00581DC3" w:rsidRPr="00AF04FC" w:rsidRDefault="00581DC3" w:rsidP="00EF3662">
      <w:pPr>
        <w:ind w:firstLine="567"/>
        <w:jc w:val="both"/>
        <w:rPr>
          <w:rFonts w:ascii="Arial LatArm" w:hAnsi="Arial LatArm"/>
          <w:b/>
          <w:sz w:val="20"/>
          <w:lang w:val="af-ZA"/>
        </w:rPr>
      </w:pPr>
    </w:p>
    <w:p w:rsidR="00581DC3" w:rsidRPr="00AF04FC" w:rsidRDefault="00581DC3" w:rsidP="00EF3662">
      <w:pPr>
        <w:ind w:firstLine="567"/>
        <w:jc w:val="both"/>
        <w:rPr>
          <w:rFonts w:ascii="Arial LatArm" w:hAnsi="Arial LatArm"/>
          <w:b/>
          <w:sz w:val="20"/>
          <w:lang w:val="af-ZA"/>
        </w:rPr>
      </w:pPr>
    </w:p>
    <w:p w:rsidR="00581DC3" w:rsidRPr="00AF04FC" w:rsidRDefault="00581DC3" w:rsidP="00EF3662">
      <w:pPr>
        <w:ind w:firstLine="567"/>
        <w:jc w:val="both"/>
        <w:rPr>
          <w:rFonts w:ascii="Arial LatArm" w:hAnsi="Arial LatArm"/>
          <w:b/>
          <w:sz w:val="20"/>
          <w:lang w:val="af-ZA"/>
        </w:rPr>
      </w:pPr>
    </w:p>
    <w:p w:rsidR="00096865" w:rsidRPr="00AF04FC" w:rsidRDefault="002B32D6" w:rsidP="00EF3662">
      <w:pPr>
        <w:jc w:val="center"/>
        <w:rPr>
          <w:rFonts w:ascii="Arial LatArm" w:hAnsi="Arial LatArm" w:cs="Arial"/>
          <w:b/>
          <w:sz w:val="20"/>
          <w:lang w:val="af-ZA"/>
        </w:rPr>
      </w:pPr>
      <w:r w:rsidRPr="00AF04FC">
        <w:rPr>
          <w:rFonts w:ascii="Arial LatArm" w:hAnsi="Arial LatArm"/>
          <w:b/>
          <w:sz w:val="20"/>
          <w:lang w:val="af-ZA"/>
        </w:rPr>
        <w:t xml:space="preserve">3.  </w:t>
      </w:r>
      <w:r w:rsidRPr="00AF04FC">
        <w:rPr>
          <w:rFonts w:ascii="Arial" w:hAnsi="Arial" w:cs="Arial"/>
          <w:b/>
          <w:sz w:val="20"/>
        </w:rPr>
        <w:t>ՀՐԱՎԵՐԻՊԱՐԶԱԲԱՆՈՒՄԸԵՎՀՐԱՎԵՐՈՒՄՓՈՓՈԽՈՒԹՅՈՒՆԿԱՏԱՐԵԼՈՒԿԱՐԳԸ</w:t>
      </w:r>
    </w:p>
    <w:p w:rsidR="00096865" w:rsidRPr="00AF04FC" w:rsidRDefault="00096865" w:rsidP="00EF3662">
      <w:pPr>
        <w:jc w:val="center"/>
        <w:rPr>
          <w:rFonts w:ascii="Arial LatArm" w:hAnsi="Arial LatArm"/>
          <w:b/>
          <w:sz w:val="20"/>
          <w:lang w:val="af-ZA"/>
        </w:rPr>
      </w:pPr>
    </w:p>
    <w:p w:rsidR="00096865" w:rsidRPr="00AF04FC" w:rsidRDefault="00096865" w:rsidP="00EF3662">
      <w:pPr>
        <w:ind w:firstLine="567"/>
        <w:jc w:val="both"/>
        <w:rPr>
          <w:rFonts w:ascii="Arial LatArm" w:hAnsi="Arial LatArm"/>
          <w:sz w:val="20"/>
          <w:lang w:val="af-ZA"/>
        </w:rPr>
      </w:pPr>
      <w:r w:rsidRPr="00AF04FC">
        <w:rPr>
          <w:rFonts w:ascii="Arial LatArm" w:hAnsi="Arial LatArm"/>
          <w:sz w:val="20"/>
          <w:lang w:val="af-ZA"/>
        </w:rPr>
        <w:t xml:space="preserve">3.1 </w:t>
      </w:r>
      <w:r w:rsidRPr="00AF04FC">
        <w:rPr>
          <w:rFonts w:ascii="Arial" w:hAnsi="Arial" w:cs="Arial"/>
          <w:sz w:val="20"/>
        </w:rPr>
        <w:t>Օրենքի</w:t>
      </w:r>
      <w:r w:rsidRPr="00AF04FC">
        <w:rPr>
          <w:rFonts w:ascii="Arial LatArm" w:hAnsi="Arial LatArm" w:cs="Arial"/>
          <w:sz w:val="20"/>
          <w:lang w:val="af-ZA"/>
        </w:rPr>
        <w:t xml:space="preserve"> 2</w:t>
      </w:r>
      <w:r w:rsidR="00525BD2" w:rsidRPr="00AF04FC">
        <w:rPr>
          <w:rFonts w:ascii="Arial LatArm" w:hAnsi="Arial LatArm" w:cs="Arial"/>
          <w:sz w:val="20"/>
          <w:lang w:val="af-ZA"/>
        </w:rPr>
        <w:t>9</w:t>
      </w:r>
      <w:r w:rsidRPr="00AF04FC">
        <w:rPr>
          <w:rFonts w:ascii="Arial LatArm" w:hAnsi="Arial LatArm" w:cs="Arial"/>
          <w:sz w:val="20"/>
          <w:lang w:val="af-ZA"/>
        </w:rPr>
        <w:t>-</w:t>
      </w:r>
      <w:r w:rsidRPr="00AF04FC">
        <w:rPr>
          <w:rFonts w:ascii="Arial" w:hAnsi="Arial" w:cs="Arial"/>
          <w:sz w:val="20"/>
        </w:rPr>
        <w:t>րդհոդվածիհամաձայն</w:t>
      </w:r>
      <w:r w:rsidRPr="00AF04FC">
        <w:rPr>
          <w:rFonts w:ascii="Arial LatArm" w:hAnsi="Arial LatArm" w:cs="Arial"/>
          <w:sz w:val="20"/>
          <w:lang w:val="af-ZA"/>
        </w:rPr>
        <w:t xml:space="preserve">` </w:t>
      </w:r>
      <w:r w:rsidR="00051B7F" w:rsidRPr="00AF04FC">
        <w:rPr>
          <w:rFonts w:ascii="Arial" w:hAnsi="Arial" w:cs="Arial"/>
          <w:sz w:val="20"/>
        </w:rPr>
        <w:t>մ</w:t>
      </w:r>
      <w:r w:rsidRPr="00AF04FC">
        <w:rPr>
          <w:rFonts w:ascii="Arial" w:hAnsi="Arial" w:cs="Arial"/>
          <w:sz w:val="20"/>
        </w:rPr>
        <w:t>ասնակիցնիրավունքունի</w:t>
      </w:r>
      <w:r w:rsidR="00AE4008" w:rsidRPr="00AF04FC">
        <w:rPr>
          <w:rFonts w:ascii="Arial" w:hAnsi="Arial" w:cs="Arial"/>
          <w:sz w:val="20"/>
        </w:rPr>
        <w:t>պ</w:t>
      </w:r>
      <w:r w:rsidRPr="00AF04FC">
        <w:rPr>
          <w:rFonts w:ascii="Arial" w:hAnsi="Arial" w:cs="Arial"/>
          <w:sz w:val="20"/>
        </w:rPr>
        <w:t>ատվիրատուիցպահանջելհրավերիպարզաբանում</w:t>
      </w:r>
      <w:r w:rsidR="004D5671" w:rsidRPr="00AF04FC">
        <w:rPr>
          <w:rFonts w:ascii="Arial" w:hAnsi="Arial" w:cs="Arial"/>
          <w:sz w:val="20"/>
        </w:rPr>
        <w:t>։</w:t>
      </w:r>
    </w:p>
    <w:p w:rsidR="00096865" w:rsidRPr="00AF04FC" w:rsidRDefault="00096865" w:rsidP="00EF3662">
      <w:pPr>
        <w:autoSpaceDE w:val="0"/>
        <w:autoSpaceDN w:val="0"/>
        <w:adjustRightInd w:val="0"/>
        <w:ind w:firstLine="567"/>
        <w:jc w:val="both"/>
        <w:rPr>
          <w:rFonts w:ascii="Arial LatArm" w:hAnsi="Arial LatArm"/>
          <w:sz w:val="20"/>
          <w:lang w:val="af-ZA"/>
        </w:rPr>
      </w:pPr>
      <w:r w:rsidRPr="00AF04FC">
        <w:rPr>
          <w:rFonts w:ascii="Arial" w:hAnsi="Arial" w:cs="Arial"/>
          <w:sz w:val="20"/>
        </w:rPr>
        <w:t>Մասնակիցնիրավունքունիհայտերիներկայացմանվերջնաժամկետըլրանալուցառնվազնհինգօրացուցայինօրառաջ</w:t>
      </w:r>
      <w:r w:rsidR="00332EE7" w:rsidRPr="00AF04FC">
        <w:rPr>
          <w:rFonts w:ascii="Arial" w:hAnsi="Arial" w:cs="Arial"/>
          <w:sz w:val="20"/>
          <w:lang w:val="af-ZA"/>
        </w:rPr>
        <w:t>գրավոր</w:t>
      </w:r>
      <w:r w:rsidR="000946A3" w:rsidRPr="00AF04FC">
        <w:rPr>
          <w:rFonts w:ascii="Arial" w:hAnsi="Arial" w:cs="Arial"/>
          <w:sz w:val="20"/>
        </w:rPr>
        <w:t>հանձնաժողովից</w:t>
      </w:r>
      <w:r w:rsidRPr="00AF04FC">
        <w:rPr>
          <w:rFonts w:ascii="Arial" w:hAnsi="Arial" w:cs="Arial"/>
          <w:sz w:val="20"/>
        </w:rPr>
        <w:t>պահանջելուհրավերիպարզաբանում</w:t>
      </w:r>
      <w:r w:rsidR="004D5671" w:rsidRPr="00AF04FC">
        <w:rPr>
          <w:rFonts w:ascii="Arial" w:hAnsi="Arial" w:cs="Arial"/>
          <w:sz w:val="20"/>
        </w:rPr>
        <w:t>։</w:t>
      </w:r>
      <w:r w:rsidR="000946A3" w:rsidRPr="00AF04FC">
        <w:rPr>
          <w:rFonts w:ascii="Arial" w:hAnsi="Arial" w:cs="Arial"/>
          <w:sz w:val="20"/>
        </w:rPr>
        <w:t>Հանձնաժողովըհարցումը</w:t>
      </w:r>
      <w:r w:rsidRPr="00AF04FC">
        <w:rPr>
          <w:rFonts w:ascii="Arial" w:hAnsi="Arial" w:cs="Arial"/>
          <w:sz w:val="20"/>
        </w:rPr>
        <w:t>կատարած</w:t>
      </w:r>
      <w:r w:rsidR="000946A3" w:rsidRPr="00AF04FC">
        <w:rPr>
          <w:rFonts w:ascii="Arial" w:hAnsi="Arial" w:cs="Arial"/>
          <w:sz w:val="20"/>
        </w:rPr>
        <w:t>մասնակցին</w:t>
      </w:r>
      <w:r w:rsidRPr="00AF04FC">
        <w:rPr>
          <w:rFonts w:ascii="Arial" w:hAnsi="Arial" w:cs="Arial"/>
          <w:sz w:val="20"/>
        </w:rPr>
        <w:t>պարզաբանումըտրամադրումէ</w:t>
      </w:r>
      <w:r w:rsidR="00197D76" w:rsidRPr="00AF04FC">
        <w:rPr>
          <w:rFonts w:ascii="Arial" w:hAnsi="Arial" w:cs="Arial"/>
          <w:sz w:val="20"/>
          <w:lang w:val="af-ZA"/>
        </w:rPr>
        <w:t>գրավոր</w:t>
      </w:r>
      <w:r w:rsidR="00926875" w:rsidRPr="00AF04FC">
        <w:rPr>
          <w:rFonts w:ascii="Arial LatArm" w:hAnsi="Arial LatArm" w:cs="Sylfaen"/>
          <w:sz w:val="20"/>
          <w:lang w:val="af-ZA"/>
        </w:rPr>
        <w:t xml:space="preserve">` </w:t>
      </w:r>
      <w:r w:rsidRPr="00AF04FC">
        <w:rPr>
          <w:rFonts w:ascii="Arial" w:hAnsi="Arial" w:cs="Arial"/>
          <w:sz w:val="20"/>
        </w:rPr>
        <w:t>հարցում</w:t>
      </w:r>
      <w:r w:rsidR="000946A3" w:rsidRPr="00AF04FC">
        <w:rPr>
          <w:rFonts w:ascii="Arial" w:hAnsi="Arial" w:cs="Arial"/>
          <w:sz w:val="20"/>
        </w:rPr>
        <w:t>ը</w:t>
      </w:r>
      <w:r w:rsidRPr="00AF04FC">
        <w:rPr>
          <w:rFonts w:ascii="Arial" w:hAnsi="Arial" w:cs="Arial"/>
          <w:sz w:val="20"/>
        </w:rPr>
        <w:t>ստանալուօրվանհաջորդողեր</w:t>
      </w:r>
      <w:r w:rsidR="00A93710" w:rsidRPr="00AF04FC">
        <w:rPr>
          <w:rFonts w:ascii="Arial" w:hAnsi="Arial" w:cs="Arial"/>
          <w:sz w:val="20"/>
        </w:rPr>
        <w:t>կու</w:t>
      </w:r>
      <w:r w:rsidRPr="00AF04FC">
        <w:rPr>
          <w:rFonts w:ascii="Arial" w:hAnsi="Arial" w:cs="Arial"/>
          <w:sz w:val="20"/>
        </w:rPr>
        <w:t>օրացուցայինօրվաընթացքում</w:t>
      </w:r>
      <w:r w:rsidR="004D5671" w:rsidRPr="00AF04FC">
        <w:rPr>
          <w:rFonts w:ascii="Arial" w:hAnsi="Arial" w:cs="Arial"/>
          <w:sz w:val="20"/>
        </w:rPr>
        <w:t>։</w:t>
      </w:r>
      <w:r w:rsidR="006265F4" w:rsidRPr="00724A9E">
        <w:rPr>
          <w:rFonts w:ascii="Arial LatArm" w:hAnsi="Arial LatArm" w:cs="Tahoma"/>
          <w:sz w:val="20"/>
          <w:vertAlign w:val="superscript"/>
          <w:lang w:val="af-ZA"/>
        </w:rPr>
        <w:t>5</w:t>
      </w:r>
    </w:p>
    <w:p w:rsidR="00096865" w:rsidRPr="00AF04FC" w:rsidRDefault="00096865" w:rsidP="00E601A1">
      <w:pPr>
        <w:ind w:firstLine="567"/>
        <w:jc w:val="both"/>
        <w:rPr>
          <w:rFonts w:ascii="Arial LatArm" w:hAnsi="Arial LatArm"/>
          <w:sz w:val="20"/>
          <w:szCs w:val="20"/>
          <w:lang w:val="af-ZA"/>
        </w:rPr>
      </w:pPr>
      <w:r w:rsidRPr="00AF04FC">
        <w:rPr>
          <w:rFonts w:ascii="Arial LatArm" w:hAnsi="Arial LatArm"/>
          <w:sz w:val="20"/>
          <w:lang w:val="af-ZA"/>
        </w:rPr>
        <w:t xml:space="preserve">3.2 </w:t>
      </w:r>
      <w:r w:rsidRPr="00AF04FC">
        <w:rPr>
          <w:rFonts w:ascii="Arial" w:hAnsi="Arial" w:cs="Arial"/>
          <w:sz w:val="20"/>
        </w:rPr>
        <w:t>Հարցմանևպարզաբանումներիբովանդակությանմասինհայտարարությունը</w:t>
      </w:r>
      <w:r w:rsidR="00781688" w:rsidRPr="00AF04FC">
        <w:rPr>
          <w:rFonts w:ascii="Arial" w:hAnsi="Arial" w:cs="Arial"/>
          <w:sz w:val="20"/>
        </w:rPr>
        <w:t>պարզաբանումըտրամադրելուօրը</w:t>
      </w:r>
      <w:r w:rsidRPr="00AF04FC">
        <w:rPr>
          <w:rFonts w:ascii="Arial" w:hAnsi="Arial" w:cs="Arial"/>
          <w:sz w:val="20"/>
        </w:rPr>
        <w:t>հրապարակվումէ</w:t>
      </w:r>
      <w:r w:rsidR="00757A3F" w:rsidRPr="00AF04FC">
        <w:rPr>
          <w:rFonts w:ascii="Arial LatArm" w:hAnsi="Arial LatArm" w:cs="Sylfaen"/>
          <w:sz w:val="20"/>
          <w:lang w:val="af-ZA"/>
        </w:rPr>
        <w:t xml:space="preserve">www.procurement.am </w:t>
      </w:r>
      <w:r w:rsidR="00757A3F" w:rsidRPr="00AF04FC">
        <w:rPr>
          <w:rFonts w:ascii="Arial" w:hAnsi="Arial" w:cs="Arial"/>
          <w:sz w:val="20"/>
          <w:lang w:val="ru-RU"/>
        </w:rPr>
        <w:t>հասցեով</w:t>
      </w:r>
      <w:r w:rsidR="00757A3F" w:rsidRPr="00AF04FC">
        <w:rPr>
          <w:rFonts w:ascii="Arial" w:hAnsi="Arial" w:cs="Arial"/>
          <w:sz w:val="20"/>
        </w:rPr>
        <w:t>գործող</w:t>
      </w:r>
      <w:r w:rsidR="00757A3F" w:rsidRPr="00AF04FC">
        <w:rPr>
          <w:rFonts w:ascii="Arial" w:hAnsi="Arial" w:cs="Arial"/>
          <w:sz w:val="20"/>
          <w:lang w:val="ru-RU"/>
        </w:rPr>
        <w:t>տեղեկագր</w:t>
      </w:r>
      <w:r w:rsidR="009A73D5" w:rsidRPr="00AF04FC">
        <w:rPr>
          <w:rFonts w:ascii="Arial" w:hAnsi="Arial" w:cs="Arial"/>
          <w:sz w:val="20"/>
        </w:rPr>
        <w:t>ի</w:t>
      </w:r>
      <w:r w:rsidR="009A73D5" w:rsidRPr="00AF04FC">
        <w:rPr>
          <w:rFonts w:ascii="Arial LatArm" w:hAnsi="Arial LatArm" w:cs="Sylfaen"/>
          <w:sz w:val="20"/>
          <w:lang w:val="af-ZA"/>
        </w:rPr>
        <w:t xml:space="preserve"> (</w:t>
      </w:r>
      <w:r w:rsidR="009A73D5" w:rsidRPr="00AF04FC">
        <w:rPr>
          <w:rFonts w:ascii="Arial" w:hAnsi="Arial" w:cs="Arial"/>
          <w:sz w:val="20"/>
          <w:lang w:val="ru-RU"/>
        </w:rPr>
        <w:t>այսուհետ</w:t>
      </w:r>
      <w:r w:rsidR="009A73D5" w:rsidRPr="00AF04FC">
        <w:rPr>
          <w:rFonts w:ascii="Arial LatArm" w:hAnsi="Arial LatArm" w:cs="Sylfaen"/>
          <w:sz w:val="20"/>
          <w:lang w:val="af-ZA"/>
        </w:rPr>
        <w:t xml:space="preserve">` </w:t>
      </w:r>
      <w:r w:rsidR="009A73D5" w:rsidRPr="00AF04FC">
        <w:rPr>
          <w:rFonts w:ascii="Arial" w:hAnsi="Arial" w:cs="Arial"/>
          <w:sz w:val="20"/>
          <w:lang w:val="ru-RU"/>
        </w:rPr>
        <w:t>տեղեկագիր</w:t>
      </w:r>
      <w:r w:rsidR="009A73D5" w:rsidRPr="00AF04FC">
        <w:rPr>
          <w:rFonts w:ascii="Arial LatArm" w:hAnsi="Arial LatArm" w:cs="Sylfaen"/>
          <w:sz w:val="20"/>
          <w:lang w:val="af-ZA"/>
        </w:rPr>
        <w:t xml:space="preserve">) </w:t>
      </w:r>
      <w:r w:rsidR="001C76F7" w:rsidRPr="00AF04FC">
        <w:rPr>
          <w:rFonts w:ascii="Arial LatArm" w:hAnsi="Arial LatArm"/>
          <w:lang w:val="af-ZA"/>
        </w:rPr>
        <w:t>«</w:t>
      </w:r>
      <w:r w:rsidR="00051B7F" w:rsidRPr="00AF04FC">
        <w:rPr>
          <w:rFonts w:ascii="Arial" w:hAnsi="Arial" w:cs="Arial"/>
          <w:sz w:val="20"/>
        </w:rPr>
        <w:t>Գնումներիհայտարարություններ</w:t>
      </w:r>
      <w:r w:rsidR="001C76F7" w:rsidRPr="00AF04FC">
        <w:rPr>
          <w:rFonts w:ascii="Arial LatArm" w:hAnsi="Arial LatArm"/>
          <w:lang w:val="af-ZA"/>
        </w:rPr>
        <w:t>»</w:t>
      </w:r>
      <w:r w:rsidR="00051B7F" w:rsidRPr="00AF04FC">
        <w:rPr>
          <w:rFonts w:ascii="Arial" w:hAnsi="Arial" w:cs="Arial"/>
          <w:sz w:val="20"/>
        </w:rPr>
        <w:t>բաժնի</w:t>
      </w:r>
      <w:r w:rsidR="001C76F7" w:rsidRPr="00AF04FC">
        <w:rPr>
          <w:rFonts w:ascii="Arial LatArm" w:hAnsi="Arial LatArm"/>
          <w:lang w:val="af-ZA"/>
        </w:rPr>
        <w:t>«</w:t>
      </w:r>
      <w:r w:rsidR="00051B7F" w:rsidRPr="00AF04FC">
        <w:rPr>
          <w:rFonts w:ascii="Arial" w:hAnsi="Arial" w:cs="Arial"/>
          <w:sz w:val="20"/>
        </w:rPr>
        <w:t>Հրավերներիպարզաբանումներիվերաբերյալհայտարարություններ</w:t>
      </w:r>
      <w:r w:rsidR="001C76F7" w:rsidRPr="00AF04FC">
        <w:rPr>
          <w:rFonts w:ascii="Arial LatArm" w:hAnsi="Arial LatArm"/>
          <w:lang w:val="af-ZA"/>
        </w:rPr>
        <w:t>»</w:t>
      </w:r>
      <w:r w:rsidR="00051B7F" w:rsidRPr="00AF04FC">
        <w:rPr>
          <w:rFonts w:ascii="Arial" w:hAnsi="Arial" w:cs="Arial"/>
          <w:sz w:val="20"/>
        </w:rPr>
        <w:t>ենթաբա</w:t>
      </w:r>
      <w:r w:rsidR="009A73D5" w:rsidRPr="00AF04FC">
        <w:rPr>
          <w:rFonts w:ascii="Arial" w:hAnsi="Arial" w:cs="Arial"/>
          <w:sz w:val="20"/>
        </w:rPr>
        <w:t>բաժնում</w:t>
      </w:r>
      <w:r w:rsidR="00781688" w:rsidRPr="00AF04FC">
        <w:rPr>
          <w:rFonts w:ascii="Arial LatArm" w:hAnsi="Arial LatArm" w:cs="Sylfaen"/>
          <w:sz w:val="20"/>
          <w:lang w:val="af-ZA"/>
        </w:rPr>
        <w:t>`</w:t>
      </w:r>
      <w:r w:rsidRPr="00AF04FC">
        <w:rPr>
          <w:rFonts w:ascii="Arial" w:hAnsi="Arial" w:cs="Arial"/>
          <w:sz w:val="20"/>
        </w:rPr>
        <w:t>առանցնշելուհարցումըկատարած</w:t>
      </w:r>
      <w:r w:rsidR="00051B7F" w:rsidRPr="00AF04FC">
        <w:rPr>
          <w:rFonts w:ascii="Arial" w:hAnsi="Arial" w:cs="Arial"/>
          <w:sz w:val="20"/>
        </w:rPr>
        <w:t>մ</w:t>
      </w:r>
      <w:r w:rsidRPr="00AF04FC">
        <w:rPr>
          <w:rFonts w:ascii="Arial" w:hAnsi="Arial" w:cs="Arial"/>
          <w:sz w:val="20"/>
        </w:rPr>
        <w:t>ասնակցիտվյալները</w:t>
      </w:r>
      <w:r w:rsidR="004D5671" w:rsidRPr="00AF04FC">
        <w:rPr>
          <w:rFonts w:ascii="Arial" w:hAnsi="Arial" w:cs="Arial"/>
          <w:sz w:val="20"/>
        </w:rPr>
        <w:t>։</w:t>
      </w:r>
    </w:p>
    <w:p w:rsidR="00096865" w:rsidRPr="00AF04FC" w:rsidRDefault="00096865" w:rsidP="00EF3662">
      <w:pPr>
        <w:autoSpaceDE w:val="0"/>
        <w:autoSpaceDN w:val="0"/>
        <w:adjustRightInd w:val="0"/>
        <w:ind w:firstLine="567"/>
        <w:jc w:val="both"/>
        <w:rPr>
          <w:rFonts w:ascii="Arial LatArm" w:hAnsi="Arial LatArm" w:cs="Arial Unicode"/>
          <w:sz w:val="20"/>
          <w:lang w:val="af-ZA"/>
        </w:rPr>
      </w:pPr>
      <w:r w:rsidRPr="00AF04FC">
        <w:rPr>
          <w:rFonts w:ascii="Arial LatArm" w:hAnsi="Arial LatArm" w:cs="Arial Unicode"/>
          <w:sz w:val="20"/>
          <w:lang w:val="af-ZA"/>
        </w:rPr>
        <w:t xml:space="preserve">3.3 </w:t>
      </w:r>
      <w:r w:rsidRPr="00AF04FC">
        <w:rPr>
          <w:rFonts w:ascii="Arial" w:hAnsi="Arial" w:cs="Arial"/>
          <w:sz w:val="20"/>
          <w:lang w:val="ru-RU"/>
        </w:rPr>
        <w:t>Պարզաբանումչիտրամադրվում</w:t>
      </w:r>
      <w:r w:rsidRPr="00AF04FC">
        <w:rPr>
          <w:rFonts w:ascii="Arial LatArm" w:hAnsi="Arial LatArm" w:cs="Arial Unicode"/>
          <w:sz w:val="20"/>
          <w:lang w:val="af-ZA"/>
        </w:rPr>
        <w:t xml:space="preserve">, </w:t>
      </w:r>
      <w:r w:rsidRPr="00AF04FC">
        <w:rPr>
          <w:rFonts w:ascii="Arial" w:hAnsi="Arial" w:cs="Arial"/>
          <w:sz w:val="20"/>
          <w:lang w:val="ru-RU"/>
        </w:rPr>
        <w:t>եթեհարցումըկատարվելէսույն</w:t>
      </w:r>
      <w:r w:rsidRPr="00AF04FC">
        <w:rPr>
          <w:rFonts w:ascii="Arial" w:hAnsi="Arial" w:cs="Arial"/>
          <w:sz w:val="20"/>
        </w:rPr>
        <w:t>բաժն</w:t>
      </w:r>
      <w:r w:rsidRPr="00AF04FC">
        <w:rPr>
          <w:rFonts w:ascii="Arial" w:hAnsi="Arial" w:cs="Arial"/>
          <w:sz w:val="20"/>
          <w:lang w:val="ru-RU"/>
        </w:rPr>
        <w:t>ովսահմանվածժամկետիխախտմամբ</w:t>
      </w:r>
      <w:r w:rsidRPr="00AF04FC">
        <w:rPr>
          <w:rFonts w:ascii="Arial LatArm" w:hAnsi="Arial LatArm" w:cs="Arial Unicode"/>
          <w:sz w:val="20"/>
          <w:lang w:val="af-ZA"/>
        </w:rPr>
        <w:t xml:space="preserve">, </w:t>
      </w:r>
      <w:r w:rsidRPr="00AF04FC">
        <w:rPr>
          <w:rFonts w:ascii="Arial" w:hAnsi="Arial" w:cs="Arial"/>
          <w:sz w:val="20"/>
          <w:lang w:val="ru-RU"/>
        </w:rPr>
        <w:t>ինչպեսնաև</w:t>
      </w:r>
      <w:r w:rsidRPr="00AF04FC">
        <w:rPr>
          <w:rFonts w:ascii="Arial LatArm" w:hAnsi="Arial LatArm" w:cs="Arial Unicode"/>
          <w:sz w:val="20"/>
          <w:lang w:val="af-ZA"/>
        </w:rPr>
        <w:t xml:space="preserve">, </w:t>
      </w:r>
      <w:r w:rsidRPr="00AF04FC">
        <w:rPr>
          <w:rFonts w:ascii="Arial" w:hAnsi="Arial" w:cs="Arial"/>
          <w:sz w:val="20"/>
          <w:lang w:val="ru-RU"/>
        </w:rPr>
        <w:t>եթեհարցումըդուրսէ</w:t>
      </w:r>
      <w:r w:rsidR="009A73D5" w:rsidRPr="00AF04FC">
        <w:rPr>
          <w:rFonts w:ascii="Arial" w:hAnsi="Arial" w:cs="Arial"/>
          <w:sz w:val="20"/>
        </w:rPr>
        <w:t>սույն</w:t>
      </w:r>
      <w:r w:rsidRPr="00AF04FC">
        <w:rPr>
          <w:rFonts w:ascii="Arial" w:hAnsi="Arial" w:cs="Arial"/>
          <w:sz w:val="20"/>
          <w:lang w:val="ru-RU"/>
        </w:rPr>
        <w:t>հրավերիբովանդակությանշրջանակից</w:t>
      </w:r>
      <w:r w:rsidR="005A16C6" w:rsidRPr="00AF04FC">
        <w:rPr>
          <w:rFonts w:ascii="Arial" w:hAnsi="Arial" w:cs="Arial"/>
          <w:sz w:val="20"/>
          <w:lang w:val="ru-RU"/>
        </w:rPr>
        <w:t>կամեթեհարցումըվերաբերումէվերջինիսկողմիցառաջարկվելիքապրանքներիտեխնիկականբնութագրերի</w:t>
      </w:r>
      <w:r w:rsidR="005A16C6" w:rsidRPr="00AF04FC">
        <w:rPr>
          <w:rFonts w:ascii="Arial LatArm" w:hAnsi="Arial LatArm" w:cs="Sylfaen"/>
          <w:sz w:val="20"/>
          <w:lang w:val="af-ZA"/>
        </w:rPr>
        <w:t xml:space="preserve">` </w:t>
      </w:r>
      <w:r w:rsidR="005A16C6" w:rsidRPr="00AF04FC">
        <w:rPr>
          <w:rFonts w:ascii="Arial" w:hAnsi="Arial" w:cs="Arial"/>
          <w:sz w:val="20"/>
          <w:lang w:val="ru-RU"/>
        </w:rPr>
        <w:t>սույնհրավերովնախատեսվածտեխնիկականբնութագրերինհամարժեքությանհամա</w:t>
      </w:r>
      <w:r w:rsidR="005A16C6" w:rsidRPr="00AF04FC">
        <w:rPr>
          <w:rFonts w:ascii="Arial LatArm" w:hAnsi="Arial LatArm" w:cs="Sylfaen"/>
          <w:sz w:val="20"/>
          <w:lang w:val="af-ZA"/>
        </w:rPr>
        <w:softHyphen/>
      </w:r>
      <w:r w:rsidR="005A16C6" w:rsidRPr="00AF04FC">
        <w:rPr>
          <w:rFonts w:ascii="Arial" w:hAnsi="Arial" w:cs="Arial"/>
          <w:sz w:val="20"/>
          <w:lang w:val="ru-RU"/>
        </w:rPr>
        <w:t>պատասխանությանը</w:t>
      </w:r>
      <w:r w:rsidR="004D5671" w:rsidRPr="00AF04FC">
        <w:rPr>
          <w:rFonts w:ascii="Arial" w:hAnsi="Arial" w:cs="Arial"/>
          <w:sz w:val="20"/>
        </w:rPr>
        <w:t>։</w:t>
      </w:r>
      <w:r w:rsidR="00A4729F" w:rsidRPr="00AF04FC">
        <w:rPr>
          <w:rFonts w:ascii="Arial" w:hAnsi="Arial" w:cs="Arial"/>
          <w:sz w:val="20"/>
          <w:szCs w:val="20"/>
        </w:rPr>
        <w:t>Ընդորում</w:t>
      </w:r>
      <w:r w:rsidR="00A4729F" w:rsidRPr="00AF04FC">
        <w:rPr>
          <w:rFonts w:ascii="Arial LatArm" w:hAnsi="Arial LatArm"/>
          <w:sz w:val="20"/>
          <w:szCs w:val="20"/>
          <w:lang w:val="af-ZA"/>
        </w:rPr>
        <w:t xml:space="preserve">, </w:t>
      </w:r>
      <w:r w:rsidR="00051B7F" w:rsidRPr="00AF04FC">
        <w:rPr>
          <w:rFonts w:ascii="Arial" w:hAnsi="Arial" w:cs="Arial"/>
          <w:sz w:val="20"/>
          <w:szCs w:val="20"/>
        </w:rPr>
        <w:t>մ</w:t>
      </w:r>
      <w:r w:rsidR="00A4729F" w:rsidRPr="00AF04FC">
        <w:rPr>
          <w:rFonts w:ascii="Arial" w:hAnsi="Arial" w:cs="Arial"/>
          <w:sz w:val="20"/>
          <w:szCs w:val="20"/>
        </w:rPr>
        <w:t>ասնակիցըգրավործանուցվումէպարզաբանումչտրամադրելուհիմքերիմասին</w:t>
      </w:r>
      <w:r w:rsidR="00A4729F" w:rsidRPr="00AF04FC">
        <w:rPr>
          <w:rFonts w:ascii="Arial LatArm" w:hAnsi="Arial LatArm"/>
          <w:sz w:val="20"/>
          <w:szCs w:val="20"/>
          <w:lang w:val="af-ZA"/>
        </w:rPr>
        <w:t xml:space="preserve">` </w:t>
      </w:r>
      <w:r w:rsidR="00A4729F" w:rsidRPr="00AF04FC">
        <w:rPr>
          <w:rFonts w:ascii="Arial" w:hAnsi="Arial" w:cs="Arial"/>
          <w:sz w:val="20"/>
          <w:szCs w:val="20"/>
        </w:rPr>
        <w:t>հարցումըստանալուօրվանհաջորդողերկուօրացուցայինօրվաընթացքում</w:t>
      </w:r>
      <w:r w:rsidR="00A4729F" w:rsidRPr="00AF04FC">
        <w:rPr>
          <w:rFonts w:ascii="Arial LatArm" w:hAnsi="Arial LatArm"/>
          <w:sz w:val="20"/>
          <w:szCs w:val="20"/>
          <w:lang w:val="af-ZA"/>
        </w:rPr>
        <w:t>:</w:t>
      </w:r>
    </w:p>
    <w:p w:rsidR="00096865" w:rsidRPr="00AF04FC" w:rsidRDefault="00096865" w:rsidP="00EF3662">
      <w:pPr>
        <w:autoSpaceDE w:val="0"/>
        <w:autoSpaceDN w:val="0"/>
        <w:adjustRightInd w:val="0"/>
        <w:ind w:firstLine="567"/>
        <w:jc w:val="both"/>
        <w:rPr>
          <w:rFonts w:ascii="Arial LatArm" w:hAnsi="Arial LatArm" w:cs="Arial Unicode"/>
          <w:sz w:val="20"/>
          <w:lang w:val="hy-AM"/>
        </w:rPr>
      </w:pPr>
      <w:r w:rsidRPr="00AF04FC">
        <w:rPr>
          <w:rFonts w:ascii="Arial LatArm" w:hAnsi="Arial LatArm" w:cs="Arial Unicode"/>
          <w:sz w:val="20"/>
          <w:lang w:val="af-ZA"/>
        </w:rPr>
        <w:t xml:space="preserve">3.4 </w:t>
      </w:r>
      <w:r w:rsidRPr="00AF04FC">
        <w:rPr>
          <w:rFonts w:ascii="Arial" w:hAnsi="Arial" w:cs="Arial"/>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AF04FC">
        <w:rPr>
          <w:rFonts w:ascii="Arial" w:hAnsi="Arial" w:cs="Arial"/>
          <w:sz w:val="20"/>
        </w:rPr>
        <w:t>։</w:t>
      </w:r>
      <w:r w:rsidRPr="00AF04FC">
        <w:rPr>
          <w:rFonts w:ascii="Arial" w:hAnsi="Arial" w:cs="Arial"/>
          <w:sz w:val="20"/>
        </w:rPr>
        <w:t>Փ</w:t>
      </w:r>
      <w:r w:rsidRPr="00AF04FC">
        <w:rPr>
          <w:rFonts w:ascii="Arial" w:hAnsi="Arial" w:cs="Arial"/>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F04FC">
        <w:rPr>
          <w:rFonts w:ascii="Arial" w:hAnsi="Arial" w:cs="Arial"/>
          <w:sz w:val="20"/>
        </w:rPr>
        <w:t>։</w:t>
      </w:r>
    </w:p>
    <w:p w:rsidR="00581DC3" w:rsidRPr="00AF04FC" w:rsidRDefault="005754F7" w:rsidP="00EF3662">
      <w:pPr>
        <w:autoSpaceDE w:val="0"/>
        <w:autoSpaceDN w:val="0"/>
        <w:adjustRightInd w:val="0"/>
        <w:ind w:firstLine="567"/>
        <w:jc w:val="both"/>
        <w:rPr>
          <w:rFonts w:ascii="Arial LatArm" w:hAnsi="Arial LatArm" w:cs="Arial Unicode"/>
          <w:sz w:val="20"/>
          <w:lang w:val="hy-AM"/>
        </w:rPr>
      </w:pPr>
      <w:r w:rsidRPr="00AF04FC">
        <w:rPr>
          <w:rFonts w:ascii="Arial LatArm" w:hAnsi="Arial LatArm" w:cs="Sylfaen"/>
          <w:sz w:val="20"/>
          <w:lang w:val="hy-AM"/>
        </w:rPr>
        <w:t xml:space="preserve">3.5 </w:t>
      </w:r>
      <w:r w:rsidRPr="00AF04FC">
        <w:rPr>
          <w:rFonts w:ascii="Arial" w:hAnsi="Arial" w:cs="Arial"/>
          <w:sz w:val="20"/>
          <w:lang w:val="hy-AM"/>
        </w:rPr>
        <w:t>Յուրաքաչյուրոքիրավունքունիմինչևհրավերումփոփոխություններիկատարմանհամարսահմանվածվերջնաժամկետըլրանալը</w:t>
      </w:r>
      <w:r w:rsidRPr="00AF04FC">
        <w:rPr>
          <w:rFonts w:ascii="Arial LatArm" w:hAnsi="Arial LatArm" w:cs="Sylfaen"/>
          <w:sz w:val="20"/>
          <w:lang w:val="hy-AM"/>
        </w:rPr>
        <w:t xml:space="preserve">, </w:t>
      </w:r>
      <w:r w:rsidRPr="00AF04FC">
        <w:rPr>
          <w:rFonts w:ascii="Arial" w:hAnsi="Arial" w:cs="Arial"/>
          <w:sz w:val="20"/>
          <w:lang w:val="hy-AM"/>
        </w:rPr>
        <w:t>էլեկտրոնայինփո</w:t>
      </w:r>
      <w:r w:rsidR="006D3D3F" w:rsidRPr="00AF04FC">
        <w:rPr>
          <w:rFonts w:ascii="Arial" w:hAnsi="Arial" w:cs="Arial"/>
          <w:sz w:val="20"/>
          <w:lang w:val="hy-AM"/>
        </w:rPr>
        <w:t>ս</w:t>
      </w:r>
      <w:r w:rsidRPr="00AF04FC">
        <w:rPr>
          <w:rFonts w:ascii="Arial" w:hAnsi="Arial" w:cs="Arial"/>
          <w:sz w:val="20"/>
          <w:lang w:val="hy-AM"/>
        </w:rPr>
        <w:t>տիմիջոցովգնահատողհանձնաժողովիքարտուղարիններկայացնելհիմնավորումներհրավերովսահմանվածգնմանառարկայիբնութագրերի՝օրենքովնախատեսվածմրցակցությանապահովմանևխտրականությանբացառմանպահանջներիտեսակետից՝առանցնշելուանունըազգանունը</w:t>
      </w:r>
      <w:r w:rsidRPr="00AF04FC">
        <w:rPr>
          <w:rFonts w:ascii="Arial LatArm" w:hAnsi="Arial LatArm" w:cs="Sylfaen"/>
          <w:sz w:val="20"/>
          <w:lang w:val="hy-AM"/>
        </w:rPr>
        <w:t xml:space="preserve">: </w:t>
      </w:r>
      <w:r w:rsidRPr="00AF04FC">
        <w:rPr>
          <w:rFonts w:ascii="Arial" w:hAnsi="Arial" w:cs="Arial"/>
          <w:sz w:val="20"/>
          <w:lang w:val="hy-AM"/>
        </w:rPr>
        <w:t>Ներկայացվածհիմնավորումներնընդունելիհամարվելուդեպքումգնահատողհանձնաժողովըսահմանվածժամկետումդրանցովպայմանավորվածփոփոխություններէկատարումհրավերում</w:t>
      </w:r>
      <w:r w:rsidRPr="00AF04FC">
        <w:rPr>
          <w:rFonts w:ascii="Arial LatArm" w:hAnsi="Arial LatArm" w:cs="Sylfaen"/>
          <w:sz w:val="20"/>
          <w:lang w:val="hy-AM"/>
        </w:rPr>
        <w:t>:</w:t>
      </w:r>
    </w:p>
    <w:p w:rsidR="00096865" w:rsidRPr="00AF04FC" w:rsidRDefault="00096865" w:rsidP="00EF3662">
      <w:pPr>
        <w:autoSpaceDE w:val="0"/>
        <w:autoSpaceDN w:val="0"/>
        <w:adjustRightInd w:val="0"/>
        <w:ind w:firstLine="567"/>
        <w:jc w:val="both"/>
        <w:rPr>
          <w:rFonts w:ascii="Arial LatArm" w:hAnsi="Arial LatArm" w:cs="Arial Unicode"/>
          <w:sz w:val="20"/>
          <w:lang w:val="hy-AM"/>
        </w:rPr>
      </w:pPr>
      <w:r w:rsidRPr="00AF04FC">
        <w:rPr>
          <w:rFonts w:ascii="Arial LatArm" w:hAnsi="Arial LatArm" w:cs="Arial Unicode"/>
          <w:sz w:val="20"/>
          <w:lang w:val="hy-AM"/>
        </w:rPr>
        <w:t>3.</w:t>
      </w:r>
      <w:r w:rsidR="006265F4" w:rsidRPr="00AF04FC">
        <w:rPr>
          <w:rFonts w:ascii="Arial LatArm" w:hAnsi="Arial LatArm" w:cs="Arial Unicode"/>
          <w:sz w:val="20"/>
          <w:lang w:val="hy-AM"/>
        </w:rPr>
        <w:t xml:space="preserve">6 </w:t>
      </w:r>
      <w:r w:rsidRPr="00AF04FC">
        <w:rPr>
          <w:rFonts w:ascii="Arial" w:hAnsi="Arial" w:cs="Arial"/>
          <w:sz w:val="20"/>
          <w:lang w:val="hy-AM"/>
        </w:rPr>
        <w:t>Հրավերումփոփոխություններկատարվելուդեպքումհայտերըներկայացնելուվերջնա</w:t>
      </w:r>
      <w:r w:rsidRPr="00AF04FC">
        <w:rPr>
          <w:rFonts w:ascii="Arial" w:hAnsi="Arial" w:cs="Arial"/>
          <w:sz w:val="20"/>
          <w:lang w:val="hy-AM"/>
        </w:rPr>
        <w:lastRenderedPageBreak/>
        <w:t>ժամկետըհաշվվումէայդփոփոխություններիմասինտեղեկագրումհայտարարությանհրապարակմանօրվանից</w:t>
      </w:r>
      <w:r w:rsidR="004D5671" w:rsidRPr="00AF04FC">
        <w:rPr>
          <w:rFonts w:ascii="Arial" w:hAnsi="Arial" w:cs="Arial"/>
          <w:sz w:val="20"/>
          <w:lang w:val="hy-AM"/>
        </w:rPr>
        <w:t>։</w:t>
      </w:r>
    </w:p>
    <w:p w:rsidR="006C778B" w:rsidRPr="00AF04FC" w:rsidRDefault="006C778B" w:rsidP="008E5C09">
      <w:pPr>
        <w:ind w:firstLine="567"/>
        <w:jc w:val="both"/>
        <w:rPr>
          <w:rFonts w:ascii="Arial LatArm" w:hAnsi="Arial LatArm" w:cs="Sylfaen"/>
          <w:sz w:val="20"/>
          <w:lang w:val="af-ZA"/>
        </w:rPr>
      </w:pPr>
    </w:p>
    <w:p w:rsidR="00B051BE" w:rsidRPr="00AF04FC" w:rsidRDefault="00B051BE" w:rsidP="00EF3662">
      <w:pPr>
        <w:jc w:val="center"/>
        <w:rPr>
          <w:rFonts w:ascii="Arial LatArm" w:hAnsi="Arial LatArm"/>
          <w:b/>
          <w:sz w:val="20"/>
          <w:lang w:val="hy-AM"/>
        </w:rPr>
      </w:pPr>
    </w:p>
    <w:p w:rsidR="00096865" w:rsidRPr="00AF04FC" w:rsidRDefault="00955A1E" w:rsidP="00EF3662">
      <w:pPr>
        <w:jc w:val="center"/>
        <w:rPr>
          <w:rFonts w:ascii="Arial LatArm" w:hAnsi="Arial LatArm" w:cs="Arial"/>
          <w:b/>
          <w:sz w:val="20"/>
          <w:lang w:val="hy-AM"/>
        </w:rPr>
      </w:pPr>
      <w:r w:rsidRPr="00AF04FC">
        <w:rPr>
          <w:rFonts w:ascii="Arial LatArm" w:hAnsi="Arial LatArm"/>
          <w:b/>
          <w:sz w:val="20"/>
          <w:lang w:val="hy-AM"/>
        </w:rPr>
        <w:t xml:space="preserve">4.  </w:t>
      </w:r>
      <w:r w:rsidRPr="00AF04FC">
        <w:rPr>
          <w:rFonts w:ascii="Arial" w:hAnsi="Arial" w:cs="Arial"/>
          <w:b/>
          <w:sz w:val="20"/>
          <w:lang w:val="hy-AM"/>
        </w:rPr>
        <w:t>ՀԱՅՏԸՆԵՐԿԱՅԱՑՆԵԼՈՒԿԱՐԳԸ</w:t>
      </w:r>
    </w:p>
    <w:p w:rsidR="00096865" w:rsidRPr="00AF04FC" w:rsidRDefault="00096865" w:rsidP="00EF3662">
      <w:pPr>
        <w:jc w:val="center"/>
        <w:rPr>
          <w:rFonts w:ascii="Arial LatArm" w:hAnsi="Arial LatArm"/>
          <w:b/>
          <w:sz w:val="20"/>
          <w:lang w:val="hy-AM"/>
        </w:rPr>
      </w:pPr>
    </w:p>
    <w:p w:rsidR="00096865" w:rsidRPr="00AF04FC" w:rsidRDefault="00096865" w:rsidP="00EF3662">
      <w:pPr>
        <w:ind w:firstLine="567"/>
        <w:jc w:val="both"/>
        <w:rPr>
          <w:rFonts w:ascii="Arial LatArm" w:hAnsi="Arial LatArm"/>
          <w:sz w:val="20"/>
          <w:lang w:val="hy-AM"/>
        </w:rPr>
      </w:pPr>
      <w:r w:rsidRPr="00AF04FC">
        <w:rPr>
          <w:rFonts w:ascii="Arial LatArm" w:hAnsi="Arial LatArm"/>
          <w:sz w:val="20"/>
          <w:lang w:val="hy-AM"/>
        </w:rPr>
        <w:t>4</w:t>
      </w:r>
      <w:r w:rsidRPr="00AF04FC">
        <w:rPr>
          <w:rFonts w:ascii="Arial LatArm" w:hAnsi="Arial LatArm" w:cs="Sylfaen"/>
          <w:sz w:val="20"/>
          <w:lang w:val="hy-AM"/>
        </w:rPr>
        <w:t xml:space="preserve">.1 </w:t>
      </w:r>
      <w:r w:rsidRPr="00AF04FC">
        <w:rPr>
          <w:rFonts w:ascii="Arial" w:hAnsi="Arial" w:cs="Arial"/>
          <w:sz w:val="20"/>
          <w:lang w:val="hy-AM"/>
        </w:rPr>
        <w:t>Սույնընթացակարգինմասնակցելուհամար</w:t>
      </w:r>
      <w:r w:rsidR="000946A3" w:rsidRPr="00AF04FC">
        <w:rPr>
          <w:rFonts w:ascii="Arial" w:hAnsi="Arial" w:cs="Arial"/>
          <w:sz w:val="20"/>
          <w:lang w:val="hy-AM"/>
        </w:rPr>
        <w:t>մասնակիցը</w:t>
      </w:r>
      <w:r w:rsidR="00926875" w:rsidRPr="00AF04FC">
        <w:rPr>
          <w:rFonts w:ascii="Arial" w:hAnsi="Arial" w:cs="Arial"/>
          <w:sz w:val="20"/>
          <w:lang w:val="hy-AM"/>
        </w:rPr>
        <w:t>հանձնաժողովիններկայացնումէ</w:t>
      </w:r>
      <w:r w:rsidR="000946A3" w:rsidRPr="00AF04FC">
        <w:rPr>
          <w:rFonts w:ascii="Arial" w:hAnsi="Arial" w:cs="Arial"/>
          <w:sz w:val="20"/>
          <w:lang w:val="hy-AM"/>
        </w:rPr>
        <w:t>հայտ</w:t>
      </w:r>
      <w:r w:rsidR="004D5671" w:rsidRPr="00AF04FC">
        <w:rPr>
          <w:rFonts w:ascii="Arial" w:hAnsi="Arial" w:cs="Arial"/>
          <w:sz w:val="20"/>
          <w:lang w:val="hy-AM"/>
        </w:rPr>
        <w:t>։</w:t>
      </w:r>
      <w:r w:rsidR="00220ACB" w:rsidRPr="00AF04FC">
        <w:rPr>
          <w:rFonts w:ascii="Arial" w:hAnsi="Arial" w:cs="Arial"/>
          <w:sz w:val="20"/>
          <w:lang w:val="hy-AM"/>
        </w:rPr>
        <w:t>Հայտըսույնհրավերիհիմանվրա</w:t>
      </w:r>
      <w:r w:rsidR="00051B7F" w:rsidRPr="00AF04FC">
        <w:rPr>
          <w:rFonts w:ascii="Arial" w:hAnsi="Arial" w:cs="Arial"/>
          <w:sz w:val="20"/>
          <w:lang w:val="hy-AM"/>
        </w:rPr>
        <w:t>մ</w:t>
      </w:r>
      <w:r w:rsidR="00220ACB" w:rsidRPr="00AF04FC">
        <w:rPr>
          <w:rFonts w:ascii="Arial" w:hAnsi="Arial" w:cs="Arial"/>
          <w:sz w:val="20"/>
          <w:lang w:val="hy-AM"/>
        </w:rPr>
        <w:t>ասնակցիկողմիցներկայացվողառաջարկն</w:t>
      </w:r>
      <w:r w:rsidR="005F1F95" w:rsidRPr="00AF04FC">
        <w:rPr>
          <w:rFonts w:ascii="Arial" w:hAnsi="Arial" w:cs="Arial"/>
          <w:sz w:val="20"/>
          <w:lang w:val="hy-AM"/>
        </w:rPr>
        <w:t>է</w:t>
      </w:r>
      <w:r w:rsidR="005F1F95" w:rsidRPr="00AF04FC">
        <w:rPr>
          <w:rFonts w:ascii="Arial LatArm" w:hAnsi="Arial LatArm" w:cs="Sylfaen"/>
          <w:sz w:val="20"/>
          <w:lang w:val="hy-AM"/>
        </w:rPr>
        <w:t>:</w:t>
      </w:r>
    </w:p>
    <w:p w:rsidR="00486B55" w:rsidRPr="00AF04FC" w:rsidRDefault="00096865" w:rsidP="00EF3662">
      <w:pPr>
        <w:pStyle w:val="BodyTextIndent2"/>
        <w:spacing w:line="240" w:lineRule="auto"/>
        <w:ind w:firstLine="567"/>
        <w:rPr>
          <w:rFonts w:ascii="Arial LatArm" w:hAnsi="Arial LatArm" w:cs="Sylfaen"/>
          <w:szCs w:val="24"/>
          <w:lang w:val="hy-AM"/>
        </w:rPr>
      </w:pPr>
      <w:r w:rsidRPr="00AF04FC">
        <w:rPr>
          <w:rFonts w:ascii="Arial" w:hAnsi="Arial" w:cs="Arial"/>
        </w:rPr>
        <w:t>Մասնակիցըկարող</w:t>
      </w:r>
      <w:r w:rsidR="000946A3" w:rsidRPr="00AF04FC">
        <w:rPr>
          <w:rFonts w:ascii="Arial" w:hAnsi="Arial" w:cs="Arial"/>
        </w:rPr>
        <w:t>է</w:t>
      </w:r>
      <w:r w:rsidRPr="00AF04FC">
        <w:rPr>
          <w:rFonts w:ascii="Arial" w:hAnsi="Arial" w:cs="Arial"/>
        </w:rPr>
        <w:t>հայտներկայացնելինչպեսյուրաքանչյուրչափաբաժնի</w:t>
      </w:r>
      <w:r w:rsidRPr="00AF04FC">
        <w:rPr>
          <w:rFonts w:ascii="Arial LatArm" w:hAnsi="Arial LatArm"/>
          <w:lang w:val="hy-AM"/>
        </w:rPr>
        <w:t xml:space="preserve">, </w:t>
      </w:r>
      <w:r w:rsidRPr="00AF04FC">
        <w:rPr>
          <w:rFonts w:ascii="Arial" w:hAnsi="Arial" w:cs="Arial"/>
        </w:rPr>
        <w:t>այնպեսէլմիքանիկամբոլորչափաբաժիններիհամար</w:t>
      </w:r>
      <w:r w:rsidR="004D5671" w:rsidRPr="00AF04FC">
        <w:rPr>
          <w:rFonts w:ascii="Arial" w:hAnsi="Arial" w:cs="Arial"/>
          <w:szCs w:val="24"/>
          <w:lang w:val="hy-AM"/>
        </w:rPr>
        <w:t>։</w:t>
      </w:r>
    </w:p>
    <w:p w:rsidR="00096865" w:rsidRPr="00AF04FC" w:rsidRDefault="000946A3" w:rsidP="00EF3662">
      <w:pPr>
        <w:pStyle w:val="BodyTextIndent2"/>
        <w:spacing w:line="240" w:lineRule="auto"/>
        <w:ind w:firstLine="567"/>
        <w:rPr>
          <w:rFonts w:ascii="Arial LatArm" w:hAnsi="Arial LatArm" w:cs="Sylfaen"/>
          <w:szCs w:val="24"/>
          <w:lang w:val="hy-AM"/>
        </w:rPr>
      </w:pPr>
      <w:r w:rsidRPr="00AF04FC">
        <w:rPr>
          <w:rFonts w:ascii="Arial" w:hAnsi="Arial" w:cs="Arial"/>
          <w:szCs w:val="24"/>
          <w:lang w:val="hy-AM"/>
        </w:rPr>
        <w:t>Հ</w:t>
      </w:r>
      <w:r w:rsidR="00096865" w:rsidRPr="00AF04FC">
        <w:rPr>
          <w:rFonts w:ascii="Arial" w:hAnsi="Arial" w:cs="Arial"/>
          <w:szCs w:val="24"/>
          <w:lang w:val="hy-AM"/>
        </w:rPr>
        <w:t>այտըներկայացվում</w:t>
      </w:r>
      <w:r w:rsidRPr="00AF04FC">
        <w:rPr>
          <w:rFonts w:ascii="Arial" w:hAnsi="Arial" w:cs="Arial"/>
          <w:szCs w:val="24"/>
          <w:lang w:val="hy-AM"/>
        </w:rPr>
        <w:t>է</w:t>
      </w:r>
      <w:r w:rsidR="00096865" w:rsidRPr="00AF04FC">
        <w:rPr>
          <w:rFonts w:ascii="Arial" w:hAnsi="Arial" w:cs="Arial"/>
          <w:szCs w:val="24"/>
          <w:lang w:val="hy-AM"/>
        </w:rPr>
        <w:t>մինչևդրահամարսույնհրավերովսահմանվածժամկետիավարտը</w:t>
      </w:r>
      <w:r w:rsidR="004D5671" w:rsidRPr="00AF04FC">
        <w:rPr>
          <w:rFonts w:ascii="Arial" w:hAnsi="Arial" w:cs="Arial"/>
          <w:szCs w:val="24"/>
          <w:lang w:val="hy-AM"/>
        </w:rPr>
        <w:t>։</w:t>
      </w:r>
    </w:p>
    <w:p w:rsidR="00096865" w:rsidRPr="00AF04FC" w:rsidRDefault="000946A3" w:rsidP="00EF3662">
      <w:pPr>
        <w:pStyle w:val="BodyTextIndent2"/>
        <w:spacing w:line="240" w:lineRule="auto"/>
        <w:ind w:firstLine="567"/>
        <w:rPr>
          <w:rFonts w:ascii="Arial LatArm" w:hAnsi="Arial LatArm" w:cs="Sylfaen"/>
          <w:szCs w:val="24"/>
          <w:lang w:val="hy-AM"/>
        </w:rPr>
      </w:pPr>
      <w:r w:rsidRPr="00AF04FC">
        <w:rPr>
          <w:rFonts w:ascii="Arial" w:hAnsi="Arial" w:cs="Arial"/>
          <w:szCs w:val="24"/>
          <w:lang w:val="hy-AM"/>
        </w:rPr>
        <w:t>Հ</w:t>
      </w:r>
      <w:r w:rsidR="00096865" w:rsidRPr="00AF04FC">
        <w:rPr>
          <w:rFonts w:ascii="Arial" w:hAnsi="Arial" w:cs="Arial"/>
          <w:szCs w:val="24"/>
          <w:lang w:val="hy-AM"/>
        </w:rPr>
        <w:t>այտիպատրաստմանկարգընկարագրվածէսույնհրավերի</w:t>
      </w:r>
      <w:r w:rsidR="00DD4F48" w:rsidRPr="00AF04FC">
        <w:rPr>
          <w:rFonts w:ascii="Arial LatArm" w:hAnsi="Arial LatArm" w:cs="Sylfaen"/>
          <w:szCs w:val="24"/>
          <w:lang w:val="hy-AM"/>
        </w:rPr>
        <w:t>2-</w:t>
      </w:r>
      <w:r w:rsidR="00DD4F48" w:rsidRPr="00AF04FC">
        <w:rPr>
          <w:rFonts w:ascii="Arial" w:hAnsi="Arial" w:cs="Arial"/>
          <w:szCs w:val="24"/>
          <w:lang w:val="hy-AM"/>
        </w:rPr>
        <w:t>րդ</w:t>
      </w:r>
      <w:r w:rsidR="00096865" w:rsidRPr="00AF04FC">
        <w:rPr>
          <w:rFonts w:ascii="Arial" w:hAnsi="Arial" w:cs="Arial"/>
          <w:szCs w:val="24"/>
          <w:lang w:val="hy-AM"/>
        </w:rPr>
        <w:t>մասում</w:t>
      </w:r>
      <w:r w:rsidR="00096865" w:rsidRPr="00AF04FC">
        <w:rPr>
          <w:rFonts w:ascii="Arial LatArm" w:hAnsi="Arial LatArm" w:cs="Sylfaen"/>
          <w:szCs w:val="24"/>
          <w:lang w:val="hy-AM"/>
        </w:rPr>
        <w:t xml:space="preserve">` </w:t>
      </w:r>
      <w:r w:rsidR="00FE4AE3" w:rsidRPr="00FE4AE3">
        <w:rPr>
          <w:rFonts w:ascii="Arial" w:hAnsi="Arial" w:cs="Arial"/>
          <w:color w:val="FF0000"/>
          <w:szCs w:val="24"/>
          <w:lang w:val="hy-AM"/>
        </w:rPr>
        <w:t>գնանշման հարցման ընթացակարգի</w:t>
      </w:r>
      <w:r w:rsidR="00096865" w:rsidRPr="00AF04FC">
        <w:rPr>
          <w:rFonts w:ascii="Arial" w:hAnsi="Arial" w:cs="Arial"/>
          <w:szCs w:val="24"/>
          <w:lang w:val="hy-AM"/>
        </w:rPr>
        <w:t>հայտերըպատրաստելուհրահանգում</w:t>
      </w:r>
      <w:r w:rsidR="004D5671" w:rsidRPr="00AF04FC">
        <w:rPr>
          <w:rFonts w:ascii="Arial" w:hAnsi="Arial" w:cs="Arial"/>
          <w:szCs w:val="24"/>
          <w:lang w:val="hy-AM"/>
        </w:rPr>
        <w:t>։</w:t>
      </w:r>
    </w:p>
    <w:p w:rsidR="00A232D9" w:rsidRPr="00FE4AE3" w:rsidRDefault="00096865" w:rsidP="00EF3662">
      <w:pPr>
        <w:pStyle w:val="BodyTextIndent2"/>
        <w:spacing w:line="240" w:lineRule="auto"/>
        <w:ind w:firstLine="567"/>
        <w:rPr>
          <w:rFonts w:ascii="Arial LatArm" w:hAnsi="Arial LatArm" w:cs="Sylfaen"/>
          <w:color w:val="FF0000"/>
          <w:szCs w:val="24"/>
          <w:lang w:val="hy-AM"/>
        </w:rPr>
      </w:pPr>
      <w:r w:rsidRPr="00AF04FC">
        <w:rPr>
          <w:rFonts w:ascii="Arial LatArm" w:hAnsi="Arial LatArm" w:cs="Sylfaen"/>
          <w:szCs w:val="24"/>
          <w:lang w:val="hy-AM"/>
        </w:rPr>
        <w:t xml:space="preserve">4.2  </w:t>
      </w:r>
      <w:r w:rsidRPr="00AF04FC">
        <w:rPr>
          <w:rFonts w:ascii="Arial" w:hAnsi="Arial" w:cs="Arial"/>
          <w:szCs w:val="24"/>
          <w:lang w:val="hy-AM"/>
        </w:rPr>
        <w:t>Ընթացակարգիհայտերնանհրաժեշտէներկայացնել</w:t>
      </w:r>
      <w:r w:rsidR="00E601A1" w:rsidRPr="00AF04FC">
        <w:rPr>
          <w:rFonts w:ascii="Arial" w:hAnsi="Arial" w:cs="Arial"/>
          <w:szCs w:val="24"/>
          <w:lang w:val="hy-AM"/>
        </w:rPr>
        <w:t>հանձնաժողովին</w:t>
      </w:r>
      <w:r w:rsidRPr="00AF04FC">
        <w:rPr>
          <w:rFonts w:ascii="Arial" w:hAnsi="Arial" w:cs="Arial"/>
          <w:szCs w:val="24"/>
          <w:lang w:val="hy-AM"/>
        </w:rPr>
        <w:t>ոչուշ</w:t>
      </w:r>
      <w:r w:rsidRPr="00AF04FC">
        <w:rPr>
          <w:rFonts w:ascii="Arial LatArm" w:hAnsi="Arial LatArm" w:cs="Sylfaen"/>
          <w:szCs w:val="24"/>
          <w:lang w:val="hy-AM"/>
        </w:rPr>
        <w:t xml:space="preserve">, </w:t>
      </w:r>
      <w:r w:rsidRPr="00AF04FC">
        <w:rPr>
          <w:rFonts w:ascii="Arial" w:hAnsi="Arial" w:cs="Arial"/>
          <w:szCs w:val="24"/>
          <w:lang w:val="hy-AM"/>
        </w:rPr>
        <w:t>քանսույնընթացակարգիհայտարարությունըևհրավերը</w:t>
      </w:r>
      <w:r w:rsidR="00E601A1" w:rsidRPr="00AF04FC">
        <w:rPr>
          <w:rFonts w:ascii="Arial" w:hAnsi="Arial" w:cs="Arial"/>
          <w:szCs w:val="24"/>
          <w:lang w:val="hy-AM"/>
        </w:rPr>
        <w:t>տեղեկագրում</w:t>
      </w:r>
      <w:r w:rsidR="00585E16" w:rsidRPr="00AF04FC">
        <w:rPr>
          <w:rFonts w:ascii="Arial" w:hAnsi="Arial" w:cs="Arial"/>
          <w:szCs w:val="24"/>
          <w:lang w:val="hy-AM"/>
        </w:rPr>
        <w:t>հ</w:t>
      </w:r>
      <w:r w:rsidRPr="00AF04FC">
        <w:rPr>
          <w:rFonts w:ascii="Arial" w:hAnsi="Arial" w:cs="Arial"/>
          <w:szCs w:val="24"/>
          <w:lang w:val="hy-AM"/>
        </w:rPr>
        <w:t>րապարակվելու</w:t>
      </w:r>
      <w:r w:rsidR="00E46DBA" w:rsidRPr="00AF04FC">
        <w:rPr>
          <w:rFonts w:ascii="Arial" w:hAnsi="Arial" w:cs="Arial"/>
          <w:szCs w:val="24"/>
          <w:lang w:val="hy-AM"/>
        </w:rPr>
        <w:t>օրվանից</w:t>
      </w:r>
      <w:r w:rsidRPr="00AF04FC">
        <w:rPr>
          <w:rFonts w:ascii="Arial" w:hAnsi="Arial" w:cs="Arial"/>
          <w:szCs w:val="24"/>
          <w:lang w:val="hy-AM"/>
        </w:rPr>
        <w:t>հաշված</w:t>
      </w:r>
      <w:r w:rsidR="00A76C15" w:rsidRPr="00AF04FC">
        <w:rPr>
          <w:rFonts w:ascii="Arial LatArm" w:hAnsi="Arial LatArm" w:cs="Sylfaen"/>
          <w:szCs w:val="24"/>
          <w:lang w:val="hy-AM"/>
        </w:rPr>
        <w:t>«</w:t>
      </w:r>
      <w:r w:rsidR="00FE4AE3" w:rsidRPr="00151D36">
        <w:rPr>
          <w:rFonts w:ascii="Calibri" w:hAnsi="Calibri" w:cs="Sylfaen"/>
          <w:color w:val="FF0000"/>
          <w:szCs w:val="24"/>
          <w:lang w:val="hy-AM"/>
        </w:rPr>
        <w:t>7-</w:t>
      </w:r>
      <w:r w:rsidRPr="00FE4AE3">
        <w:rPr>
          <w:rFonts w:ascii="Arial" w:hAnsi="Arial" w:cs="Arial"/>
          <w:color w:val="FF0000"/>
          <w:szCs w:val="24"/>
          <w:lang w:val="hy-AM"/>
        </w:rPr>
        <w:t>րդօրվաժամը</w:t>
      </w:r>
      <w:r w:rsidR="00384CCB" w:rsidRPr="00384CCB">
        <w:rPr>
          <w:rFonts w:asciiTheme="minorHAnsi" w:hAnsiTheme="minorHAnsi" w:cs="Sylfaen"/>
          <w:color w:val="FF0000"/>
          <w:szCs w:val="24"/>
          <w:lang w:val="hy-AM"/>
        </w:rPr>
        <w:t>11,</w:t>
      </w:r>
      <w:r w:rsidR="00FE4AE3" w:rsidRPr="00FE4AE3">
        <w:rPr>
          <w:rFonts w:ascii="Arial" w:hAnsi="Arial" w:cs="Arial"/>
          <w:color w:val="FF0000"/>
          <w:sz w:val="24"/>
          <w:szCs w:val="24"/>
          <w:vertAlign w:val="subscript"/>
          <w:lang w:val="hy-AM"/>
        </w:rPr>
        <w:t>00</w:t>
      </w:r>
      <w:r w:rsidRPr="00FE4AE3">
        <w:rPr>
          <w:rFonts w:ascii="Arial LatArm" w:hAnsi="Arial LatArm" w:cs="Sylfaen"/>
          <w:color w:val="FF0000"/>
          <w:szCs w:val="24"/>
          <w:lang w:val="hy-AM"/>
        </w:rPr>
        <w:t>-</w:t>
      </w:r>
      <w:r w:rsidRPr="00FE4AE3">
        <w:rPr>
          <w:rFonts w:ascii="Arial" w:hAnsi="Arial" w:cs="Arial"/>
          <w:color w:val="FF0000"/>
          <w:szCs w:val="24"/>
          <w:lang w:val="hy-AM"/>
        </w:rPr>
        <w:t>ն</w:t>
      </w:r>
      <w:r w:rsidR="004A08CB" w:rsidRPr="00FE4AE3">
        <w:rPr>
          <w:rFonts w:ascii="Arial LatArm" w:hAnsi="Arial LatArm" w:cs="Sylfaen"/>
          <w:color w:val="FF0000"/>
          <w:szCs w:val="24"/>
          <w:lang w:val="hy-AM"/>
        </w:rPr>
        <w:t xml:space="preserve"> «</w:t>
      </w:r>
      <w:r w:rsidR="003D5DAB" w:rsidRPr="003D5DAB">
        <w:rPr>
          <w:rFonts w:ascii="Sylfaen" w:hAnsi="Sylfaen" w:cs="Sylfaen"/>
          <w:color w:val="FF0000"/>
          <w:szCs w:val="24"/>
          <w:lang w:val="hy-AM"/>
        </w:rPr>
        <w:t>Գ.արարատ Ռ.Վարդանյան1</w:t>
      </w:r>
      <w:r w:rsidR="004A08CB" w:rsidRPr="00FE4AE3">
        <w:rPr>
          <w:rFonts w:ascii="Arial" w:hAnsi="Arial" w:cs="Arial"/>
          <w:color w:val="FF0000"/>
          <w:szCs w:val="24"/>
          <w:lang w:val="hy-AM"/>
        </w:rPr>
        <w:t>հասցեով</w:t>
      </w:r>
      <w:r w:rsidR="004D5671" w:rsidRPr="00FE4AE3">
        <w:rPr>
          <w:rFonts w:ascii="Arial" w:hAnsi="Arial" w:cs="Arial"/>
          <w:color w:val="FF0000"/>
          <w:szCs w:val="24"/>
          <w:lang w:val="hy-AM"/>
        </w:rPr>
        <w:t>։</w:t>
      </w:r>
    </w:p>
    <w:p w:rsidR="00A232D9" w:rsidRPr="00AF04FC" w:rsidRDefault="00A232D9" w:rsidP="00A232D9">
      <w:pPr>
        <w:pStyle w:val="BodyTextIndent2"/>
        <w:spacing w:line="240" w:lineRule="auto"/>
        <w:ind w:firstLine="567"/>
        <w:rPr>
          <w:rFonts w:ascii="Arial LatArm" w:hAnsi="Arial LatArm" w:cs="Sylfaen"/>
          <w:szCs w:val="24"/>
          <w:lang w:val="hy-AM"/>
        </w:rPr>
      </w:pPr>
      <w:r w:rsidRPr="00AF04FC">
        <w:rPr>
          <w:rFonts w:ascii="Arial" w:hAnsi="Arial" w:cs="Arial"/>
          <w:szCs w:val="24"/>
          <w:lang w:val="hy-AM"/>
        </w:rPr>
        <w:t>Ընթացակարգիհայտերըստանումևհայտերիգրանցամատյանումգրանցումէհանձնաժողովիքարտուղար</w:t>
      </w:r>
      <w:r w:rsidRPr="00AF04FC">
        <w:rPr>
          <w:rFonts w:ascii="Arial LatArm" w:hAnsi="Arial LatArm"/>
          <w:sz w:val="24"/>
          <w:szCs w:val="24"/>
        </w:rPr>
        <w:t>«</w:t>
      </w:r>
      <w:r w:rsidR="00962644">
        <w:rPr>
          <w:rFonts w:ascii="Sylfaen" w:hAnsi="Sylfaen"/>
          <w:sz w:val="24"/>
          <w:szCs w:val="24"/>
        </w:rPr>
        <w:t>Սեդիկ Հայրապետյանը</w:t>
      </w:r>
      <w:r w:rsidRPr="00AF04FC">
        <w:rPr>
          <w:rFonts w:ascii="Arial" w:hAnsi="Arial" w:cs="Arial"/>
          <w:szCs w:val="24"/>
          <w:lang w:val="hy-AM"/>
        </w:rPr>
        <w:t>։Հայտերըքարտուղարիկողմիցգրանցվումենգրանցամատյանում</w:t>
      </w:r>
      <w:r w:rsidRPr="00AF04FC">
        <w:rPr>
          <w:rFonts w:ascii="Arial LatArm" w:hAnsi="Arial LatArm" w:cs="Sylfaen"/>
          <w:szCs w:val="24"/>
          <w:lang w:val="hy-AM"/>
        </w:rPr>
        <w:t xml:space="preserve">` </w:t>
      </w:r>
      <w:r w:rsidRPr="00AF04FC">
        <w:rPr>
          <w:rFonts w:ascii="Arial" w:hAnsi="Arial" w:cs="Arial"/>
          <w:szCs w:val="24"/>
          <w:lang w:val="hy-AM"/>
        </w:rPr>
        <w:t>ըստդրանցստացմանհերթականության</w:t>
      </w:r>
      <w:r w:rsidRPr="00AF04FC">
        <w:rPr>
          <w:rFonts w:ascii="Arial LatArm" w:hAnsi="Arial LatArm" w:cs="Sylfaen"/>
          <w:szCs w:val="24"/>
          <w:lang w:val="hy-AM"/>
        </w:rPr>
        <w:t xml:space="preserve">` </w:t>
      </w:r>
      <w:r w:rsidRPr="00AF04FC">
        <w:rPr>
          <w:rFonts w:ascii="Arial" w:hAnsi="Arial" w:cs="Arial"/>
          <w:szCs w:val="24"/>
          <w:lang w:val="hy-AM"/>
        </w:rPr>
        <w:t>գրանցամատյանումնշելովգրանցմանհամարը</w:t>
      </w:r>
      <w:r w:rsidRPr="00AF04FC">
        <w:rPr>
          <w:rFonts w:ascii="Arial LatArm" w:hAnsi="Arial LatArm" w:cs="Sylfaen"/>
          <w:szCs w:val="24"/>
          <w:lang w:val="hy-AM"/>
        </w:rPr>
        <w:t xml:space="preserve">, </w:t>
      </w:r>
      <w:r w:rsidRPr="00AF04FC">
        <w:rPr>
          <w:rFonts w:ascii="Arial" w:hAnsi="Arial" w:cs="Arial"/>
          <w:szCs w:val="24"/>
          <w:lang w:val="hy-AM"/>
        </w:rPr>
        <w:t>օրըևժամը</w:t>
      </w:r>
      <w:r w:rsidRPr="00AF04FC">
        <w:rPr>
          <w:rFonts w:ascii="Arial LatArm" w:hAnsi="Arial LatArm" w:cs="Sylfaen"/>
          <w:szCs w:val="24"/>
          <w:lang w:val="hy-AM"/>
        </w:rPr>
        <w:t xml:space="preserve">: </w:t>
      </w:r>
      <w:r w:rsidRPr="00AF04FC">
        <w:rPr>
          <w:rFonts w:ascii="Arial" w:hAnsi="Arial" w:cs="Arial"/>
          <w:szCs w:val="24"/>
          <w:lang w:val="hy-AM"/>
        </w:rPr>
        <w:t>Մասնակցիպահանջովդրամասինտրվումէտեղեկանք։Հայտերըներկայացնելուվերջնաժամկետըլրանալուցհետոներկայացվածհայտերըգրանցամատյանումչենգրանցվումևդրանք</w:t>
      </w:r>
      <w:r w:rsidRPr="00AF04FC">
        <w:rPr>
          <w:rFonts w:ascii="Arial LatArm" w:hAnsi="Arial LatArm" w:cs="Sylfaen"/>
          <w:szCs w:val="24"/>
          <w:lang w:val="hy-AM"/>
        </w:rPr>
        <w:t xml:space="preserve">` </w:t>
      </w:r>
      <w:r w:rsidRPr="00AF04FC">
        <w:rPr>
          <w:rFonts w:ascii="Arial" w:hAnsi="Arial" w:cs="Arial"/>
          <w:szCs w:val="24"/>
          <w:lang w:val="hy-AM"/>
        </w:rPr>
        <w:t>ստանալուօրվանհաջորդողերկուաշխատանքայինօրվաընթացքումքարտուղարիկողմիցվերադարձվումեն</w:t>
      </w:r>
      <w:r w:rsidRPr="00AF04FC">
        <w:rPr>
          <w:rFonts w:ascii="Arial LatArm" w:hAnsi="Arial LatArm" w:cs="Sylfaen"/>
          <w:szCs w:val="24"/>
          <w:lang w:val="hy-AM"/>
        </w:rPr>
        <w:t>:</w:t>
      </w:r>
    </w:p>
    <w:p w:rsidR="00B67CCD" w:rsidRPr="00AF04FC" w:rsidRDefault="00B67CCD" w:rsidP="00EF3662">
      <w:pPr>
        <w:pStyle w:val="BodyTextIndent2"/>
        <w:spacing w:line="240" w:lineRule="auto"/>
        <w:ind w:firstLine="567"/>
        <w:rPr>
          <w:rFonts w:ascii="Arial LatArm" w:hAnsi="Arial LatArm" w:cs="Sylfaen"/>
          <w:szCs w:val="24"/>
          <w:lang w:val="hy-AM"/>
        </w:rPr>
      </w:pPr>
      <w:r w:rsidRPr="00AF04FC">
        <w:rPr>
          <w:rFonts w:ascii="Arial LatArm" w:hAnsi="Arial LatArm" w:cs="Sylfaen"/>
          <w:szCs w:val="24"/>
          <w:lang w:val="hy-AM"/>
        </w:rPr>
        <w:t>4.</w:t>
      </w:r>
      <w:r w:rsidR="0028726A" w:rsidRPr="00AF04FC">
        <w:rPr>
          <w:rFonts w:ascii="Arial LatArm" w:hAnsi="Arial LatArm" w:cs="Sylfaen"/>
          <w:szCs w:val="24"/>
          <w:lang w:val="hy-AM"/>
        </w:rPr>
        <w:t xml:space="preserve">3 </w:t>
      </w:r>
      <w:r w:rsidRPr="00AF04FC">
        <w:rPr>
          <w:rFonts w:ascii="Arial" w:hAnsi="Arial" w:cs="Arial"/>
          <w:szCs w:val="24"/>
          <w:lang w:val="hy-AM"/>
        </w:rPr>
        <w:t>Մասնակիցըհայտովներկայացնումէ</w:t>
      </w:r>
      <w:r w:rsidRPr="00AF04FC">
        <w:rPr>
          <w:rFonts w:ascii="Arial LatArm" w:hAnsi="Arial LatArm" w:cs="Sylfaen"/>
          <w:szCs w:val="24"/>
          <w:lang w:val="hy-AM"/>
        </w:rPr>
        <w:t>`</w:t>
      </w:r>
    </w:p>
    <w:p w:rsidR="003850A0" w:rsidRPr="00AF04FC" w:rsidRDefault="003850A0" w:rsidP="003850A0">
      <w:pPr>
        <w:pStyle w:val="BodyTextIndent2"/>
        <w:spacing w:line="240" w:lineRule="auto"/>
        <w:ind w:firstLine="567"/>
        <w:rPr>
          <w:rFonts w:ascii="Arial LatArm" w:hAnsi="Arial LatArm" w:cs="Sylfaen"/>
          <w:szCs w:val="24"/>
          <w:lang w:val="hy-AM"/>
        </w:rPr>
      </w:pPr>
      <w:bookmarkStart w:id="2" w:name="_Hlk9261647"/>
      <w:r w:rsidRPr="00AF04FC">
        <w:rPr>
          <w:rFonts w:ascii="Arial LatArm" w:hAnsi="Arial LatArm" w:cs="Sylfaen"/>
          <w:szCs w:val="24"/>
          <w:lang w:val="hy-AM"/>
        </w:rPr>
        <w:t xml:space="preserve">1) </w:t>
      </w:r>
      <w:r w:rsidRPr="00AF04FC">
        <w:rPr>
          <w:rFonts w:ascii="Arial" w:hAnsi="Arial" w:cs="Arial"/>
          <w:szCs w:val="24"/>
          <w:lang w:val="hy-AM"/>
        </w:rPr>
        <w:t>իրկողմիցհաստատված՝սույնհրավերի</w:t>
      </w:r>
      <w:r w:rsidRPr="00AF04FC">
        <w:rPr>
          <w:rFonts w:ascii="Arial LatArm" w:hAnsi="Arial LatArm" w:cs="Sylfaen"/>
          <w:szCs w:val="24"/>
          <w:lang w:val="hy-AM"/>
        </w:rPr>
        <w:t xml:space="preserve"> 2-</w:t>
      </w:r>
      <w:r w:rsidRPr="00AF04FC">
        <w:rPr>
          <w:rFonts w:ascii="Arial" w:hAnsi="Arial" w:cs="Arial"/>
          <w:szCs w:val="24"/>
          <w:lang w:val="hy-AM"/>
        </w:rPr>
        <w:t>րդմասի</w:t>
      </w:r>
      <w:r w:rsidRPr="00AF04FC">
        <w:rPr>
          <w:rFonts w:ascii="Arial LatArm" w:hAnsi="Arial LatArm" w:cs="Sylfaen"/>
          <w:szCs w:val="24"/>
          <w:lang w:val="hy-AM"/>
        </w:rPr>
        <w:t xml:space="preserve"> 2.1 </w:t>
      </w:r>
      <w:r w:rsidRPr="00AF04FC">
        <w:rPr>
          <w:rFonts w:ascii="Arial" w:hAnsi="Arial" w:cs="Arial"/>
          <w:szCs w:val="24"/>
          <w:lang w:val="hy-AM"/>
        </w:rPr>
        <w:t>կետովնախատեսվածդիմում</w:t>
      </w:r>
      <w:r w:rsidRPr="00AF04FC">
        <w:rPr>
          <w:rFonts w:ascii="Arial LatArm" w:hAnsi="Arial LatArm" w:cs="Sylfaen"/>
          <w:szCs w:val="24"/>
          <w:lang w:val="hy-AM"/>
        </w:rPr>
        <w:t>-</w:t>
      </w:r>
      <w:r w:rsidRPr="00AF04FC">
        <w:rPr>
          <w:rFonts w:ascii="Arial" w:hAnsi="Arial" w:cs="Arial"/>
          <w:szCs w:val="24"/>
          <w:lang w:val="hy-AM"/>
        </w:rPr>
        <w:t>հայտարարություն</w:t>
      </w:r>
      <w:r w:rsidR="006818C6" w:rsidRPr="00AF04FC">
        <w:rPr>
          <w:rFonts w:ascii="Arial LatArm" w:hAnsi="Arial LatArm" w:cs="Sylfaen"/>
          <w:szCs w:val="24"/>
          <w:lang w:val="hy-AM"/>
        </w:rPr>
        <w:t>`</w:t>
      </w:r>
      <w:r w:rsidR="006818C6" w:rsidRPr="00AF04FC">
        <w:rPr>
          <w:rFonts w:ascii="Arial" w:hAnsi="Arial" w:cs="Arial"/>
          <w:lang w:val="hy-AM"/>
        </w:rPr>
        <w:t>նշելովէլեկտրոնայինփոստիհասցեն</w:t>
      </w:r>
      <w:r w:rsidR="006818C6" w:rsidRPr="00AF04FC">
        <w:rPr>
          <w:rFonts w:ascii="Arial LatArm" w:hAnsi="Arial LatArm" w:cs="Sylfaen"/>
          <w:lang w:val="hy-AM"/>
        </w:rPr>
        <w:t xml:space="preserve">, </w:t>
      </w:r>
      <w:r w:rsidR="006818C6" w:rsidRPr="00AF04FC">
        <w:rPr>
          <w:rFonts w:ascii="Arial" w:hAnsi="Arial" w:cs="Arial"/>
          <w:lang w:val="hy-AM"/>
        </w:rPr>
        <w:t>հարկվճարողիհաշվառմանհամարը</w:t>
      </w:r>
      <w:r w:rsidR="006818C6" w:rsidRPr="00AF04FC">
        <w:rPr>
          <w:rFonts w:ascii="Arial LatArm" w:hAnsi="Arial LatArm" w:cs="Sylfaen"/>
          <w:lang w:val="hy-AM"/>
        </w:rPr>
        <w:t xml:space="preserve">, </w:t>
      </w:r>
      <w:r w:rsidR="006818C6" w:rsidRPr="00AF04FC">
        <w:rPr>
          <w:rFonts w:ascii="Arial" w:hAnsi="Arial" w:cs="Arial"/>
          <w:lang w:val="hy-AM"/>
        </w:rPr>
        <w:t>գործունեությանհասցենևհեռախոսահամարը</w:t>
      </w:r>
      <w:r w:rsidRPr="00AF04FC">
        <w:rPr>
          <w:rFonts w:ascii="Arial LatArm" w:hAnsi="Arial LatArm" w:cs="Sylfaen"/>
          <w:szCs w:val="24"/>
          <w:lang w:val="hy-AM"/>
        </w:rPr>
        <w:t xml:space="preserve">, </w:t>
      </w:r>
      <w:r w:rsidRPr="00AF04FC">
        <w:rPr>
          <w:rFonts w:ascii="Arial" w:hAnsi="Arial" w:cs="Arial"/>
          <w:szCs w:val="24"/>
          <w:lang w:val="hy-AM"/>
        </w:rPr>
        <w:t>որըներառումէ</w:t>
      </w:r>
      <w:r w:rsidRPr="00AF04FC">
        <w:rPr>
          <w:rFonts w:ascii="Arial LatArm" w:hAnsi="Arial LatArm" w:cs="Sylfaen"/>
          <w:szCs w:val="24"/>
          <w:lang w:val="hy-AM"/>
        </w:rPr>
        <w:t>`</w:t>
      </w:r>
    </w:p>
    <w:p w:rsidR="003850A0" w:rsidRPr="00AF04FC" w:rsidRDefault="003850A0" w:rsidP="003850A0">
      <w:pPr>
        <w:pStyle w:val="BodyTextIndent2"/>
        <w:spacing w:line="240" w:lineRule="auto"/>
        <w:ind w:firstLine="567"/>
        <w:rPr>
          <w:rFonts w:ascii="Arial LatArm" w:hAnsi="Arial LatArm" w:cs="Sylfaen"/>
          <w:szCs w:val="24"/>
          <w:lang w:val="hy-AM"/>
        </w:rPr>
      </w:pPr>
      <w:r w:rsidRPr="00AF04FC">
        <w:rPr>
          <w:rFonts w:ascii="Arial" w:hAnsi="Arial" w:cs="Arial"/>
          <w:szCs w:val="24"/>
          <w:lang w:val="hy-AM"/>
        </w:rPr>
        <w:t>ա</w:t>
      </w:r>
      <w:r w:rsidRPr="00AF04FC">
        <w:rPr>
          <w:rFonts w:ascii="Arial LatArm" w:hAnsi="Arial LatArm" w:cs="Sylfaen"/>
          <w:szCs w:val="24"/>
          <w:lang w:val="hy-AM"/>
        </w:rPr>
        <w:t xml:space="preserve">) </w:t>
      </w:r>
      <w:r w:rsidR="000356CC" w:rsidRPr="00AF04FC">
        <w:rPr>
          <w:rFonts w:ascii="Arial" w:hAnsi="Arial" w:cs="Arial"/>
          <w:szCs w:val="24"/>
          <w:lang w:val="hy-AM"/>
        </w:rPr>
        <w:t>հավաստում</w:t>
      </w:r>
      <w:r w:rsidRPr="00AF04FC">
        <w:rPr>
          <w:rFonts w:ascii="Arial" w:hAnsi="Arial" w:cs="Arial"/>
          <w:szCs w:val="24"/>
          <w:lang w:val="hy-AM"/>
        </w:rPr>
        <w:t>սույնհրավերովսահմանվածմասնակ</w:t>
      </w:r>
      <w:r w:rsidRPr="00AF04FC">
        <w:rPr>
          <w:rFonts w:ascii="Arial LatArm" w:hAnsi="Arial LatArm" w:cs="Sylfaen"/>
          <w:szCs w:val="24"/>
          <w:lang w:val="hy-AM"/>
        </w:rPr>
        <w:softHyphen/>
      </w:r>
      <w:r w:rsidRPr="00AF04FC">
        <w:rPr>
          <w:rFonts w:ascii="Arial" w:hAnsi="Arial" w:cs="Arial"/>
          <w:szCs w:val="24"/>
          <w:lang w:val="hy-AM"/>
        </w:rPr>
        <w:t>ցությանիրավունքիպահանջներինիրտվյալներիհամապատասխանությանմասին</w:t>
      </w:r>
      <w:r w:rsidRPr="00AF04FC">
        <w:rPr>
          <w:rFonts w:ascii="Arial LatArm" w:hAnsi="Arial LatArm" w:cs="Sylfaen"/>
          <w:szCs w:val="24"/>
          <w:lang w:val="hy-AM"/>
        </w:rPr>
        <w:t>.</w:t>
      </w:r>
    </w:p>
    <w:p w:rsidR="00C63E1C" w:rsidRPr="00AF04FC" w:rsidRDefault="003850A0" w:rsidP="00972668">
      <w:pPr>
        <w:shd w:val="clear" w:color="auto" w:fill="FFFFFF"/>
        <w:ind w:firstLine="567"/>
        <w:jc w:val="both"/>
        <w:rPr>
          <w:rFonts w:ascii="Arial LatArm" w:hAnsi="Arial LatArm" w:cs="Sylfaen"/>
          <w:sz w:val="20"/>
          <w:lang w:val="hy-AM"/>
        </w:rPr>
      </w:pPr>
      <w:r w:rsidRPr="00AF04FC">
        <w:rPr>
          <w:rFonts w:ascii="Arial" w:hAnsi="Arial" w:cs="Arial"/>
          <w:sz w:val="20"/>
          <w:lang w:val="hy-AM"/>
        </w:rPr>
        <w:t>բ</w:t>
      </w:r>
      <w:r w:rsidRPr="00AF04FC">
        <w:rPr>
          <w:rFonts w:ascii="Arial LatArm" w:hAnsi="Arial LatArm" w:cs="Sylfaen"/>
          <w:sz w:val="20"/>
          <w:lang w:val="hy-AM"/>
        </w:rPr>
        <w:t>)</w:t>
      </w:r>
      <w:r w:rsidR="00C63E1C" w:rsidRPr="00AF04FC">
        <w:rPr>
          <w:rFonts w:ascii="Arial" w:hAnsi="Arial" w:cs="Arial"/>
          <w:sz w:val="20"/>
          <w:lang w:val="hy-AM"/>
        </w:rPr>
        <w:t>հավաստում՝ընտրվածմասնակիցճանաչվելուդեպքում</w:t>
      </w:r>
      <w:r w:rsidR="00C63E1C" w:rsidRPr="00AF04FC">
        <w:rPr>
          <w:rFonts w:ascii="Arial LatArm" w:hAnsi="Arial LatArm" w:cs="Sylfaen"/>
          <w:sz w:val="20"/>
          <w:lang w:val="hy-AM"/>
        </w:rPr>
        <w:t xml:space="preserve">, </w:t>
      </w:r>
      <w:r w:rsidR="00C63E1C" w:rsidRPr="00AF04FC">
        <w:rPr>
          <w:rFonts w:ascii="Arial" w:hAnsi="Arial" w:cs="Arial"/>
          <w:sz w:val="20"/>
          <w:lang w:val="hy-AM"/>
        </w:rPr>
        <w:t>սույնհրավեր</w:t>
      </w:r>
      <w:r w:rsidR="00EA68B2" w:rsidRPr="00AF04FC">
        <w:rPr>
          <w:rFonts w:ascii="Arial" w:hAnsi="Arial" w:cs="Arial"/>
          <w:sz w:val="20"/>
          <w:lang w:val="hy-AM"/>
        </w:rPr>
        <w:t>ի</w:t>
      </w:r>
      <w:r w:rsidR="00EA68B2" w:rsidRPr="00AF04FC">
        <w:rPr>
          <w:rFonts w:ascii="Arial LatArm" w:hAnsi="Arial LatArm" w:cs="Sylfaen"/>
          <w:sz w:val="20"/>
          <w:lang w:val="hy-AM"/>
        </w:rPr>
        <w:t xml:space="preserve"> 1-</w:t>
      </w:r>
      <w:r w:rsidR="00EA68B2" w:rsidRPr="00AF04FC">
        <w:rPr>
          <w:rFonts w:ascii="Arial" w:hAnsi="Arial" w:cs="Arial"/>
          <w:sz w:val="20"/>
          <w:lang w:val="hy-AM"/>
        </w:rPr>
        <w:t>ինմասի</w:t>
      </w:r>
      <w:r w:rsidR="00EA68B2" w:rsidRPr="00AF04FC">
        <w:rPr>
          <w:rFonts w:ascii="Arial LatArm" w:hAnsi="Arial LatArm" w:cs="Sylfaen"/>
          <w:sz w:val="20"/>
          <w:lang w:val="hy-AM"/>
        </w:rPr>
        <w:t xml:space="preserve"> 2.4 </w:t>
      </w:r>
      <w:r w:rsidR="00EA68B2" w:rsidRPr="00AF04FC">
        <w:rPr>
          <w:rFonts w:ascii="Arial" w:hAnsi="Arial" w:cs="Arial"/>
          <w:sz w:val="20"/>
          <w:lang w:val="hy-AM"/>
        </w:rPr>
        <w:t>կետով</w:t>
      </w:r>
      <w:r w:rsidR="00C63E1C" w:rsidRPr="00AF04FC">
        <w:rPr>
          <w:rFonts w:ascii="Arial" w:hAnsi="Arial" w:cs="Arial"/>
          <w:sz w:val="20"/>
          <w:lang w:val="hy-AM"/>
        </w:rPr>
        <w:t>սահմանվածկարգովևժամկետում</w:t>
      </w:r>
      <w:r w:rsidR="00C63E1C" w:rsidRPr="00AF04FC">
        <w:rPr>
          <w:rFonts w:ascii="Arial LatArm" w:hAnsi="Arial LatArm" w:cs="Sylfaen"/>
          <w:sz w:val="20"/>
          <w:lang w:val="hy-AM"/>
        </w:rPr>
        <w:t xml:space="preserve">, </w:t>
      </w:r>
      <w:r w:rsidR="00C63E1C" w:rsidRPr="00AF04FC">
        <w:rPr>
          <w:rFonts w:ascii="Arial" w:hAnsi="Arial" w:cs="Arial"/>
          <w:sz w:val="20"/>
          <w:lang w:val="hy-AM"/>
        </w:rPr>
        <w:t>ներկայացրածգնայինառաջարկիչափովորակավորմանապահովումներկայացնելուպարտավորությանմասին</w:t>
      </w:r>
      <w:r w:rsidR="00E038DA" w:rsidRPr="00AF04FC">
        <w:rPr>
          <w:rFonts w:ascii="Arial LatArm" w:hAnsi="Arial LatArm" w:cs="Sylfaen"/>
          <w:sz w:val="20"/>
          <w:lang w:val="hy-AM"/>
        </w:rPr>
        <w:t>.</w:t>
      </w:r>
    </w:p>
    <w:p w:rsidR="003850A0" w:rsidRPr="00AF04FC" w:rsidRDefault="003850A0" w:rsidP="003850A0">
      <w:pPr>
        <w:pStyle w:val="BodyTextIndent2"/>
        <w:spacing w:line="240" w:lineRule="auto"/>
        <w:ind w:firstLine="567"/>
        <w:rPr>
          <w:rFonts w:ascii="Arial LatArm" w:hAnsi="Arial LatArm" w:cs="Sylfaen"/>
          <w:szCs w:val="24"/>
          <w:lang w:val="hy-AM"/>
        </w:rPr>
      </w:pPr>
      <w:r w:rsidRPr="00AF04FC">
        <w:rPr>
          <w:rFonts w:ascii="Arial" w:hAnsi="Arial" w:cs="Arial"/>
          <w:szCs w:val="24"/>
          <w:lang w:val="hy-AM"/>
        </w:rPr>
        <w:t>գ</w:t>
      </w:r>
      <w:r w:rsidRPr="00AF04FC">
        <w:rPr>
          <w:rFonts w:ascii="Arial LatArm" w:hAnsi="Arial LatArm" w:cs="Sylfaen"/>
          <w:szCs w:val="24"/>
          <w:lang w:val="hy-AM"/>
        </w:rPr>
        <w:t xml:space="preserve">) </w:t>
      </w:r>
      <w:r w:rsidRPr="00AF04FC">
        <w:rPr>
          <w:rFonts w:ascii="Arial" w:hAnsi="Arial" w:cs="Arial"/>
          <w:szCs w:val="24"/>
          <w:lang w:val="hy-AM"/>
        </w:rPr>
        <w:t>հայտարարությունսույնընթացակարգիշրջանակումգերիշխողդիրքիչարաշահմանևհակամրցակցայինհամաձայնությանբացակայությանմասին</w:t>
      </w:r>
      <w:r w:rsidRPr="00AF04FC">
        <w:rPr>
          <w:rFonts w:ascii="Arial LatArm" w:hAnsi="Arial LatArm" w:cs="Sylfaen"/>
          <w:szCs w:val="24"/>
          <w:lang w:val="hy-AM"/>
        </w:rPr>
        <w:t xml:space="preserve">. </w:t>
      </w:r>
    </w:p>
    <w:p w:rsidR="0059404D" w:rsidRPr="00AF04FC" w:rsidRDefault="003850A0" w:rsidP="003850A0">
      <w:pPr>
        <w:pStyle w:val="BodyTextIndent2"/>
        <w:spacing w:line="240" w:lineRule="auto"/>
        <w:ind w:firstLine="567"/>
        <w:rPr>
          <w:rFonts w:ascii="Arial LatArm" w:hAnsi="Arial LatArm" w:cs="Sylfaen"/>
          <w:szCs w:val="24"/>
          <w:lang w:val="hy-AM"/>
        </w:rPr>
      </w:pPr>
      <w:bookmarkStart w:id="3" w:name="_Hlk9261892"/>
      <w:bookmarkEnd w:id="2"/>
      <w:r w:rsidRPr="00AF04FC">
        <w:rPr>
          <w:rFonts w:ascii="Arial" w:hAnsi="Arial" w:cs="Arial"/>
          <w:szCs w:val="24"/>
          <w:lang w:val="hy-AM"/>
        </w:rPr>
        <w:t>դ</w:t>
      </w:r>
      <w:r w:rsidRPr="00AF04FC">
        <w:rPr>
          <w:rFonts w:ascii="Arial LatArm" w:hAnsi="Arial LatArm" w:cs="Sylfaen"/>
          <w:szCs w:val="24"/>
          <w:lang w:val="hy-AM"/>
        </w:rPr>
        <w:t xml:space="preserve">) </w:t>
      </w:r>
      <w:r w:rsidRPr="00AF04FC">
        <w:rPr>
          <w:rFonts w:ascii="Arial" w:hAnsi="Arial" w:cs="Arial"/>
          <w:szCs w:val="24"/>
          <w:lang w:val="hy-AM"/>
        </w:rPr>
        <w:t>հայտարարությունսույնընթացակարգիշրջանակումիրենփոխկապակցվածանձանցև</w:t>
      </w:r>
      <w:r w:rsidRPr="00AF04FC">
        <w:rPr>
          <w:rFonts w:ascii="Arial LatArm" w:hAnsi="Arial LatArm" w:cs="Sylfaen"/>
          <w:szCs w:val="24"/>
          <w:lang w:val="hy-AM"/>
        </w:rPr>
        <w:t xml:space="preserve"> (</w:t>
      </w:r>
      <w:r w:rsidRPr="00AF04FC">
        <w:rPr>
          <w:rFonts w:ascii="Arial" w:hAnsi="Arial" w:cs="Arial"/>
          <w:szCs w:val="24"/>
          <w:lang w:val="hy-AM"/>
        </w:rPr>
        <w:t>կամ</w:t>
      </w:r>
      <w:r w:rsidRPr="00AF04FC">
        <w:rPr>
          <w:rFonts w:ascii="Arial LatArm" w:hAnsi="Arial LatArm" w:cs="Sylfaen"/>
          <w:szCs w:val="24"/>
          <w:lang w:val="hy-AM"/>
        </w:rPr>
        <w:t xml:space="preserve">) </w:t>
      </w:r>
      <w:r w:rsidRPr="00AF04FC">
        <w:rPr>
          <w:rFonts w:ascii="Arial" w:hAnsi="Arial" w:cs="Arial"/>
          <w:szCs w:val="24"/>
          <w:lang w:val="hy-AM"/>
        </w:rPr>
        <w:t>իրկողմիցհիմնադրվածկամավելիքանհիսունտոկոսիրենպատկանողբաժնեմաս</w:t>
      </w:r>
      <w:r w:rsidRPr="00AF04FC">
        <w:rPr>
          <w:rFonts w:ascii="Arial LatArm" w:hAnsi="Arial LatArm" w:cs="Sylfaen"/>
          <w:szCs w:val="24"/>
          <w:lang w:val="hy-AM"/>
        </w:rPr>
        <w:t xml:space="preserve"> (</w:t>
      </w:r>
      <w:r w:rsidRPr="00AF04FC">
        <w:rPr>
          <w:rFonts w:ascii="Arial" w:hAnsi="Arial" w:cs="Arial"/>
          <w:szCs w:val="24"/>
          <w:lang w:val="hy-AM"/>
        </w:rPr>
        <w:t>փայաբաժին</w:t>
      </w:r>
      <w:r w:rsidRPr="00AF04FC">
        <w:rPr>
          <w:rFonts w:ascii="Arial LatArm" w:hAnsi="Arial LatArm" w:cs="Sylfaen"/>
          <w:szCs w:val="24"/>
          <w:lang w:val="hy-AM"/>
        </w:rPr>
        <w:t xml:space="preserve">) </w:t>
      </w:r>
      <w:r w:rsidRPr="00AF04FC">
        <w:rPr>
          <w:rFonts w:ascii="Arial" w:hAnsi="Arial" w:cs="Arial"/>
          <w:szCs w:val="24"/>
          <w:lang w:val="hy-AM"/>
        </w:rPr>
        <w:t>ունեցողկազմակերպություններիմիաժամանակյամասնակցությանբացակայությանմասին</w:t>
      </w:r>
      <w:r w:rsidRPr="00AF04FC">
        <w:rPr>
          <w:rFonts w:ascii="Arial LatArm" w:hAnsi="Arial LatArm" w:cs="Sylfaen"/>
          <w:szCs w:val="24"/>
          <w:lang w:val="hy-AM"/>
        </w:rPr>
        <w:t>.</w:t>
      </w:r>
    </w:p>
    <w:p w:rsidR="003850A0" w:rsidRPr="00AF04FC" w:rsidRDefault="0059404D" w:rsidP="00972668">
      <w:pPr>
        <w:pStyle w:val="norm"/>
        <w:spacing w:line="240" w:lineRule="auto"/>
        <w:ind w:firstLine="630"/>
        <w:rPr>
          <w:rFonts w:ascii="Arial LatArm" w:hAnsi="Arial LatArm" w:cs="Sylfaen"/>
          <w:szCs w:val="24"/>
          <w:lang w:val="hy-AM"/>
        </w:rPr>
      </w:pPr>
      <w:r w:rsidRPr="00AF04FC">
        <w:rPr>
          <w:rFonts w:ascii="Arial" w:hAnsi="Arial" w:cs="Arial"/>
          <w:sz w:val="20"/>
          <w:lang w:val="hy-AM"/>
        </w:rPr>
        <w:t>ե</w:t>
      </w:r>
      <w:r w:rsidRPr="00AF04FC">
        <w:rPr>
          <w:rFonts w:ascii="Arial LatArm" w:hAnsi="Arial LatArm"/>
          <w:sz w:val="20"/>
          <w:lang w:val="hy-AM"/>
        </w:rPr>
        <w:t xml:space="preserve">) </w:t>
      </w:r>
      <w:r w:rsidRPr="00AF04FC">
        <w:rPr>
          <w:rFonts w:ascii="Arial" w:hAnsi="Arial" w:cs="Arial"/>
          <w:sz w:val="20"/>
          <w:lang w:val="hy-AM"/>
        </w:rPr>
        <w:t>այնֆիզիկականանձի</w:t>
      </w:r>
      <w:r w:rsidRPr="00AF04FC">
        <w:rPr>
          <w:rFonts w:ascii="Arial LatArm" w:hAnsi="Arial LatArm" w:cs="Sylfaen"/>
          <w:sz w:val="20"/>
          <w:lang w:val="hy-AM"/>
        </w:rPr>
        <w:t xml:space="preserve"> (</w:t>
      </w:r>
      <w:r w:rsidRPr="00AF04FC">
        <w:rPr>
          <w:rFonts w:ascii="Arial" w:hAnsi="Arial" w:cs="Arial"/>
          <w:sz w:val="20"/>
          <w:lang w:val="hy-AM"/>
        </w:rPr>
        <w:t>անձանց</w:t>
      </w:r>
      <w:r w:rsidRPr="00AF04FC">
        <w:rPr>
          <w:rFonts w:ascii="Arial LatArm" w:hAnsi="Arial LatArm" w:cs="Sylfaen"/>
          <w:sz w:val="20"/>
          <w:lang w:val="hy-AM"/>
        </w:rPr>
        <w:t xml:space="preserve">) </w:t>
      </w:r>
      <w:r w:rsidRPr="00AF04FC">
        <w:rPr>
          <w:rFonts w:ascii="Arial" w:hAnsi="Arial" w:cs="Arial"/>
          <w:sz w:val="20"/>
          <w:lang w:val="hy-AM"/>
        </w:rPr>
        <w:t>տվյալները</w:t>
      </w:r>
      <w:r w:rsidRPr="00AF04FC">
        <w:rPr>
          <w:rFonts w:ascii="Arial LatArm" w:hAnsi="Arial LatArm" w:cs="Sylfaen"/>
          <w:sz w:val="20"/>
          <w:lang w:val="hy-AM"/>
        </w:rPr>
        <w:t xml:space="preserve">, </w:t>
      </w:r>
      <w:r w:rsidRPr="00AF04FC">
        <w:rPr>
          <w:rFonts w:ascii="Arial" w:hAnsi="Arial" w:cs="Arial"/>
          <w:sz w:val="20"/>
          <w:lang w:val="hy-AM"/>
        </w:rPr>
        <w:t>ովուղղակիկամանուղղակիունիմասնակցիկանոնադրականկապիտալումքվեարկողբաժնետոմսերի</w:t>
      </w:r>
      <w:r w:rsidRPr="00AF04FC">
        <w:rPr>
          <w:rFonts w:ascii="Arial LatArm" w:hAnsi="Arial LatArm" w:cs="Sylfaen"/>
          <w:sz w:val="20"/>
          <w:lang w:val="hy-AM"/>
        </w:rPr>
        <w:t xml:space="preserve"> (</w:t>
      </w:r>
      <w:r w:rsidRPr="00AF04FC">
        <w:rPr>
          <w:rFonts w:ascii="Arial" w:hAnsi="Arial" w:cs="Arial"/>
          <w:sz w:val="20"/>
          <w:lang w:val="hy-AM"/>
        </w:rPr>
        <w:t>բաժնեմասերի</w:t>
      </w:r>
      <w:r w:rsidRPr="00AF04FC">
        <w:rPr>
          <w:rFonts w:ascii="Arial LatArm" w:hAnsi="Arial LatArm" w:cs="Sylfaen"/>
          <w:sz w:val="20"/>
          <w:lang w:val="hy-AM"/>
        </w:rPr>
        <w:t xml:space="preserve">, </w:t>
      </w:r>
      <w:r w:rsidRPr="00AF04FC">
        <w:rPr>
          <w:rFonts w:ascii="Arial" w:hAnsi="Arial" w:cs="Arial"/>
          <w:sz w:val="20"/>
          <w:lang w:val="hy-AM"/>
        </w:rPr>
        <w:t>փայերի</w:t>
      </w:r>
      <w:r w:rsidRPr="00AF04FC">
        <w:rPr>
          <w:rFonts w:ascii="Arial LatArm" w:hAnsi="Arial LatArm" w:cs="Sylfaen"/>
          <w:sz w:val="20"/>
          <w:lang w:val="hy-AM"/>
        </w:rPr>
        <w:t xml:space="preserve">) </w:t>
      </w:r>
      <w:r w:rsidRPr="00AF04FC">
        <w:rPr>
          <w:rFonts w:ascii="Arial" w:hAnsi="Arial" w:cs="Arial"/>
          <w:sz w:val="20"/>
          <w:lang w:val="hy-AM"/>
        </w:rPr>
        <w:t>ավելքանտաստոկոսը</w:t>
      </w:r>
      <w:r w:rsidRPr="00AF04FC">
        <w:rPr>
          <w:rFonts w:ascii="Arial LatArm" w:hAnsi="Arial LatArm" w:cs="Sylfaen"/>
          <w:sz w:val="20"/>
          <w:lang w:val="hy-AM"/>
        </w:rPr>
        <w:t xml:space="preserve">, </w:t>
      </w:r>
      <w:r w:rsidRPr="00AF04FC">
        <w:rPr>
          <w:rFonts w:ascii="Arial" w:hAnsi="Arial" w:cs="Arial"/>
          <w:sz w:val="20"/>
          <w:lang w:val="hy-AM"/>
        </w:rPr>
        <w:t>ներառյալըստներկայացնողիբաժնետոմսերը</w:t>
      </w:r>
      <w:r w:rsidRPr="00AF04FC">
        <w:rPr>
          <w:rFonts w:ascii="Arial LatArm" w:hAnsi="Arial LatArm" w:cs="Sylfaen"/>
          <w:sz w:val="20"/>
          <w:lang w:val="hy-AM"/>
        </w:rPr>
        <w:t xml:space="preserve">, </w:t>
      </w:r>
      <w:r w:rsidRPr="00AF04FC">
        <w:rPr>
          <w:rFonts w:ascii="Arial" w:hAnsi="Arial" w:cs="Arial"/>
          <w:sz w:val="20"/>
          <w:lang w:val="hy-AM"/>
        </w:rPr>
        <w:t>կամայնանձի</w:t>
      </w:r>
      <w:r w:rsidRPr="00AF04FC">
        <w:rPr>
          <w:rFonts w:ascii="Arial LatArm" w:hAnsi="Arial LatArm" w:cs="Sylfaen"/>
          <w:sz w:val="20"/>
          <w:lang w:val="hy-AM"/>
        </w:rPr>
        <w:t xml:space="preserve"> (</w:t>
      </w:r>
      <w:r w:rsidRPr="00AF04FC">
        <w:rPr>
          <w:rFonts w:ascii="Arial" w:hAnsi="Arial" w:cs="Arial"/>
          <w:sz w:val="20"/>
          <w:lang w:val="hy-AM"/>
        </w:rPr>
        <w:t>անձանց</w:t>
      </w:r>
      <w:r w:rsidRPr="00AF04FC">
        <w:rPr>
          <w:rFonts w:ascii="Arial LatArm" w:hAnsi="Arial LatArm" w:cs="Sylfaen"/>
          <w:sz w:val="20"/>
          <w:lang w:val="hy-AM"/>
        </w:rPr>
        <w:t xml:space="preserve">) </w:t>
      </w:r>
      <w:r w:rsidRPr="00AF04FC">
        <w:rPr>
          <w:rFonts w:ascii="Arial" w:hAnsi="Arial" w:cs="Arial"/>
          <w:sz w:val="20"/>
          <w:lang w:val="hy-AM"/>
        </w:rPr>
        <w:t>տվյալները</w:t>
      </w:r>
      <w:r w:rsidRPr="00AF04FC">
        <w:rPr>
          <w:rFonts w:ascii="Arial LatArm" w:hAnsi="Arial LatArm" w:cs="Sylfaen"/>
          <w:sz w:val="20"/>
          <w:lang w:val="hy-AM"/>
        </w:rPr>
        <w:t xml:space="preserve">, </w:t>
      </w:r>
      <w:r w:rsidRPr="00AF04FC">
        <w:rPr>
          <w:rFonts w:ascii="Arial" w:hAnsi="Arial" w:cs="Arial"/>
          <w:sz w:val="20"/>
          <w:lang w:val="hy-AM"/>
        </w:rPr>
        <w:t>ովիրավունքունինանակելուկամազատելումասնակցիգործադիրմարմնիանդամներին</w:t>
      </w:r>
      <w:r w:rsidRPr="00AF04FC">
        <w:rPr>
          <w:rFonts w:ascii="Arial LatArm" w:hAnsi="Arial LatArm" w:cs="Sylfaen"/>
          <w:sz w:val="20"/>
          <w:lang w:val="hy-AM"/>
        </w:rPr>
        <w:t xml:space="preserve">, </w:t>
      </w:r>
      <w:r w:rsidRPr="00AF04FC">
        <w:rPr>
          <w:rFonts w:ascii="Arial" w:hAnsi="Arial" w:cs="Arial"/>
          <w:sz w:val="20"/>
          <w:lang w:val="hy-AM"/>
        </w:rPr>
        <w:t>կամստանումէմասնակցիկողմիցիրականացվողձեռնարկատիրականկամայլգործունեությանարդյունքումստացվածշահույթիտասնհինգտոկոսիցավելին</w:t>
      </w:r>
      <w:r w:rsidRPr="00AF04FC">
        <w:rPr>
          <w:rFonts w:ascii="Arial LatArm" w:hAnsi="Arial LatArm" w:cs="Sylfaen"/>
          <w:sz w:val="20"/>
          <w:lang w:val="hy-AM"/>
        </w:rPr>
        <w:t xml:space="preserve">: </w:t>
      </w:r>
      <w:r w:rsidRPr="00AF04FC">
        <w:rPr>
          <w:rFonts w:ascii="Arial" w:hAnsi="Arial" w:cs="Arial"/>
          <w:sz w:val="20"/>
          <w:lang w:val="hy-AM"/>
        </w:rPr>
        <w:t>Սույնենթակետումմեջնշվածանձանցբացակայությանդեպքումներկայացվումէգործադիրմարմնիղեկավարիևանդամներիտվյալները</w:t>
      </w:r>
      <w:r w:rsidRPr="00AF04FC">
        <w:rPr>
          <w:rFonts w:ascii="Arial LatArm" w:hAnsi="Arial LatArm"/>
          <w:sz w:val="20"/>
          <w:lang w:val="hy-AM"/>
        </w:rPr>
        <w:t xml:space="preserve">: </w:t>
      </w:r>
      <w:r w:rsidRPr="00AF04FC">
        <w:rPr>
          <w:rFonts w:ascii="Arial" w:hAnsi="Arial" w:cs="Arial"/>
          <w:sz w:val="20"/>
          <w:lang w:val="hy-AM"/>
        </w:rPr>
        <w:t>Ընդորումեթեմասնակիցըհայտարարվումէըտրվածմասնակից</w:t>
      </w:r>
      <w:r w:rsidRPr="00AF04FC">
        <w:rPr>
          <w:rFonts w:ascii="Arial LatArm" w:hAnsi="Arial LatArm" w:cs="Sylfaen"/>
          <w:sz w:val="20"/>
          <w:lang w:val="hy-AM"/>
        </w:rPr>
        <w:t xml:space="preserve">, </w:t>
      </w:r>
      <w:r w:rsidRPr="00AF04FC">
        <w:rPr>
          <w:rFonts w:ascii="Arial" w:hAnsi="Arial" w:cs="Arial"/>
          <w:sz w:val="20"/>
          <w:lang w:val="hy-AM"/>
        </w:rPr>
        <w:t>ապասույնպարբերությամբնախատեսվածտեղեկատվություն</w:t>
      </w:r>
      <w:r w:rsidR="00F9314A" w:rsidRPr="00AF04FC">
        <w:rPr>
          <w:rFonts w:ascii="Arial" w:hAnsi="Arial" w:cs="Arial"/>
          <w:sz w:val="20"/>
          <w:lang w:val="hy-AM"/>
        </w:rPr>
        <w:t>ը</w:t>
      </w:r>
      <w:r w:rsidRPr="00AF04FC">
        <w:rPr>
          <w:rFonts w:ascii="Arial" w:hAnsi="Arial" w:cs="Arial"/>
          <w:sz w:val="20"/>
          <w:lang w:val="hy-AM"/>
        </w:rPr>
        <w:t>պայմանագիրկնքելուորոշմանմասինհայտարարությանհետմիաժամանակհրապարակվումէնաևտեղեկագրում</w:t>
      </w:r>
      <w:r w:rsidRPr="00AF04FC">
        <w:rPr>
          <w:rFonts w:ascii="Arial LatArm" w:hAnsi="Arial LatArm" w:cs="Sylfaen"/>
          <w:sz w:val="20"/>
          <w:lang w:val="hy-AM"/>
        </w:rPr>
        <w:t>.</w:t>
      </w:r>
    </w:p>
    <w:p w:rsidR="003850A0" w:rsidRPr="00AF04FC" w:rsidRDefault="005A51C8" w:rsidP="003850A0">
      <w:pPr>
        <w:pStyle w:val="norm"/>
        <w:spacing w:line="240" w:lineRule="auto"/>
        <w:ind w:firstLine="630"/>
        <w:rPr>
          <w:rFonts w:ascii="Arial LatArm" w:hAnsi="Arial LatArm"/>
          <w:sz w:val="20"/>
          <w:lang w:val="hy-AM"/>
        </w:rPr>
      </w:pPr>
      <w:r w:rsidRPr="00AF04FC">
        <w:rPr>
          <w:rFonts w:ascii="Arial LatArm" w:hAnsi="Arial LatArm" w:cs="Sylfaen"/>
          <w:sz w:val="20"/>
          <w:szCs w:val="24"/>
          <w:lang w:val="hy-AM" w:eastAsia="en-US"/>
        </w:rPr>
        <w:lastRenderedPageBreak/>
        <w:t xml:space="preserve">2) </w:t>
      </w:r>
      <w:r w:rsidR="00737D93" w:rsidRPr="00AF04FC">
        <w:rPr>
          <w:rFonts w:ascii="Arial" w:hAnsi="Arial" w:cs="Arial"/>
          <w:sz w:val="20"/>
          <w:szCs w:val="24"/>
          <w:lang w:val="hy-AM" w:eastAsia="en-US"/>
        </w:rPr>
        <w:t>իրկողմիցառաջարկվողապրանքիտեխնիկականբնութագրերը</w:t>
      </w:r>
      <w:r w:rsidR="00737D93" w:rsidRPr="00AF04FC">
        <w:rPr>
          <w:rFonts w:ascii="Arial LatArm" w:hAnsi="Arial LatArm" w:cs="Sylfaen"/>
          <w:sz w:val="20"/>
          <w:szCs w:val="24"/>
          <w:lang w:val="hy-AM" w:eastAsia="en-US"/>
        </w:rPr>
        <w:t xml:space="preserve">, </w:t>
      </w:r>
      <w:r w:rsidR="00737D93" w:rsidRPr="00AF04FC">
        <w:rPr>
          <w:rFonts w:ascii="Arial" w:hAnsi="Arial" w:cs="Arial"/>
          <w:sz w:val="20"/>
          <w:szCs w:val="24"/>
          <w:lang w:val="hy-AM" w:eastAsia="en-US"/>
        </w:rPr>
        <w:t>ինչպեսնաևառաջարկվողապրանքիապրանքայիննշանը</w:t>
      </w:r>
      <w:r w:rsidR="00737D93" w:rsidRPr="00AF04FC">
        <w:rPr>
          <w:rFonts w:ascii="Arial LatArm" w:hAnsi="Arial LatArm" w:cs="Sylfaen"/>
          <w:sz w:val="20"/>
          <w:szCs w:val="24"/>
          <w:lang w:val="hy-AM" w:eastAsia="en-US"/>
        </w:rPr>
        <w:t xml:space="preserve">, </w:t>
      </w:r>
      <w:r w:rsidR="00737D93" w:rsidRPr="00AF04FC">
        <w:rPr>
          <w:rFonts w:ascii="Arial" w:hAnsi="Arial" w:cs="Arial"/>
          <w:sz w:val="20"/>
          <w:szCs w:val="24"/>
          <w:lang w:val="hy-AM" w:eastAsia="en-US"/>
        </w:rPr>
        <w:t>ֆիրմայինանվանումը</w:t>
      </w:r>
      <w:r w:rsidR="00737D93" w:rsidRPr="00AF04FC">
        <w:rPr>
          <w:rFonts w:ascii="Arial LatArm" w:hAnsi="Arial LatArm" w:cs="Sylfaen"/>
          <w:sz w:val="20"/>
          <w:szCs w:val="24"/>
          <w:lang w:val="hy-AM" w:eastAsia="en-US"/>
        </w:rPr>
        <w:t xml:space="preserve">, </w:t>
      </w:r>
      <w:r w:rsidR="00737D93" w:rsidRPr="00AF04FC">
        <w:rPr>
          <w:rFonts w:ascii="Arial" w:hAnsi="Arial" w:cs="Arial"/>
          <w:sz w:val="20"/>
          <w:szCs w:val="24"/>
          <w:lang w:val="hy-AM" w:eastAsia="en-US"/>
        </w:rPr>
        <w:t>մակնիշըևարտադրողիանվանումը</w:t>
      </w:r>
      <w:r w:rsidR="00737D93" w:rsidRPr="00AF04FC">
        <w:rPr>
          <w:rFonts w:ascii="Arial LatArm" w:hAnsi="Arial LatArm" w:cs="Sylfaen"/>
          <w:sz w:val="20"/>
          <w:szCs w:val="24"/>
          <w:lang w:val="hy-AM" w:eastAsia="en-US"/>
        </w:rPr>
        <w:t xml:space="preserve"> (</w:t>
      </w:r>
      <w:r w:rsidR="00737D93" w:rsidRPr="00AF04FC">
        <w:rPr>
          <w:rFonts w:ascii="Arial" w:hAnsi="Arial" w:cs="Arial"/>
          <w:sz w:val="20"/>
          <w:szCs w:val="24"/>
          <w:lang w:val="hy-AM" w:eastAsia="en-US"/>
        </w:rPr>
        <w:t>այսուհետ՝ապրանքիամբողջականնկարագիր</w:t>
      </w:r>
      <w:r w:rsidR="00737D93" w:rsidRPr="00AF04FC">
        <w:rPr>
          <w:rFonts w:ascii="Arial LatArm" w:hAnsi="Arial LatArm" w:cs="Sylfaen"/>
          <w:sz w:val="20"/>
          <w:szCs w:val="24"/>
          <w:lang w:val="hy-AM" w:eastAsia="en-US"/>
        </w:rPr>
        <w:t>)</w:t>
      </w:r>
      <w:r w:rsidR="006265F4" w:rsidRPr="00AF04FC">
        <w:rPr>
          <w:rFonts w:ascii="Arial LatArm" w:hAnsi="Arial LatArm" w:cs="Sylfaen"/>
          <w:sz w:val="20"/>
          <w:szCs w:val="24"/>
          <w:lang w:val="hy-AM" w:eastAsia="en-US"/>
        </w:rPr>
        <w:t>.</w:t>
      </w:r>
      <w:r w:rsidR="006265F4" w:rsidRPr="00AF04FC">
        <w:rPr>
          <w:rFonts w:ascii="Arial LatArm" w:hAnsi="Arial LatArm" w:cs="Sylfaen"/>
          <w:sz w:val="20"/>
          <w:szCs w:val="24"/>
          <w:vertAlign w:val="superscript"/>
          <w:lang w:val="hy-AM" w:eastAsia="en-US"/>
        </w:rPr>
        <w:t>7</w:t>
      </w:r>
      <w:r w:rsidR="003850A0" w:rsidRPr="00AF04FC">
        <w:rPr>
          <w:rStyle w:val="FootnoteReference"/>
          <w:rFonts w:ascii="Arial LatArm" w:hAnsi="Arial LatArm" w:cs="Sylfaen"/>
          <w:color w:val="FFFFFF"/>
          <w:sz w:val="20"/>
          <w:szCs w:val="24"/>
          <w:lang w:val="hy-AM" w:eastAsia="en-US"/>
        </w:rPr>
        <w:footnoteReference w:id="2"/>
      </w:r>
    </w:p>
    <w:bookmarkEnd w:id="3"/>
    <w:p w:rsidR="00B67CCD" w:rsidRPr="00AF04FC" w:rsidRDefault="006265F4" w:rsidP="00EF3662">
      <w:pPr>
        <w:pStyle w:val="norm"/>
        <w:spacing w:line="240" w:lineRule="auto"/>
        <w:rPr>
          <w:rFonts w:ascii="Arial LatArm" w:hAnsi="Arial LatArm" w:cs="Sylfaen"/>
          <w:sz w:val="20"/>
          <w:szCs w:val="24"/>
          <w:lang w:val="hy-AM" w:eastAsia="en-US"/>
        </w:rPr>
      </w:pPr>
      <w:r w:rsidRPr="00AF04FC">
        <w:rPr>
          <w:rFonts w:ascii="Arial LatArm" w:hAnsi="Arial LatArm" w:cs="Sylfaen"/>
          <w:sz w:val="20"/>
          <w:szCs w:val="24"/>
          <w:lang w:val="hy-AM" w:eastAsia="en-US"/>
        </w:rPr>
        <w:t>2</w:t>
      </w:r>
      <w:r w:rsidR="003E3FD0" w:rsidRPr="00AF04FC">
        <w:rPr>
          <w:rFonts w:ascii="Arial LatArm" w:hAnsi="Arial LatArm" w:cs="Sylfaen"/>
          <w:sz w:val="20"/>
          <w:szCs w:val="24"/>
          <w:lang w:val="hy-AM" w:eastAsia="en-US"/>
        </w:rPr>
        <w:t>)</w:t>
      </w:r>
      <w:r w:rsidR="0047117B" w:rsidRPr="00AF04FC">
        <w:rPr>
          <w:rFonts w:ascii="Arial" w:hAnsi="Arial" w:cs="Arial"/>
          <w:sz w:val="20"/>
          <w:szCs w:val="24"/>
          <w:lang w:val="hy-AM" w:eastAsia="en-US"/>
        </w:rPr>
        <w:t>իրկողմիցհաստատված</w:t>
      </w:r>
      <w:r w:rsidR="00B67CCD" w:rsidRPr="00AF04FC">
        <w:rPr>
          <w:rFonts w:ascii="Arial" w:hAnsi="Arial" w:cs="Arial"/>
          <w:sz w:val="20"/>
          <w:szCs w:val="24"/>
          <w:lang w:val="hy-AM" w:eastAsia="en-US"/>
        </w:rPr>
        <w:t>գնայինառաջարկ</w:t>
      </w:r>
      <w:r w:rsidRPr="00AF04FC">
        <w:rPr>
          <w:rFonts w:ascii="Arial LatArm" w:hAnsi="Arial LatArm" w:cs="Sylfaen"/>
          <w:sz w:val="20"/>
          <w:szCs w:val="24"/>
          <w:lang w:val="hy-AM" w:eastAsia="en-US"/>
        </w:rPr>
        <w:t>.</w:t>
      </w:r>
    </w:p>
    <w:p w:rsidR="000845F6" w:rsidRPr="00AF04FC" w:rsidRDefault="006265F4" w:rsidP="00EF3662">
      <w:pPr>
        <w:pStyle w:val="norm"/>
        <w:spacing w:line="240" w:lineRule="auto"/>
        <w:rPr>
          <w:rFonts w:ascii="Arial LatArm" w:hAnsi="Arial LatArm" w:cs="Sylfaen"/>
          <w:sz w:val="20"/>
          <w:szCs w:val="24"/>
          <w:lang w:val="hy-AM" w:eastAsia="en-US"/>
        </w:rPr>
      </w:pPr>
      <w:r w:rsidRPr="00AF04FC">
        <w:rPr>
          <w:rFonts w:ascii="Arial LatArm" w:hAnsi="Arial LatArm" w:cs="Sylfaen"/>
          <w:sz w:val="20"/>
          <w:szCs w:val="24"/>
          <w:lang w:val="hy-AM" w:eastAsia="en-US"/>
        </w:rPr>
        <w:t>4</w:t>
      </w:r>
      <w:r w:rsidR="003E3FD0" w:rsidRPr="00AF04FC">
        <w:rPr>
          <w:rFonts w:ascii="Arial LatArm" w:hAnsi="Arial LatArm" w:cs="Sylfaen"/>
          <w:sz w:val="20"/>
          <w:szCs w:val="24"/>
          <w:lang w:val="hy-AM" w:eastAsia="en-US"/>
        </w:rPr>
        <w:t>)</w:t>
      </w:r>
      <w:r w:rsidR="000845F6" w:rsidRPr="00AF04FC">
        <w:rPr>
          <w:rFonts w:ascii="Arial" w:hAnsi="Arial" w:cs="Arial"/>
          <w:sz w:val="20"/>
          <w:szCs w:val="24"/>
          <w:lang w:val="hy-AM" w:eastAsia="en-US"/>
        </w:rPr>
        <w:t>գործակալությանպայմանագրիպատճենըևդրակողմհանդիսացողանձիտվյալները</w:t>
      </w:r>
      <w:r w:rsidR="000845F6" w:rsidRPr="00AF04FC">
        <w:rPr>
          <w:rFonts w:ascii="Arial LatArm" w:hAnsi="Arial LatArm" w:cs="Sylfaen"/>
          <w:sz w:val="20"/>
          <w:szCs w:val="24"/>
          <w:lang w:val="hy-AM" w:eastAsia="en-US"/>
        </w:rPr>
        <w:t xml:space="preserve">,  </w:t>
      </w:r>
      <w:r w:rsidR="000845F6" w:rsidRPr="00AF04FC">
        <w:rPr>
          <w:rFonts w:ascii="Arial" w:hAnsi="Arial" w:cs="Arial"/>
          <w:sz w:val="20"/>
          <w:szCs w:val="24"/>
          <w:lang w:val="hy-AM" w:eastAsia="en-US"/>
        </w:rPr>
        <w:t>եթե</w:t>
      </w:r>
      <w:r w:rsidR="00F97D3E" w:rsidRPr="00AF04FC">
        <w:rPr>
          <w:rFonts w:ascii="Arial" w:hAnsi="Arial" w:cs="Arial"/>
          <w:sz w:val="20"/>
          <w:szCs w:val="24"/>
          <w:lang w:val="hy-AM" w:eastAsia="en-US"/>
        </w:rPr>
        <w:t>կնքվելիք</w:t>
      </w:r>
      <w:r w:rsidR="000845F6" w:rsidRPr="00AF04FC">
        <w:rPr>
          <w:rFonts w:ascii="Arial" w:hAnsi="Arial" w:cs="Arial"/>
          <w:sz w:val="20"/>
          <w:szCs w:val="24"/>
          <w:lang w:val="hy-AM" w:eastAsia="en-US"/>
        </w:rPr>
        <w:t>պայմանագիրնիրականացվելուէգործակալությանմիջոցով</w:t>
      </w:r>
      <w:r w:rsidR="000845F6" w:rsidRPr="00AF04FC">
        <w:rPr>
          <w:rFonts w:ascii="Arial LatArm" w:hAnsi="Arial LatArm" w:cs="Sylfaen"/>
          <w:sz w:val="20"/>
          <w:szCs w:val="24"/>
          <w:lang w:val="hy-AM" w:eastAsia="en-US"/>
        </w:rPr>
        <w:t>:</w:t>
      </w:r>
    </w:p>
    <w:p w:rsidR="000845F6" w:rsidRPr="00AF04FC" w:rsidRDefault="006265F4" w:rsidP="00EF3662">
      <w:pPr>
        <w:pStyle w:val="norm"/>
        <w:spacing w:line="240" w:lineRule="auto"/>
        <w:rPr>
          <w:rFonts w:ascii="Arial LatArm" w:hAnsi="Arial LatArm" w:cs="Sylfaen"/>
          <w:sz w:val="20"/>
          <w:szCs w:val="24"/>
          <w:lang w:val="hy-AM" w:eastAsia="en-US"/>
        </w:rPr>
      </w:pPr>
      <w:r w:rsidRPr="00AF04FC">
        <w:rPr>
          <w:rFonts w:ascii="Arial LatArm" w:hAnsi="Arial LatArm" w:cs="Sylfaen"/>
          <w:sz w:val="20"/>
          <w:szCs w:val="24"/>
          <w:lang w:val="hy-AM" w:eastAsia="en-US"/>
        </w:rPr>
        <w:t>5</w:t>
      </w:r>
      <w:r w:rsidR="003E3FD0" w:rsidRPr="00AF04FC">
        <w:rPr>
          <w:rFonts w:ascii="Arial LatArm" w:hAnsi="Arial LatArm" w:cs="Sylfaen"/>
          <w:sz w:val="20"/>
          <w:szCs w:val="24"/>
          <w:lang w:val="hy-AM" w:eastAsia="en-US"/>
        </w:rPr>
        <w:t>)</w:t>
      </w:r>
      <w:r w:rsidR="002B0AEA" w:rsidRPr="00AF04FC">
        <w:rPr>
          <w:rFonts w:ascii="Arial" w:hAnsi="Arial" w:cs="Arial"/>
          <w:sz w:val="20"/>
          <w:szCs w:val="24"/>
          <w:lang w:val="hy-AM" w:eastAsia="en-US"/>
        </w:rPr>
        <w:t>համատեղգործունեությանպայմանագ</w:t>
      </w:r>
      <w:r w:rsidR="00B32124" w:rsidRPr="00AF04FC">
        <w:rPr>
          <w:rFonts w:ascii="Arial" w:hAnsi="Arial" w:cs="Arial"/>
          <w:sz w:val="20"/>
          <w:szCs w:val="24"/>
          <w:lang w:val="hy-AM" w:eastAsia="en-US"/>
        </w:rPr>
        <w:t>րիպատճենը</w:t>
      </w:r>
      <w:r w:rsidR="002B0AEA" w:rsidRPr="00AF04FC">
        <w:rPr>
          <w:rFonts w:ascii="Arial LatArm" w:hAnsi="Arial LatArm" w:cs="Sylfaen"/>
          <w:sz w:val="20"/>
          <w:szCs w:val="24"/>
          <w:lang w:val="hy-AM" w:eastAsia="en-US"/>
        </w:rPr>
        <w:t xml:space="preserve">, </w:t>
      </w:r>
      <w:r w:rsidR="002B0AEA" w:rsidRPr="00AF04FC">
        <w:rPr>
          <w:rFonts w:ascii="Arial" w:hAnsi="Arial" w:cs="Arial"/>
          <w:sz w:val="20"/>
          <w:szCs w:val="24"/>
          <w:lang w:val="hy-AM" w:eastAsia="en-US"/>
        </w:rPr>
        <w:t>եթե</w:t>
      </w:r>
      <w:r w:rsidR="00F97D3E" w:rsidRPr="00AF04FC">
        <w:rPr>
          <w:rFonts w:ascii="Arial" w:hAnsi="Arial" w:cs="Arial"/>
          <w:sz w:val="20"/>
          <w:szCs w:val="24"/>
          <w:lang w:val="hy-AM" w:eastAsia="en-US"/>
        </w:rPr>
        <w:t>մասնակիցներըսույն</w:t>
      </w:r>
      <w:r w:rsidR="002B0AEA" w:rsidRPr="00AF04FC">
        <w:rPr>
          <w:rFonts w:ascii="Arial" w:hAnsi="Arial" w:cs="Arial"/>
          <w:sz w:val="20"/>
          <w:szCs w:val="24"/>
          <w:lang w:val="hy-AM" w:eastAsia="en-US"/>
        </w:rPr>
        <w:t>ընթացակարգինմասնակցում</w:t>
      </w:r>
      <w:r w:rsidR="00F97D3E" w:rsidRPr="00AF04FC">
        <w:rPr>
          <w:rFonts w:ascii="Arial" w:hAnsi="Arial" w:cs="Arial"/>
          <w:sz w:val="20"/>
          <w:szCs w:val="24"/>
          <w:lang w:val="hy-AM" w:eastAsia="en-US"/>
        </w:rPr>
        <w:t>են</w:t>
      </w:r>
      <w:r w:rsidR="002B0AEA" w:rsidRPr="00AF04FC">
        <w:rPr>
          <w:rFonts w:ascii="Arial" w:hAnsi="Arial" w:cs="Arial"/>
          <w:sz w:val="20"/>
          <w:szCs w:val="24"/>
          <w:lang w:val="hy-AM" w:eastAsia="en-US"/>
        </w:rPr>
        <w:t>համատեղգործունեությանկարգով</w:t>
      </w:r>
      <w:r w:rsidR="002B0AEA" w:rsidRPr="00AF04FC">
        <w:rPr>
          <w:rFonts w:ascii="Arial LatArm" w:hAnsi="Arial LatArm" w:cs="Sylfaen"/>
          <w:sz w:val="20"/>
          <w:szCs w:val="24"/>
          <w:lang w:val="hy-AM" w:eastAsia="en-US"/>
        </w:rPr>
        <w:t xml:space="preserve"> (</w:t>
      </w:r>
      <w:r w:rsidR="002B0AEA" w:rsidRPr="00AF04FC">
        <w:rPr>
          <w:rFonts w:ascii="Arial" w:hAnsi="Arial" w:cs="Arial"/>
          <w:sz w:val="20"/>
          <w:szCs w:val="24"/>
          <w:lang w:val="hy-AM" w:eastAsia="en-US"/>
        </w:rPr>
        <w:t>կոնսորցիումով</w:t>
      </w:r>
      <w:r w:rsidR="002B0AEA" w:rsidRPr="00AF04FC">
        <w:rPr>
          <w:rFonts w:ascii="Arial LatArm" w:hAnsi="Arial LatArm" w:cs="Sylfaen"/>
          <w:sz w:val="20"/>
          <w:szCs w:val="24"/>
          <w:lang w:val="hy-AM" w:eastAsia="en-US"/>
        </w:rPr>
        <w:t>):</w:t>
      </w:r>
    </w:p>
    <w:p w:rsidR="00E410D5" w:rsidRPr="00AF04FC" w:rsidRDefault="00E410D5" w:rsidP="00E410D5">
      <w:pPr>
        <w:pStyle w:val="norm"/>
        <w:spacing w:line="240" w:lineRule="auto"/>
        <w:rPr>
          <w:rFonts w:ascii="Arial LatArm" w:hAnsi="Arial LatArm" w:cs="Sylfaen"/>
          <w:sz w:val="20"/>
          <w:szCs w:val="24"/>
          <w:lang w:val="hy-AM" w:eastAsia="en-US"/>
        </w:rPr>
      </w:pPr>
      <w:bookmarkStart w:id="4" w:name="_Hlk9262052"/>
      <w:r w:rsidRPr="00AF04FC">
        <w:rPr>
          <w:rFonts w:ascii="Arial" w:hAnsi="Arial" w:cs="Arial"/>
          <w:sz w:val="20"/>
          <w:szCs w:val="24"/>
          <w:lang w:val="hy-AM" w:eastAsia="en-US"/>
        </w:rPr>
        <w:t>Ընդորումհամատեղգործունեությանկարգով</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կոնսորցիումով</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սույնընթացակարգինմասնակցելուդեպքում՝</w:t>
      </w:r>
    </w:p>
    <w:p w:rsidR="00E410D5" w:rsidRPr="00AF04FC" w:rsidRDefault="00E410D5" w:rsidP="00E410D5">
      <w:pPr>
        <w:pStyle w:val="norm"/>
        <w:numPr>
          <w:ilvl w:val="0"/>
          <w:numId w:val="18"/>
        </w:numPr>
        <w:spacing w:line="240" w:lineRule="auto"/>
        <w:ind w:left="0" w:firstLine="810"/>
        <w:rPr>
          <w:rFonts w:ascii="Arial LatArm" w:hAnsi="Arial LatArm" w:cs="Sylfaen"/>
          <w:sz w:val="20"/>
          <w:szCs w:val="24"/>
          <w:lang w:val="hy-AM" w:eastAsia="en-US"/>
        </w:rPr>
      </w:pPr>
      <w:r w:rsidRPr="00AF04FC">
        <w:rPr>
          <w:rFonts w:ascii="Arial" w:hAnsi="Arial" w:cs="Arial"/>
          <w:sz w:val="20"/>
          <w:szCs w:val="24"/>
          <w:lang w:val="hy-AM" w:eastAsia="en-US"/>
        </w:rPr>
        <w:t>համատեղգործունեությանպայմանագրիկողմերիցորևէմեկըչիկարողսույնընթացակարգին</w:t>
      </w:r>
      <w:r w:rsidR="006D3D3F" w:rsidRPr="00AF04FC">
        <w:rPr>
          <w:rFonts w:ascii="Arial LatArm" w:hAnsi="Arial LatArm" w:cs="Sylfaen"/>
          <w:sz w:val="20"/>
          <w:szCs w:val="24"/>
          <w:lang w:val="hy-AM" w:eastAsia="en-US"/>
        </w:rPr>
        <w:t>(</w:t>
      </w:r>
      <w:r w:rsidR="006D3D3F" w:rsidRPr="00AF04FC">
        <w:rPr>
          <w:rFonts w:ascii="Arial" w:hAnsi="Arial" w:cs="Arial"/>
          <w:sz w:val="20"/>
          <w:szCs w:val="24"/>
          <w:lang w:val="hy-AM" w:eastAsia="en-US"/>
        </w:rPr>
        <w:t>միևնույնչափաբաժնին</w:t>
      </w:r>
      <w:r w:rsidR="006D3D3F"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ներկայացնելառանձինհայտ</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Սույնպարբերությանպահանջիչպահպանմանդեպքումհայտերիբացմաննիստումմերժվումենինչպեսհամատեղգործունեությանկարգով</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այնպեսէլառանձիններկայացվածհայտերը</w:t>
      </w:r>
      <w:r w:rsidRPr="00AF04FC">
        <w:rPr>
          <w:rFonts w:ascii="Arial LatArm" w:hAnsi="Arial LatArm" w:cs="Sylfaen"/>
          <w:sz w:val="20"/>
          <w:szCs w:val="24"/>
          <w:lang w:val="hy-AM" w:eastAsia="en-US"/>
        </w:rPr>
        <w:t>.</w:t>
      </w:r>
    </w:p>
    <w:p w:rsidR="00E410D5" w:rsidRPr="00AF04FC" w:rsidRDefault="00E410D5" w:rsidP="00E410D5">
      <w:pPr>
        <w:pStyle w:val="norm"/>
        <w:numPr>
          <w:ilvl w:val="0"/>
          <w:numId w:val="18"/>
        </w:numPr>
        <w:spacing w:line="240" w:lineRule="auto"/>
        <w:ind w:left="0" w:firstLine="810"/>
        <w:rPr>
          <w:rFonts w:ascii="Arial LatArm" w:hAnsi="Arial LatArm" w:cs="Sylfaen"/>
          <w:sz w:val="20"/>
          <w:szCs w:val="24"/>
          <w:lang w:val="hy-AM" w:eastAsia="en-US"/>
        </w:rPr>
      </w:pPr>
      <w:r w:rsidRPr="00AF04FC">
        <w:rPr>
          <w:rFonts w:ascii="Arial" w:hAnsi="Arial" w:cs="Arial"/>
          <w:sz w:val="20"/>
          <w:szCs w:val="24"/>
          <w:lang w:val="hy-AM" w:eastAsia="en-US"/>
        </w:rPr>
        <w:t>եթեհամատեղգործունեությանպայմանագրովսահմանվածէ</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որմասնակիցներիընդհանուրգործերըվարումէհամատեղգործունեությանպայմանագրիառանձինմասնակից</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ապահայտըներկայացվում</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իսկպայմանագիրկնքվելուդեպքումվճարումներըկատարվումենայդմասնակցին</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Այնդեպքում</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երբհամատեղգործունեությանպայմանագրովնախատեսվումէ</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որընդհանուրգործերըվարելիսյուրաքանչյուրմասնակիցիրավունքունիգործելբոլորմասնակիցներիանունից</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ապապայմանագիրկնքվելուդեպքումդրահիմանվրավճարումներըկատարվումենհայտըներկայացրածմասնակցին</w:t>
      </w:r>
      <w:r w:rsidRPr="00AF04FC">
        <w:rPr>
          <w:rFonts w:ascii="Arial LatArm" w:hAnsi="Arial LatArm" w:cs="Sylfaen"/>
          <w:sz w:val="20"/>
          <w:szCs w:val="24"/>
          <w:lang w:val="hy-AM" w:eastAsia="en-US"/>
        </w:rPr>
        <w:t>:</w:t>
      </w:r>
    </w:p>
    <w:bookmarkEnd w:id="4"/>
    <w:p w:rsidR="00037DDE" w:rsidRPr="00AF04FC" w:rsidRDefault="00037DDE" w:rsidP="00EF3662">
      <w:pPr>
        <w:pStyle w:val="norm"/>
        <w:spacing w:line="240" w:lineRule="auto"/>
        <w:rPr>
          <w:rFonts w:ascii="Arial LatArm" w:hAnsi="Arial LatArm" w:cs="Sylfaen"/>
          <w:sz w:val="20"/>
          <w:szCs w:val="24"/>
          <w:lang w:val="hy-AM" w:eastAsia="en-US"/>
        </w:rPr>
      </w:pPr>
    </w:p>
    <w:p w:rsidR="00A45946" w:rsidRPr="00AF04FC" w:rsidRDefault="00C8055A" w:rsidP="00EF3662">
      <w:pPr>
        <w:jc w:val="center"/>
        <w:rPr>
          <w:rFonts w:ascii="Arial LatArm" w:hAnsi="Arial LatArm" w:cs="Arial"/>
          <w:b/>
          <w:sz w:val="20"/>
          <w:lang w:val="es-ES"/>
        </w:rPr>
      </w:pPr>
      <w:r w:rsidRPr="00AF04FC">
        <w:rPr>
          <w:rFonts w:ascii="Arial LatArm" w:hAnsi="Arial LatArm"/>
          <w:b/>
          <w:sz w:val="20"/>
          <w:lang w:val="es-ES"/>
        </w:rPr>
        <w:t>5</w:t>
      </w:r>
      <w:r w:rsidR="00A45946" w:rsidRPr="00AF04FC">
        <w:rPr>
          <w:rFonts w:ascii="Arial LatArm" w:hAnsi="Arial LatArm"/>
          <w:b/>
          <w:sz w:val="20"/>
          <w:lang w:val="es-ES"/>
        </w:rPr>
        <w:t xml:space="preserve">.   </w:t>
      </w:r>
      <w:r w:rsidR="00A45946" w:rsidRPr="00AF04FC">
        <w:rPr>
          <w:rFonts w:ascii="Arial" w:hAnsi="Arial" w:cs="Arial"/>
          <w:b/>
          <w:sz w:val="20"/>
          <w:lang w:val="es-ES"/>
        </w:rPr>
        <w:t>ՀԱՅՏԻԳՆԱՅԻՆԱՌԱՋԱՐԿԸ</w:t>
      </w:r>
    </w:p>
    <w:p w:rsidR="00A45946" w:rsidRPr="00AF04FC" w:rsidRDefault="00A45946" w:rsidP="00EF3662">
      <w:pPr>
        <w:jc w:val="center"/>
        <w:rPr>
          <w:rFonts w:ascii="Arial LatArm" w:hAnsi="Arial LatArm" w:cs="Arial"/>
          <w:b/>
          <w:sz w:val="20"/>
          <w:lang w:val="es-ES"/>
        </w:rPr>
      </w:pPr>
    </w:p>
    <w:p w:rsidR="00A45946" w:rsidRPr="00AF04FC" w:rsidRDefault="00C8055A" w:rsidP="00EF3662">
      <w:pPr>
        <w:ind w:firstLine="567"/>
        <w:jc w:val="both"/>
        <w:rPr>
          <w:rFonts w:ascii="Arial LatArm" w:hAnsi="Arial LatArm"/>
          <w:sz w:val="20"/>
          <w:lang w:val="es-ES"/>
        </w:rPr>
      </w:pPr>
      <w:r w:rsidRPr="00AF04FC">
        <w:rPr>
          <w:rFonts w:ascii="Arial LatArm" w:hAnsi="Arial LatArm" w:cs="Sylfaen"/>
          <w:sz w:val="20"/>
          <w:lang w:val="es-ES"/>
        </w:rPr>
        <w:t>5</w:t>
      </w:r>
      <w:r w:rsidR="00A45946" w:rsidRPr="00AF04FC">
        <w:rPr>
          <w:rFonts w:ascii="Arial LatArm" w:hAnsi="Arial LatArm" w:cs="Sylfaen"/>
          <w:sz w:val="20"/>
          <w:lang w:val="es-ES"/>
        </w:rPr>
        <w:t xml:space="preserve">.1 </w:t>
      </w:r>
      <w:r w:rsidR="00A45946" w:rsidRPr="00AF04FC">
        <w:rPr>
          <w:rFonts w:ascii="Arial" w:hAnsi="Arial" w:cs="Arial"/>
          <w:sz w:val="20"/>
          <w:lang w:val="hy-AM"/>
        </w:rPr>
        <w:t>Առաջարկվողգինըապրանքիարժեքիցբացիներառումէփոխադրման</w:t>
      </w:r>
      <w:r w:rsidR="00A45946" w:rsidRPr="00AF04FC">
        <w:rPr>
          <w:rFonts w:ascii="Arial LatArm" w:hAnsi="Arial LatArm" w:cs="Sylfaen"/>
          <w:sz w:val="20"/>
          <w:lang w:val="es-ES"/>
        </w:rPr>
        <w:t xml:space="preserve">, </w:t>
      </w:r>
      <w:r w:rsidR="00A45946" w:rsidRPr="00AF04FC">
        <w:rPr>
          <w:rFonts w:ascii="Arial" w:hAnsi="Arial" w:cs="Arial"/>
          <w:sz w:val="20"/>
          <w:lang w:val="hy-AM"/>
        </w:rPr>
        <w:t>ապահովագրման</w:t>
      </w:r>
      <w:r w:rsidR="00A45946" w:rsidRPr="00AF04FC">
        <w:rPr>
          <w:rFonts w:ascii="Arial LatArm" w:hAnsi="Arial LatArm" w:cs="Sylfaen"/>
          <w:sz w:val="20"/>
          <w:lang w:val="es-ES"/>
        </w:rPr>
        <w:t xml:space="preserve">, </w:t>
      </w:r>
      <w:r w:rsidR="00A45946" w:rsidRPr="00AF04FC">
        <w:rPr>
          <w:rFonts w:ascii="Arial" w:hAnsi="Arial" w:cs="Arial"/>
          <w:sz w:val="20"/>
          <w:lang w:val="hy-AM"/>
        </w:rPr>
        <w:t>տուրքերի</w:t>
      </w:r>
      <w:r w:rsidR="00A45946" w:rsidRPr="00AF04FC">
        <w:rPr>
          <w:rFonts w:ascii="Arial LatArm" w:hAnsi="Arial LatArm" w:cs="Sylfaen"/>
          <w:sz w:val="20"/>
          <w:lang w:val="es-ES"/>
        </w:rPr>
        <w:t xml:space="preserve">, </w:t>
      </w:r>
      <w:r w:rsidR="00A45946" w:rsidRPr="00AF04FC">
        <w:rPr>
          <w:rFonts w:ascii="Arial" w:hAnsi="Arial" w:cs="Arial"/>
          <w:sz w:val="20"/>
          <w:lang w:val="hy-AM"/>
        </w:rPr>
        <w:t>հարկերի</w:t>
      </w:r>
      <w:r w:rsidR="00A45946" w:rsidRPr="00AF04FC">
        <w:rPr>
          <w:rFonts w:ascii="Arial LatArm" w:hAnsi="Arial LatArm" w:cs="Sylfaen"/>
          <w:sz w:val="20"/>
          <w:lang w:val="es-ES"/>
        </w:rPr>
        <w:t xml:space="preserve">, </w:t>
      </w:r>
      <w:r w:rsidR="00A45946" w:rsidRPr="00AF04FC">
        <w:rPr>
          <w:rFonts w:ascii="Arial" w:hAnsi="Arial" w:cs="Arial"/>
          <w:sz w:val="20"/>
          <w:lang w:val="hy-AM"/>
        </w:rPr>
        <w:t>այլվճարումներիգծովծախսերըևչիկարողպակասլինելդրանցինքնարժեքից</w:t>
      </w:r>
      <w:r w:rsidR="00A45946" w:rsidRPr="00AF04FC">
        <w:rPr>
          <w:rFonts w:ascii="Arial LatArm" w:hAnsi="Arial LatArm" w:cs="Sylfaen"/>
          <w:sz w:val="20"/>
          <w:lang w:val="es-ES"/>
        </w:rPr>
        <w:t xml:space="preserve">: </w:t>
      </w:r>
      <w:r w:rsidR="00A45946" w:rsidRPr="00AF04FC">
        <w:rPr>
          <w:rFonts w:ascii="Arial" w:hAnsi="Arial" w:cs="Arial"/>
          <w:sz w:val="20"/>
          <w:lang w:val="hy-AM"/>
        </w:rPr>
        <w:t>Առաջարկվողգնիհաշվարկըպետքէներկայացվիհայտով</w:t>
      </w:r>
      <w:r w:rsidR="00A45946" w:rsidRPr="00AF04FC">
        <w:rPr>
          <w:rFonts w:ascii="Arial LatArm" w:hAnsi="Arial LatArm"/>
          <w:sz w:val="20"/>
          <w:lang w:val="es-ES"/>
        </w:rPr>
        <w:t>:</w:t>
      </w:r>
    </w:p>
    <w:p w:rsidR="00B95FE0" w:rsidRPr="00AF04FC" w:rsidRDefault="00C8055A" w:rsidP="00EF3662">
      <w:pPr>
        <w:pStyle w:val="norm"/>
        <w:spacing w:line="240" w:lineRule="auto"/>
        <w:ind w:firstLine="567"/>
        <w:rPr>
          <w:rFonts w:ascii="Arial LatArm" w:hAnsi="Arial LatArm" w:cs="Sylfaen"/>
          <w:sz w:val="20"/>
          <w:szCs w:val="24"/>
          <w:lang w:val="es-ES" w:eastAsia="en-US"/>
        </w:rPr>
      </w:pPr>
      <w:r w:rsidRPr="00AF04FC">
        <w:rPr>
          <w:rFonts w:ascii="Arial LatArm" w:hAnsi="Arial LatArm"/>
          <w:sz w:val="20"/>
          <w:lang w:val="es-ES"/>
        </w:rPr>
        <w:t>5</w:t>
      </w:r>
      <w:r w:rsidR="00A45946" w:rsidRPr="00AF04FC">
        <w:rPr>
          <w:rFonts w:ascii="Arial LatArm" w:hAnsi="Arial LatArm"/>
          <w:sz w:val="20"/>
          <w:lang w:val="es-ES"/>
        </w:rPr>
        <w:t>.</w:t>
      </w:r>
      <w:r w:rsidR="00A45946" w:rsidRPr="00AF04FC">
        <w:rPr>
          <w:rFonts w:ascii="Arial LatArm" w:hAnsi="Arial LatArm"/>
          <w:sz w:val="20"/>
          <w:lang w:val="hy-AM"/>
        </w:rPr>
        <w:t>2</w:t>
      </w:r>
      <w:r w:rsidR="00A45946" w:rsidRPr="00AF04FC">
        <w:rPr>
          <w:rFonts w:ascii="Arial" w:hAnsi="Arial" w:cs="Arial"/>
          <w:sz w:val="20"/>
          <w:lang w:val="es-ES"/>
        </w:rPr>
        <w:t>Մ</w:t>
      </w:r>
      <w:r w:rsidR="00A45946" w:rsidRPr="00AF04FC">
        <w:rPr>
          <w:rFonts w:ascii="Arial" w:hAnsi="Arial" w:cs="Arial"/>
          <w:sz w:val="20"/>
          <w:szCs w:val="24"/>
          <w:lang w:val="hy-AM" w:eastAsia="en-US"/>
        </w:rPr>
        <w:t>ասնակիցըգնայինառաջարկըներկայացնումէ</w:t>
      </w:r>
      <w:r w:rsidR="00417553" w:rsidRPr="00AF04FC">
        <w:rPr>
          <w:rFonts w:ascii="Arial" w:hAnsi="Arial" w:cs="Arial"/>
          <w:sz w:val="20"/>
          <w:lang w:val="hy-AM"/>
        </w:rPr>
        <w:t>ինքնարժեք</w:t>
      </w:r>
      <w:r w:rsidR="00417553" w:rsidRPr="00AF04FC">
        <w:rPr>
          <w:rFonts w:ascii="Arial LatArm" w:hAnsi="Arial LatArm" w:cs="Sylfaen"/>
          <w:sz w:val="20"/>
          <w:lang w:val="hy-AM"/>
        </w:rPr>
        <w:t xml:space="preserve">, </w:t>
      </w:r>
      <w:r w:rsidR="00417553" w:rsidRPr="00AF04FC">
        <w:rPr>
          <w:rFonts w:ascii="Arial" w:hAnsi="Arial" w:cs="Arial"/>
          <w:sz w:val="20"/>
          <w:lang w:val="hy-AM"/>
        </w:rPr>
        <w:t>շահույթ</w:t>
      </w:r>
      <w:r w:rsidR="00A45946" w:rsidRPr="00AF04FC">
        <w:rPr>
          <w:rFonts w:ascii="Arial" w:hAnsi="Arial" w:cs="Arial"/>
          <w:sz w:val="20"/>
          <w:szCs w:val="24"/>
          <w:lang w:val="hy-AM" w:eastAsia="en-US"/>
        </w:rPr>
        <w:t>ևավելացվածարժեքիհարկընդհանրականբաղադրիչներիցբաղկացածհաշվարկիձևով</w:t>
      </w:r>
      <w:r w:rsidR="00A45946" w:rsidRPr="00AF04FC">
        <w:rPr>
          <w:rFonts w:ascii="Arial LatArm" w:hAnsi="Arial LatArm" w:cs="Sylfaen"/>
          <w:sz w:val="20"/>
          <w:szCs w:val="24"/>
          <w:lang w:val="hy-AM" w:eastAsia="en-US"/>
        </w:rPr>
        <w:t xml:space="preserve">: </w:t>
      </w:r>
      <w:r w:rsidR="00417553" w:rsidRPr="00AF04FC">
        <w:rPr>
          <w:rFonts w:ascii="Arial" w:hAnsi="Arial" w:cs="Arial"/>
          <w:sz w:val="20"/>
          <w:szCs w:val="24"/>
          <w:lang w:val="hy-AM" w:eastAsia="en-US"/>
        </w:rPr>
        <w:t>Ինքնարժեքի</w:t>
      </w:r>
      <w:r w:rsidR="00A45946" w:rsidRPr="00AF04FC">
        <w:rPr>
          <w:rFonts w:ascii="Arial" w:hAnsi="Arial" w:cs="Arial"/>
          <w:sz w:val="20"/>
          <w:szCs w:val="24"/>
          <w:lang w:val="hy-AM" w:eastAsia="en-US"/>
        </w:rPr>
        <w:t>բաղադրիչներիհաշվարկ</w:t>
      </w:r>
      <w:r w:rsidR="00A45946" w:rsidRPr="00AF04FC">
        <w:rPr>
          <w:rFonts w:ascii="Arial LatArm" w:hAnsi="Arial LatArm" w:cs="Sylfaen"/>
          <w:sz w:val="20"/>
          <w:szCs w:val="24"/>
          <w:lang w:val="hy-AM" w:eastAsia="en-US"/>
        </w:rPr>
        <w:t xml:space="preserve">` </w:t>
      </w:r>
      <w:r w:rsidR="00A45946" w:rsidRPr="00AF04FC">
        <w:rPr>
          <w:rFonts w:ascii="Arial" w:hAnsi="Arial" w:cs="Arial"/>
          <w:sz w:val="20"/>
          <w:szCs w:val="24"/>
          <w:lang w:val="hy-AM" w:eastAsia="en-US"/>
        </w:rPr>
        <w:t>բացվածքկամայլմանրամասներչենպահանջվումևներկայացվում</w:t>
      </w:r>
      <w:r w:rsidR="00A45946" w:rsidRPr="00AF04FC">
        <w:rPr>
          <w:rFonts w:ascii="Arial LatArm" w:hAnsi="Arial LatArm" w:cs="Sylfaen"/>
          <w:sz w:val="20"/>
          <w:szCs w:val="24"/>
          <w:lang w:val="hy-AM" w:eastAsia="en-US"/>
        </w:rPr>
        <w:t xml:space="preserve">: </w:t>
      </w:r>
      <w:r w:rsidR="00A45946" w:rsidRPr="00AF04FC">
        <w:rPr>
          <w:rFonts w:ascii="Arial" w:hAnsi="Arial" w:cs="Arial"/>
          <w:sz w:val="20"/>
          <w:szCs w:val="24"/>
          <w:lang w:val="hy-AM" w:eastAsia="en-US"/>
        </w:rPr>
        <w:t>Եթե</w:t>
      </w:r>
      <w:r w:rsidR="00220C7C" w:rsidRPr="00AF04FC">
        <w:rPr>
          <w:rFonts w:ascii="Arial" w:hAnsi="Arial" w:cs="Arial"/>
          <w:sz w:val="20"/>
          <w:szCs w:val="24"/>
          <w:lang w:eastAsia="en-US"/>
        </w:rPr>
        <w:t>մ</w:t>
      </w:r>
      <w:r w:rsidR="00A45946" w:rsidRPr="00AF04FC">
        <w:rPr>
          <w:rFonts w:ascii="Arial" w:hAnsi="Arial" w:cs="Arial"/>
          <w:sz w:val="20"/>
          <w:szCs w:val="24"/>
          <w:lang w:val="hy-AM" w:eastAsia="en-US"/>
        </w:rPr>
        <w:t>ասնակիցըտվյալգործարքիգծովՀայաստանիՀանրապետությանպետականբյուջեպետքէվճարիավելացվածարժեքիհարկ</w:t>
      </w:r>
      <w:r w:rsidR="00A45946" w:rsidRPr="00AF04FC">
        <w:rPr>
          <w:rFonts w:ascii="Arial LatArm" w:hAnsi="Arial LatArm" w:cs="Sylfaen"/>
          <w:sz w:val="20"/>
          <w:szCs w:val="24"/>
          <w:lang w:val="hy-AM" w:eastAsia="en-US"/>
        </w:rPr>
        <w:t xml:space="preserve">, </w:t>
      </w:r>
      <w:r w:rsidR="00A45946" w:rsidRPr="00AF04FC">
        <w:rPr>
          <w:rFonts w:ascii="Arial" w:hAnsi="Arial" w:cs="Arial"/>
          <w:sz w:val="20"/>
          <w:szCs w:val="24"/>
          <w:lang w:val="hy-AM" w:eastAsia="en-US"/>
        </w:rPr>
        <w:t>ապա</w:t>
      </w:r>
      <w:r w:rsidR="00A45946" w:rsidRPr="00AF04FC">
        <w:rPr>
          <w:rFonts w:ascii="Arial" w:hAnsi="Arial" w:cs="Arial"/>
          <w:sz w:val="20"/>
          <w:lang w:val="ru-RU"/>
        </w:rPr>
        <w:t>ներկայաց</w:t>
      </w:r>
      <w:r w:rsidR="00A45946" w:rsidRPr="00AF04FC">
        <w:rPr>
          <w:rFonts w:ascii="Arial" w:hAnsi="Arial" w:cs="Arial"/>
          <w:sz w:val="20"/>
        </w:rPr>
        <w:t>վող</w:t>
      </w:r>
      <w:r w:rsidR="00A45946" w:rsidRPr="00AF04FC">
        <w:rPr>
          <w:rFonts w:ascii="Arial" w:hAnsi="Arial" w:cs="Arial"/>
          <w:sz w:val="20"/>
          <w:lang w:val="ru-RU"/>
        </w:rPr>
        <w:t>գնայինառաջարկում</w:t>
      </w:r>
      <w:r w:rsidR="00A45946" w:rsidRPr="00AF04FC">
        <w:rPr>
          <w:rFonts w:ascii="Arial" w:hAnsi="Arial" w:cs="Arial"/>
          <w:sz w:val="20"/>
          <w:szCs w:val="24"/>
          <w:lang w:val="hy-AM" w:eastAsia="en-US"/>
        </w:rPr>
        <w:t>առանձնացվածտողովնախատեսվումէայդհարկատեսակիգծովվճարվելիքգումարիչափը</w:t>
      </w:r>
      <w:r w:rsidR="00A45946" w:rsidRPr="00AF04FC">
        <w:rPr>
          <w:rFonts w:ascii="Arial LatArm" w:hAnsi="Arial LatArm" w:cs="Sylfaen"/>
          <w:sz w:val="20"/>
          <w:szCs w:val="24"/>
          <w:lang w:val="hy-AM" w:eastAsia="en-US"/>
        </w:rPr>
        <w:t>:</w:t>
      </w:r>
    </w:p>
    <w:p w:rsidR="00B95FE0" w:rsidRPr="00AF04FC" w:rsidRDefault="00B95FE0" w:rsidP="006C1D25">
      <w:pPr>
        <w:pStyle w:val="norm"/>
        <w:spacing w:line="240" w:lineRule="auto"/>
        <w:rPr>
          <w:rFonts w:ascii="Arial LatArm" w:hAnsi="Arial LatArm" w:cs="Sylfaen"/>
          <w:sz w:val="20"/>
          <w:szCs w:val="24"/>
          <w:lang w:val="hy-AM" w:eastAsia="en-US"/>
        </w:rPr>
      </w:pPr>
      <w:r w:rsidRPr="00AF04FC">
        <w:rPr>
          <w:rFonts w:ascii="Arial" w:hAnsi="Arial" w:cs="Arial"/>
          <w:sz w:val="20"/>
          <w:szCs w:val="24"/>
          <w:lang w:eastAsia="en-US"/>
        </w:rPr>
        <w:t>Մ</w:t>
      </w:r>
      <w:r w:rsidR="00A45946" w:rsidRPr="00AF04FC">
        <w:rPr>
          <w:rFonts w:ascii="Arial" w:hAnsi="Arial" w:cs="Arial"/>
          <w:sz w:val="20"/>
          <w:szCs w:val="24"/>
          <w:lang w:val="hy-AM" w:eastAsia="en-US"/>
        </w:rPr>
        <w:t>ասնակիցներիգնայինառաջարկների</w:t>
      </w:r>
      <w:r w:rsidR="00934B33" w:rsidRPr="00AF04FC">
        <w:rPr>
          <w:rFonts w:ascii="Arial" w:hAnsi="Arial" w:cs="Arial"/>
          <w:sz w:val="20"/>
          <w:szCs w:val="24"/>
          <w:lang w:val="hy-AM" w:eastAsia="en-US"/>
        </w:rPr>
        <w:t>գնահատում</w:t>
      </w:r>
      <w:r w:rsidR="00934B33" w:rsidRPr="00AF04FC">
        <w:rPr>
          <w:rFonts w:ascii="Arial" w:hAnsi="Arial" w:cs="Arial"/>
          <w:sz w:val="20"/>
          <w:szCs w:val="24"/>
          <w:lang w:eastAsia="en-US"/>
        </w:rPr>
        <w:t>նու</w:t>
      </w:r>
      <w:r w:rsidR="00A45946" w:rsidRPr="00AF04FC">
        <w:rPr>
          <w:rFonts w:ascii="Arial" w:hAnsi="Arial" w:cs="Arial"/>
          <w:sz w:val="20"/>
          <w:szCs w:val="24"/>
          <w:lang w:val="hy-AM" w:eastAsia="en-US"/>
        </w:rPr>
        <w:t>համեմատումնիրականացվում</w:t>
      </w:r>
      <w:r w:rsidR="00934B33" w:rsidRPr="00AF04FC">
        <w:rPr>
          <w:rFonts w:ascii="Arial" w:hAnsi="Arial" w:cs="Arial"/>
          <w:sz w:val="20"/>
          <w:szCs w:val="24"/>
          <w:lang w:eastAsia="en-US"/>
        </w:rPr>
        <w:t>են</w:t>
      </w:r>
      <w:r w:rsidR="00A45946" w:rsidRPr="00AF04FC">
        <w:rPr>
          <w:rFonts w:ascii="Arial" w:hAnsi="Arial" w:cs="Arial"/>
          <w:sz w:val="20"/>
          <w:szCs w:val="24"/>
          <w:lang w:val="hy-AM" w:eastAsia="en-US"/>
        </w:rPr>
        <w:t>առանցսույնկետումնշվածհարկիգումարիհաշվարկման</w:t>
      </w:r>
      <w:r w:rsidR="00A45946" w:rsidRPr="00AF04FC">
        <w:rPr>
          <w:rFonts w:ascii="Arial LatArm" w:hAnsi="Arial LatArm" w:cs="Sylfaen"/>
          <w:sz w:val="20"/>
          <w:szCs w:val="24"/>
          <w:lang w:val="hy-AM" w:eastAsia="en-US"/>
        </w:rPr>
        <w:t>:</w:t>
      </w:r>
      <w:r w:rsidRPr="00AF04FC">
        <w:rPr>
          <w:rFonts w:ascii="Arial" w:hAnsi="Arial" w:cs="Arial"/>
          <w:sz w:val="20"/>
          <w:szCs w:val="24"/>
          <w:lang w:val="hy-AM" w:eastAsia="en-US"/>
        </w:rPr>
        <w:t>Ընդորում</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մասնակցիհայտըենթակաչէմերժման</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եթե</w:t>
      </w:r>
      <w:r w:rsidRPr="00AF04FC">
        <w:rPr>
          <w:rFonts w:ascii="Arial LatArm" w:hAnsi="Arial LatArm" w:cs="Sylfaen"/>
          <w:sz w:val="20"/>
          <w:szCs w:val="24"/>
          <w:lang w:val="hy-AM" w:eastAsia="en-US"/>
        </w:rPr>
        <w:t>`</w:t>
      </w:r>
    </w:p>
    <w:p w:rsidR="00B95FE0" w:rsidRPr="00AF04FC" w:rsidRDefault="00B95FE0" w:rsidP="00877F78">
      <w:pPr>
        <w:pStyle w:val="norm"/>
        <w:spacing w:line="240" w:lineRule="auto"/>
        <w:rPr>
          <w:rFonts w:ascii="Arial LatArm" w:hAnsi="Arial LatArm" w:cs="Sylfaen"/>
          <w:sz w:val="20"/>
          <w:szCs w:val="24"/>
          <w:lang w:val="hy-AM" w:eastAsia="en-US"/>
        </w:rPr>
      </w:pPr>
      <w:r w:rsidRPr="00AF04FC">
        <w:rPr>
          <w:rFonts w:ascii="Arial" w:hAnsi="Arial" w:cs="Arial"/>
          <w:sz w:val="20"/>
          <w:szCs w:val="24"/>
          <w:lang w:val="hy-AM" w:eastAsia="en-US"/>
        </w:rPr>
        <w:t>ա</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գնայինառաջարկի</w:t>
      </w:r>
      <w:r w:rsidR="00052F61" w:rsidRPr="00AF04FC">
        <w:rPr>
          <w:rFonts w:ascii="Arial" w:hAnsi="Arial" w:cs="Arial"/>
          <w:sz w:val="20"/>
          <w:szCs w:val="24"/>
          <w:lang w:val="hy-AM" w:eastAsia="en-US"/>
        </w:rPr>
        <w:t>ինքնարժեք</w:t>
      </w:r>
      <w:r w:rsidR="00052F61" w:rsidRPr="00AF04FC">
        <w:rPr>
          <w:rFonts w:ascii="Arial LatArm" w:hAnsi="Arial LatArm" w:cs="Sylfaen"/>
          <w:sz w:val="20"/>
          <w:szCs w:val="24"/>
          <w:lang w:val="hy-AM" w:eastAsia="en-US"/>
        </w:rPr>
        <w:t xml:space="preserve">, </w:t>
      </w:r>
      <w:r w:rsidR="00052F61" w:rsidRPr="00AF04FC">
        <w:rPr>
          <w:rFonts w:ascii="Arial" w:hAnsi="Arial" w:cs="Arial"/>
          <w:sz w:val="20"/>
          <w:szCs w:val="24"/>
          <w:lang w:val="hy-AM" w:eastAsia="en-US"/>
        </w:rPr>
        <w:t>շահույթ</w:t>
      </w:r>
      <w:r w:rsidRPr="00AF04FC">
        <w:rPr>
          <w:rFonts w:ascii="Arial" w:hAnsi="Arial" w:cs="Arial"/>
          <w:sz w:val="20"/>
          <w:szCs w:val="24"/>
          <w:lang w:val="hy-AM" w:eastAsia="en-US"/>
        </w:rPr>
        <w:t>ևավելացվածարժեքիհարկսյունակներըլրացվածենմիայնթվերով</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իսկընդհանուրգնիսյունակը</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ևտառերովևթվերովկամմիայնտառերով</w:t>
      </w:r>
      <w:r w:rsidRPr="00AF04FC">
        <w:rPr>
          <w:rFonts w:ascii="Arial LatArm" w:hAnsi="Arial LatArm" w:cs="Sylfaen"/>
          <w:sz w:val="20"/>
          <w:szCs w:val="24"/>
          <w:lang w:val="hy-AM" w:eastAsia="en-US"/>
        </w:rPr>
        <w:t>.</w:t>
      </w:r>
    </w:p>
    <w:p w:rsidR="00B95FE0" w:rsidRPr="00AF04FC" w:rsidRDefault="00B95FE0" w:rsidP="00C75A7D">
      <w:pPr>
        <w:pStyle w:val="norm"/>
        <w:spacing w:line="240" w:lineRule="auto"/>
        <w:rPr>
          <w:rFonts w:ascii="Arial LatArm" w:hAnsi="Arial LatArm" w:cs="Sylfaen"/>
          <w:sz w:val="20"/>
          <w:szCs w:val="24"/>
          <w:lang w:val="hy-AM" w:eastAsia="en-US"/>
        </w:rPr>
      </w:pPr>
      <w:r w:rsidRPr="00AF04FC">
        <w:rPr>
          <w:rFonts w:ascii="Arial" w:hAnsi="Arial" w:cs="Arial"/>
          <w:sz w:val="20"/>
          <w:szCs w:val="24"/>
          <w:lang w:val="hy-AM" w:eastAsia="en-US"/>
        </w:rPr>
        <w:t>բ</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գնայինառաջարկի</w:t>
      </w:r>
      <w:r w:rsidR="0042084B" w:rsidRPr="00AF04FC">
        <w:rPr>
          <w:rFonts w:ascii="Arial" w:hAnsi="Arial" w:cs="Arial"/>
          <w:sz w:val="20"/>
          <w:szCs w:val="24"/>
          <w:lang w:val="hy-AM" w:eastAsia="en-US"/>
        </w:rPr>
        <w:t>ինքնարժեք</w:t>
      </w:r>
      <w:r w:rsidR="0042084B" w:rsidRPr="00AF04FC">
        <w:rPr>
          <w:rFonts w:ascii="Arial LatArm" w:hAnsi="Arial LatArm" w:cs="Sylfaen"/>
          <w:sz w:val="20"/>
          <w:szCs w:val="24"/>
          <w:lang w:val="hy-AM" w:eastAsia="en-US"/>
        </w:rPr>
        <w:t xml:space="preserve">, </w:t>
      </w:r>
      <w:r w:rsidR="0042084B" w:rsidRPr="00AF04FC">
        <w:rPr>
          <w:rFonts w:ascii="Arial" w:hAnsi="Arial" w:cs="Arial"/>
          <w:sz w:val="20"/>
          <w:szCs w:val="24"/>
          <w:lang w:val="hy-AM" w:eastAsia="en-US"/>
        </w:rPr>
        <w:t>շահույթ</w:t>
      </w:r>
      <w:r w:rsidRPr="00AF04FC">
        <w:rPr>
          <w:rFonts w:ascii="Arial" w:hAnsi="Arial" w:cs="Arial"/>
          <w:sz w:val="20"/>
          <w:szCs w:val="24"/>
          <w:lang w:val="hy-AM" w:eastAsia="en-US"/>
        </w:rPr>
        <w:t>ևավելացվածարժեքիհարկսյունակներումտառերովկամթվերովնշվածգումարներիմիջևառկաէանհամապատասխանություն</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սակայնտառերովկամթվերովնշվածգումարներիցորևէմեկիհանրագումարըհամապատասխանումէընդհանուրգնիսյունակումտառերովնշվածգումարին</w:t>
      </w:r>
      <w:r w:rsidRPr="00AF04FC">
        <w:rPr>
          <w:rFonts w:ascii="Arial LatArm" w:hAnsi="Arial LatArm" w:cs="Sylfaen"/>
          <w:sz w:val="20"/>
          <w:szCs w:val="24"/>
          <w:lang w:val="hy-AM" w:eastAsia="en-US"/>
        </w:rPr>
        <w:t>.</w:t>
      </w:r>
    </w:p>
    <w:p w:rsidR="00A45946" w:rsidRPr="00AF04FC" w:rsidRDefault="00B95FE0" w:rsidP="001E17BA">
      <w:pPr>
        <w:pStyle w:val="norm"/>
        <w:spacing w:line="240" w:lineRule="auto"/>
        <w:rPr>
          <w:rFonts w:ascii="Arial LatArm" w:hAnsi="Arial LatArm" w:cs="Sylfaen"/>
          <w:sz w:val="20"/>
          <w:szCs w:val="24"/>
          <w:lang w:val="hy-AM" w:eastAsia="en-US"/>
        </w:rPr>
      </w:pPr>
      <w:r w:rsidRPr="00AF04FC">
        <w:rPr>
          <w:rFonts w:ascii="Arial" w:hAnsi="Arial" w:cs="Arial"/>
          <w:sz w:val="20"/>
          <w:szCs w:val="24"/>
          <w:lang w:val="hy-AM" w:eastAsia="en-US"/>
        </w:rPr>
        <w:t>գ</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գնայինառաջարկումչափաբաժնիհամարըսխալէնշված</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սակայնգնմանառարկայիանվանումըճիշտէլրացված</w:t>
      </w:r>
      <w:r w:rsidR="008128C9" w:rsidRPr="00AF04FC">
        <w:rPr>
          <w:rFonts w:ascii="Arial LatArm" w:hAnsi="Arial LatArm" w:cs="Sylfaen"/>
          <w:sz w:val="20"/>
          <w:szCs w:val="24"/>
          <w:lang w:val="hy-AM" w:eastAsia="en-US"/>
        </w:rPr>
        <w:t>.</w:t>
      </w:r>
    </w:p>
    <w:p w:rsidR="00A63118" w:rsidRPr="00AF04FC" w:rsidRDefault="00A63118" w:rsidP="00972668">
      <w:pPr>
        <w:shd w:val="clear" w:color="auto" w:fill="FFFFFF"/>
        <w:ind w:firstLine="375"/>
        <w:jc w:val="both"/>
        <w:rPr>
          <w:rFonts w:ascii="Arial LatArm" w:hAnsi="Arial LatArm" w:cs="Sylfaen"/>
          <w:sz w:val="20"/>
          <w:lang w:val="hy-AM"/>
        </w:rPr>
      </w:pPr>
      <w:r w:rsidRPr="00AF04FC">
        <w:rPr>
          <w:rFonts w:ascii="Arial" w:hAnsi="Arial" w:cs="Arial"/>
          <w:sz w:val="20"/>
          <w:lang w:val="hy-AM"/>
        </w:rPr>
        <w:t>դ</w:t>
      </w:r>
      <w:r w:rsidRPr="00AF04FC">
        <w:rPr>
          <w:rFonts w:ascii="Arial LatArm" w:hAnsi="Arial LatArm" w:cs="Sylfaen"/>
          <w:sz w:val="20"/>
          <w:lang w:val="hy-AM"/>
        </w:rPr>
        <w:t xml:space="preserve">. </w:t>
      </w:r>
      <w:r w:rsidRPr="00AF04FC">
        <w:rPr>
          <w:rFonts w:ascii="Arial" w:hAnsi="Arial" w:cs="Arial"/>
          <w:sz w:val="20"/>
          <w:lang w:val="hy-AM"/>
        </w:rPr>
        <w:t>գնայինառաջարկիինքնարժեք</w:t>
      </w:r>
      <w:r w:rsidRPr="00AF04FC">
        <w:rPr>
          <w:rFonts w:ascii="Arial LatArm" w:hAnsi="Arial LatArm" w:cs="Sylfaen"/>
          <w:sz w:val="20"/>
          <w:lang w:val="hy-AM"/>
        </w:rPr>
        <w:t xml:space="preserve">, </w:t>
      </w:r>
      <w:r w:rsidRPr="00AF04FC">
        <w:rPr>
          <w:rFonts w:ascii="Arial" w:hAnsi="Arial" w:cs="Arial"/>
          <w:sz w:val="20"/>
          <w:lang w:val="hy-AM"/>
        </w:rPr>
        <w:t>շահույթ</w:t>
      </w:r>
      <w:r w:rsidRPr="00AF04FC">
        <w:rPr>
          <w:rFonts w:ascii="Arial LatArm" w:hAnsi="Arial LatArm" w:cs="Sylfaen"/>
          <w:sz w:val="20"/>
          <w:lang w:val="hy-AM"/>
        </w:rPr>
        <w:t xml:space="preserve">, </w:t>
      </w:r>
      <w:r w:rsidRPr="00AF04FC">
        <w:rPr>
          <w:rFonts w:ascii="Arial" w:hAnsi="Arial" w:cs="Arial"/>
          <w:sz w:val="20"/>
          <w:lang w:val="hy-AM"/>
        </w:rPr>
        <w:t>ավելացվածարժեքիհարկևընդհանուրգումարսյունակներումտառերովկամթվերովնշվածգումարներիլումարներըկլորացվածենմինչևհինգտասնորդականը՝դեպիներքևամբողջթիվը</w:t>
      </w:r>
      <w:r w:rsidRPr="00AF04FC">
        <w:rPr>
          <w:rFonts w:ascii="Arial LatArm" w:hAnsi="Arial LatArm" w:cs="Sylfaen"/>
          <w:sz w:val="20"/>
          <w:lang w:val="hy-AM"/>
        </w:rPr>
        <w:t xml:space="preserve">, </w:t>
      </w:r>
      <w:r w:rsidRPr="00AF04FC">
        <w:rPr>
          <w:rFonts w:ascii="Arial" w:hAnsi="Arial" w:cs="Arial"/>
          <w:sz w:val="20"/>
          <w:lang w:val="hy-AM"/>
        </w:rPr>
        <w:t>իսկհինգտասնորդականևդրանիցավելին՝դեպիվերևամբողջթիվը</w:t>
      </w:r>
      <w:r w:rsidRPr="00AF04FC">
        <w:rPr>
          <w:rFonts w:ascii="Arial LatArm" w:hAnsi="Arial LatArm" w:cs="Sylfaen"/>
          <w:sz w:val="20"/>
          <w:lang w:val="hy-AM"/>
        </w:rPr>
        <w:t xml:space="preserve">.  </w:t>
      </w:r>
    </w:p>
    <w:p w:rsidR="00A63118" w:rsidRPr="00AF04FC" w:rsidRDefault="00A63118" w:rsidP="00972668">
      <w:pPr>
        <w:tabs>
          <w:tab w:val="left" w:pos="0"/>
        </w:tabs>
        <w:ind w:firstLine="360"/>
        <w:jc w:val="both"/>
        <w:rPr>
          <w:rFonts w:ascii="Arial LatArm" w:hAnsi="Arial LatArm" w:cs="Sylfaen"/>
          <w:sz w:val="20"/>
          <w:lang w:val="hy-AM"/>
        </w:rPr>
      </w:pPr>
      <w:r w:rsidRPr="00AF04FC">
        <w:rPr>
          <w:rFonts w:ascii="Arial" w:hAnsi="Arial" w:cs="Arial"/>
          <w:sz w:val="20"/>
          <w:lang w:val="hy-AM"/>
        </w:rPr>
        <w:t>ե</w:t>
      </w:r>
      <w:r w:rsidRPr="00AF04FC">
        <w:rPr>
          <w:rFonts w:ascii="Arial LatArm" w:hAnsi="Arial LatArm" w:cs="Sylfaen"/>
          <w:sz w:val="20"/>
          <w:lang w:val="hy-AM"/>
        </w:rPr>
        <w:t xml:space="preserve">. </w:t>
      </w:r>
      <w:r w:rsidRPr="00AF04FC">
        <w:rPr>
          <w:rFonts w:ascii="Arial" w:hAnsi="Arial" w:cs="Arial"/>
          <w:sz w:val="20"/>
          <w:lang w:val="hy-AM"/>
        </w:rPr>
        <w:t>գնայինառաջարկիինքնարժեք</w:t>
      </w:r>
      <w:r w:rsidRPr="00AF04FC">
        <w:rPr>
          <w:rFonts w:ascii="Arial LatArm" w:hAnsi="Arial LatArm" w:cs="Sylfaen"/>
          <w:sz w:val="20"/>
          <w:lang w:val="hy-AM"/>
        </w:rPr>
        <w:t xml:space="preserve">, </w:t>
      </w:r>
      <w:r w:rsidRPr="00AF04FC">
        <w:rPr>
          <w:rFonts w:ascii="Arial" w:hAnsi="Arial" w:cs="Arial"/>
          <w:sz w:val="20"/>
          <w:lang w:val="hy-AM"/>
        </w:rPr>
        <w:t>շահույթևավելացվածարժեքիհարկսյունակներումգումարներըլրացվածենինչպեսթվերով</w:t>
      </w:r>
      <w:r w:rsidRPr="00AF04FC">
        <w:rPr>
          <w:rFonts w:ascii="Arial LatArm" w:hAnsi="Arial LatArm" w:cs="Sylfaen"/>
          <w:sz w:val="20"/>
          <w:lang w:val="hy-AM"/>
        </w:rPr>
        <w:t xml:space="preserve">, </w:t>
      </w:r>
      <w:r w:rsidRPr="00AF04FC">
        <w:rPr>
          <w:rFonts w:ascii="Arial" w:hAnsi="Arial" w:cs="Arial"/>
          <w:sz w:val="20"/>
          <w:lang w:val="hy-AM"/>
        </w:rPr>
        <w:t>այնպեսէլտառերով</w:t>
      </w:r>
      <w:r w:rsidRPr="00AF04FC">
        <w:rPr>
          <w:rFonts w:ascii="Arial LatArm" w:hAnsi="Arial LatArm" w:cs="Sylfaen"/>
          <w:sz w:val="20"/>
          <w:lang w:val="hy-AM"/>
        </w:rPr>
        <w:t xml:space="preserve">, </w:t>
      </w:r>
      <w:r w:rsidRPr="00AF04FC">
        <w:rPr>
          <w:rFonts w:ascii="Arial" w:hAnsi="Arial" w:cs="Arial"/>
          <w:sz w:val="20"/>
          <w:lang w:val="hy-AM"/>
        </w:rPr>
        <w:t>ևդրանքհամապատասխանումենմիմյանց</w:t>
      </w:r>
      <w:r w:rsidRPr="00AF04FC">
        <w:rPr>
          <w:rFonts w:ascii="Arial LatArm" w:hAnsi="Arial LatArm" w:cs="Sylfaen"/>
          <w:sz w:val="20"/>
          <w:lang w:val="hy-AM"/>
        </w:rPr>
        <w:t xml:space="preserve">, </w:t>
      </w:r>
      <w:r w:rsidRPr="00AF04FC">
        <w:rPr>
          <w:rFonts w:ascii="Arial" w:hAnsi="Arial" w:cs="Arial"/>
          <w:sz w:val="20"/>
          <w:lang w:val="hy-AM"/>
        </w:rPr>
        <w:lastRenderedPageBreak/>
        <w:t>իսկընդհանուրգնիսյունակումտառերովնշվածգումարիմեջլրացվածենավելորդբառեր</w:t>
      </w:r>
      <w:r w:rsidRPr="00AF04FC">
        <w:rPr>
          <w:rFonts w:ascii="Arial LatArm" w:hAnsi="Arial LatArm" w:cs="Sylfaen"/>
          <w:sz w:val="20"/>
          <w:lang w:val="hy-AM"/>
        </w:rPr>
        <w:t xml:space="preserve">, </w:t>
      </w:r>
      <w:r w:rsidRPr="00AF04FC">
        <w:rPr>
          <w:rFonts w:ascii="Arial" w:hAnsi="Arial" w:cs="Arial"/>
          <w:sz w:val="20"/>
          <w:lang w:val="hy-AM"/>
        </w:rPr>
        <w:t>որիարդյունքումստացվումէգոյությունչունեցողթիվ</w:t>
      </w:r>
      <w:r w:rsidRPr="00AF04FC">
        <w:rPr>
          <w:rFonts w:ascii="Arial LatArm" w:hAnsi="Arial LatArm" w:cs="Sylfaen"/>
          <w:sz w:val="20"/>
          <w:lang w:val="hy-AM"/>
        </w:rPr>
        <w:t xml:space="preserve">: </w:t>
      </w:r>
      <w:r w:rsidRPr="00AF04FC">
        <w:rPr>
          <w:rFonts w:ascii="Arial" w:hAnsi="Arial" w:cs="Arial"/>
          <w:sz w:val="20"/>
          <w:lang w:val="hy-AM"/>
        </w:rPr>
        <w:t>Ընդորումսույնպարբերությանմեջնշվածդեպքումգնահատողհանձնաժողովըհայտըգնահատելիսհիմքէընդունումինքնարժեք</w:t>
      </w:r>
      <w:r w:rsidRPr="00AF04FC">
        <w:rPr>
          <w:rFonts w:ascii="Arial LatArm" w:hAnsi="Arial LatArm" w:cs="Sylfaen"/>
          <w:sz w:val="20"/>
          <w:lang w:val="hy-AM"/>
        </w:rPr>
        <w:t xml:space="preserve">, </w:t>
      </w:r>
      <w:r w:rsidRPr="00AF04FC">
        <w:rPr>
          <w:rFonts w:ascii="Arial" w:hAnsi="Arial" w:cs="Arial"/>
          <w:sz w:val="20"/>
          <w:lang w:val="hy-AM"/>
        </w:rPr>
        <w:t>շահույթևավելացվածարժեքիհարկսյունակներումտառերովլրացվածգումարներիհանրագումարը</w:t>
      </w:r>
      <w:r w:rsidRPr="00AF04FC">
        <w:rPr>
          <w:rFonts w:ascii="Arial LatArm" w:hAnsi="Arial LatArm" w:cs="Sylfaen"/>
          <w:sz w:val="20"/>
          <w:lang w:val="hy-AM"/>
        </w:rPr>
        <w:t>.</w:t>
      </w:r>
    </w:p>
    <w:p w:rsidR="00A63118" w:rsidRPr="00AF04FC" w:rsidRDefault="00A63118" w:rsidP="00A63118">
      <w:pPr>
        <w:pStyle w:val="norm"/>
        <w:spacing w:line="240" w:lineRule="auto"/>
        <w:rPr>
          <w:rFonts w:ascii="Arial LatArm" w:hAnsi="Arial LatArm" w:cs="Sylfaen"/>
          <w:sz w:val="20"/>
          <w:szCs w:val="24"/>
          <w:lang w:val="hy-AM" w:eastAsia="en-US"/>
        </w:rPr>
      </w:pPr>
      <w:r w:rsidRPr="00AF04FC">
        <w:rPr>
          <w:rFonts w:ascii="Arial" w:hAnsi="Arial" w:cs="Arial"/>
          <w:sz w:val="20"/>
          <w:szCs w:val="24"/>
          <w:lang w:val="hy-AM" w:eastAsia="en-US"/>
        </w:rPr>
        <w:t>զ</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գնայինառաջարկիսյունակներումտառերովլրացվածգումարներիմեջլումաներընշվածենթվերով</w:t>
      </w:r>
      <w:r w:rsidR="008128C9" w:rsidRPr="00AF04FC">
        <w:rPr>
          <w:rFonts w:ascii="Arial LatArm" w:hAnsi="Arial LatArm" w:cs="Sylfaen"/>
          <w:sz w:val="20"/>
          <w:szCs w:val="24"/>
          <w:lang w:val="hy-AM" w:eastAsia="en-US"/>
        </w:rPr>
        <w:t>:</w:t>
      </w:r>
    </w:p>
    <w:p w:rsidR="00A45946" w:rsidRPr="00AF04FC" w:rsidRDefault="00C8055A" w:rsidP="00EF3662">
      <w:pPr>
        <w:pStyle w:val="norm"/>
        <w:spacing w:line="240" w:lineRule="auto"/>
        <w:ind w:firstLine="567"/>
        <w:rPr>
          <w:rFonts w:ascii="Arial LatArm" w:hAnsi="Arial LatArm"/>
          <w:sz w:val="20"/>
          <w:lang w:val="es-ES"/>
        </w:rPr>
      </w:pPr>
      <w:r w:rsidRPr="00AF04FC">
        <w:rPr>
          <w:rFonts w:ascii="Arial LatArm" w:hAnsi="Arial LatArm"/>
          <w:sz w:val="20"/>
          <w:lang w:val="es-ES"/>
        </w:rPr>
        <w:t>5</w:t>
      </w:r>
      <w:r w:rsidR="00A45946" w:rsidRPr="00AF04FC">
        <w:rPr>
          <w:rFonts w:ascii="Arial LatArm" w:hAnsi="Arial LatArm"/>
          <w:sz w:val="20"/>
          <w:lang w:val="es-ES"/>
        </w:rPr>
        <w:t>.</w:t>
      </w:r>
      <w:r w:rsidR="00A45946" w:rsidRPr="00AF04FC">
        <w:rPr>
          <w:rFonts w:ascii="Arial LatArm" w:hAnsi="Arial LatArm"/>
          <w:sz w:val="20"/>
          <w:lang w:val="hy-AM"/>
        </w:rPr>
        <w:t>3</w:t>
      </w:r>
      <w:r w:rsidR="00A45946" w:rsidRPr="00AF04FC">
        <w:rPr>
          <w:rFonts w:ascii="Arial" w:hAnsi="Arial" w:cs="Arial"/>
          <w:sz w:val="20"/>
          <w:lang w:val="es-ES"/>
        </w:rPr>
        <w:t>Եթեկնքվելիքպայմանագրիգինըկայունէ</w:t>
      </w:r>
      <w:r w:rsidR="00A45946" w:rsidRPr="00AF04FC">
        <w:rPr>
          <w:rFonts w:ascii="Arial LatArm" w:hAnsi="Arial LatArm"/>
          <w:sz w:val="20"/>
          <w:lang w:val="es-ES"/>
        </w:rPr>
        <w:t xml:space="preserve">, </w:t>
      </w:r>
      <w:r w:rsidR="00A45946" w:rsidRPr="00AF04FC">
        <w:rPr>
          <w:rFonts w:ascii="Arial" w:hAnsi="Arial" w:cs="Arial"/>
          <w:sz w:val="20"/>
          <w:lang w:val="es-ES"/>
        </w:rPr>
        <w:t>ապագնայինառաջարկըներկայացվումէմեկթվով՝պայմանագրիկատարմանհամարառաջարկվողընդհանուրգնով</w:t>
      </w:r>
      <w:r w:rsidR="00F9314A" w:rsidRPr="00AF04FC">
        <w:rPr>
          <w:rFonts w:ascii="Arial LatArm" w:hAnsi="Arial LatArm"/>
          <w:sz w:val="20"/>
          <w:lang w:val="es-ES"/>
        </w:rPr>
        <w:t xml:space="preserve">: </w:t>
      </w:r>
      <w:r w:rsidR="00A45946" w:rsidRPr="00AF04FC">
        <w:rPr>
          <w:rFonts w:ascii="Arial" w:hAnsi="Arial" w:cs="Arial"/>
          <w:sz w:val="20"/>
          <w:lang w:val="es-ES"/>
        </w:rPr>
        <w:t>Ընդորումմասնակցիցչիկարողպահանջվել</w:t>
      </w:r>
      <w:r w:rsidR="00A45946" w:rsidRPr="00AF04FC">
        <w:rPr>
          <w:rFonts w:ascii="Arial LatArm" w:hAnsi="Arial LatArm"/>
          <w:sz w:val="20"/>
          <w:lang w:val="es-ES"/>
        </w:rPr>
        <w:t xml:space="preserve">, </w:t>
      </w:r>
      <w:r w:rsidR="00A45946" w:rsidRPr="00AF04FC">
        <w:rPr>
          <w:rFonts w:ascii="Arial" w:hAnsi="Arial" w:cs="Arial"/>
          <w:sz w:val="20"/>
          <w:lang w:val="es-ES"/>
        </w:rPr>
        <w:t>որնաներկայացնիգնայինառաջարկիհիմնավորումներկամորևէայլտիպիտեղեկություններկամփաստաթղթեր</w:t>
      </w:r>
      <w:r w:rsidR="00A45946" w:rsidRPr="00AF04FC">
        <w:rPr>
          <w:rFonts w:ascii="Arial LatArm" w:hAnsi="Arial LatArm"/>
          <w:sz w:val="20"/>
          <w:lang w:val="es-ES"/>
        </w:rPr>
        <w:t xml:space="preserve">, </w:t>
      </w:r>
      <w:r w:rsidR="00A45946" w:rsidRPr="00AF04FC">
        <w:rPr>
          <w:rFonts w:ascii="Arial" w:hAnsi="Arial" w:cs="Arial"/>
          <w:sz w:val="20"/>
          <w:lang w:val="es-ES"/>
        </w:rPr>
        <w:t>ինչպեսնաև</w:t>
      </w:r>
      <w:r w:rsidR="00220C7C" w:rsidRPr="00AF04FC">
        <w:rPr>
          <w:rFonts w:ascii="Arial" w:hAnsi="Arial" w:cs="Arial"/>
          <w:sz w:val="20"/>
          <w:lang w:val="es-ES"/>
        </w:rPr>
        <w:t>մ</w:t>
      </w:r>
      <w:r w:rsidR="00A45946" w:rsidRPr="00AF04FC">
        <w:rPr>
          <w:rFonts w:ascii="Arial" w:hAnsi="Arial" w:cs="Arial"/>
          <w:sz w:val="20"/>
          <w:lang w:val="es-ES"/>
        </w:rPr>
        <w:t>ասնակցիշահույթիչափըչիկարողհրավերովսահմանափակվել</w:t>
      </w:r>
      <w:r w:rsidR="00A45946" w:rsidRPr="00AF04FC">
        <w:rPr>
          <w:rFonts w:ascii="Arial LatArm" w:hAnsi="Arial LatArm"/>
          <w:sz w:val="20"/>
          <w:lang w:val="es-ES"/>
        </w:rPr>
        <w:t>:</w:t>
      </w:r>
    </w:p>
    <w:p w:rsidR="00096865" w:rsidRPr="00AF04FC" w:rsidRDefault="00096865" w:rsidP="00EF3662">
      <w:pPr>
        <w:pStyle w:val="BodyTextIndent2"/>
        <w:spacing w:line="240" w:lineRule="auto"/>
        <w:ind w:firstLine="567"/>
        <w:rPr>
          <w:rFonts w:ascii="Arial LatArm" w:hAnsi="Arial LatArm"/>
          <w:lang w:val="es-ES"/>
        </w:rPr>
      </w:pPr>
    </w:p>
    <w:p w:rsidR="00096865" w:rsidRPr="00AF04FC" w:rsidRDefault="00220C7C" w:rsidP="00EF3662">
      <w:pPr>
        <w:jc w:val="center"/>
        <w:rPr>
          <w:rFonts w:ascii="Arial LatArm" w:hAnsi="Arial LatArm"/>
          <w:b/>
          <w:sz w:val="20"/>
          <w:lang w:val="es-ES"/>
        </w:rPr>
      </w:pPr>
      <w:r w:rsidRPr="00AF04FC">
        <w:rPr>
          <w:rFonts w:ascii="Arial LatArm" w:hAnsi="Arial LatArm"/>
          <w:b/>
          <w:sz w:val="20"/>
          <w:lang w:val="es-ES"/>
        </w:rPr>
        <w:t>6</w:t>
      </w:r>
      <w:r w:rsidR="00955A1E" w:rsidRPr="00AF04FC">
        <w:rPr>
          <w:rFonts w:ascii="Arial LatArm" w:hAnsi="Arial LatArm"/>
          <w:b/>
          <w:sz w:val="20"/>
          <w:lang w:val="es-ES"/>
        </w:rPr>
        <w:t xml:space="preserve">. </w:t>
      </w:r>
      <w:r w:rsidR="00955A1E" w:rsidRPr="00AF04FC">
        <w:rPr>
          <w:rFonts w:ascii="Arial" w:hAnsi="Arial" w:cs="Arial"/>
          <w:b/>
          <w:sz w:val="20"/>
        </w:rPr>
        <w:t>ՀԱՅՏԻԳՈՐԾՈՂՈՒԹՅԱՆԺԱՄԿԵՏԸ</w:t>
      </w:r>
      <w:r w:rsidR="00955A1E" w:rsidRPr="00AF04FC">
        <w:rPr>
          <w:rFonts w:ascii="Arial LatArm" w:hAnsi="Arial LatArm"/>
          <w:b/>
          <w:sz w:val="20"/>
          <w:lang w:val="es-ES"/>
        </w:rPr>
        <w:t xml:space="preserve">, </w:t>
      </w:r>
      <w:r w:rsidR="00955A1E" w:rsidRPr="00AF04FC">
        <w:rPr>
          <w:rFonts w:ascii="Arial" w:hAnsi="Arial" w:cs="Arial"/>
          <w:b/>
          <w:sz w:val="20"/>
        </w:rPr>
        <w:t>ՀԱՅՏԵՐՈՒՄՓՈՓՈԽՈՒԹՅՈՒՆԿԱՏԱՐԵԼՈՒ</w:t>
      </w:r>
    </w:p>
    <w:p w:rsidR="00096865" w:rsidRPr="00AF04FC" w:rsidRDefault="00955A1E" w:rsidP="00EF3662">
      <w:pPr>
        <w:jc w:val="center"/>
        <w:rPr>
          <w:rFonts w:ascii="Arial LatArm" w:hAnsi="Arial LatArm"/>
          <w:b/>
          <w:sz w:val="20"/>
          <w:lang w:val="es-ES"/>
        </w:rPr>
      </w:pPr>
      <w:r w:rsidRPr="00AF04FC">
        <w:rPr>
          <w:rFonts w:ascii="Arial" w:hAnsi="Arial" w:cs="Arial"/>
          <w:b/>
          <w:sz w:val="20"/>
        </w:rPr>
        <w:t>ԵՎԴՐԱՆՔՀԵՏՎԵՐՑՆԵԼՈՒԿԱՐԳԸ</w:t>
      </w:r>
    </w:p>
    <w:p w:rsidR="00096865" w:rsidRPr="00AF04FC" w:rsidRDefault="00096865" w:rsidP="00EF3662">
      <w:pPr>
        <w:pStyle w:val="BodyTextIndent"/>
        <w:spacing w:line="240" w:lineRule="auto"/>
        <w:ind w:firstLine="567"/>
        <w:rPr>
          <w:b/>
          <w:lang w:val="af-ZA"/>
        </w:rPr>
      </w:pPr>
    </w:p>
    <w:p w:rsidR="00096865" w:rsidRPr="00AF04FC" w:rsidRDefault="00220C7C" w:rsidP="00EF3662">
      <w:pPr>
        <w:pStyle w:val="BodyTextIndent"/>
        <w:spacing w:line="240" w:lineRule="auto"/>
        <w:ind w:firstLine="567"/>
        <w:rPr>
          <w:rFonts w:cs="Sylfaen"/>
          <w:i w:val="0"/>
          <w:szCs w:val="24"/>
          <w:lang w:val="af-ZA"/>
        </w:rPr>
      </w:pPr>
      <w:r w:rsidRPr="00AF04FC">
        <w:rPr>
          <w:i w:val="0"/>
          <w:lang w:val="af-ZA"/>
        </w:rPr>
        <w:t>6</w:t>
      </w:r>
      <w:r w:rsidR="00096865" w:rsidRPr="00AF04FC">
        <w:rPr>
          <w:i w:val="0"/>
          <w:lang w:val="af-ZA"/>
        </w:rPr>
        <w:t>.1</w:t>
      </w:r>
      <w:r w:rsidR="00096865" w:rsidRPr="00AF04FC">
        <w:rPr>
          <w:rFonts w:ascii="Arial" w:hAnsi="Arial" w:cs="Arial"/>
          <w:i w:val="0"/>
          <w:szCs w:val="24"/>
          <w:lang w:val="ru-RU"/>
        </w:rPr>
        <w:t>Օրենքի</w:t>
      </w:r>
      <w:r w:rsidR="00A64339" w:rsidRPr="00AF04FC">
        <w:rPr>
          <w:rFonts w:cs="Sylfaen"/>
          <w:i w:val="0"/>
          <w:szCs w:val="24"/>
          <w:lang w:val="af-ZA"/>
        </w:rPr>
        <w:t>31</w:t>
      </w:r>
      <w:r w:rsidR="00096865" w:rsidRPr="00AF04FC">
        <w:rPr>
          <w:rFonts w:cs="Sylfaen"/>
          <w:i w:val="0"/>
          <w:szCs w:val="24"/>
          <w:lang w:val="af-ZA"/>
        </w:rPr>
        <w:t>-</w:t>
      </w:r>
      <w:r w:rsidR="00096865" w:rsidRPr="00AF04FC">
        <w:rPr>
          <w:rFonts w:ascii="Arial" w:hAnsi="Arial" w:cs="Arial"/>
          <w:i w:val="0"/>
          <w:szCs w:val="24"/>
          <w:lang w:val="ru-RU"/>
        </w:rPr>
        <w:t>րդհոդվածիհամաձայն</w:t>
      </w:r>
      <w:r w:rsidR="00096865" w:rsidRPr="00AF04FC">
        <w:rPr>
          <w:rFonts w:cs="Sylfaen"/>
          <w:i w:val="0"/>
          <w:szCs w:val="24"/>
          <w:lang w:val="af-ZA"/>
        </w:rPr>
        <w:t xml:space="preserve">` </w:t>
      </w:r>
      <w:r w:rsidR="00096865" w:rsidRPr="00AF04FC">
        <w:rPr>
          <w:rFonts w:ascii="Arial" w:hAnsi="Arial" w:cs="Arial"/>
          <w:i w:val="0"/>
          <w:szCs w:val="24"/>
          <w:lang w:val="ru-RU"/>
        </w:rPr>
        <w:t>հայտըվավերէմինչևՕրենքինհամապատասխանպայմանագրիկնքումը</w:t>
      </w:r>
      <w:r w:rsidR="00096865" w:rsidRPr="00AF04FC">
        <w:rPr>
          <w:rFonts w:cs="Sylfaen"/>
          <w:i w:val="0"/>
          <w:szCs w:val="24"/>
          <w:lang w:val="af-ZA"/>
        </w:rPr>
        <w:t xml:space="preserve">, </w:t>
      </w:r>
      <w:r w:rsidR="00705706" w:rsidRPr="00AF04FC">
        <w:rPr>
          <w:rFonts w:ascii="Arial" w:hAnsi="Arial" w:cs="Arial"/>
          <w:i w:val="0"/>
          <w:szCs w:val="24"/>
          <w:lang w:val="en-US"/>
        </w:rPr>
        <w:t>մ</w:t>
      </w:r>
      <w:r w:rsidR="00096865" w:rsidRPr="00AF04FC">
        <w:rPr>
          <w:rFonts w:ascii="Arial" w:hAnsi="Arial" w:cs="Arial"/>
          <w:i w:val="0"/>
          <w:szCs w:val="24"/>
          <w:lang w:val="ru-RU"/>
        </w:rPr>
        <w:t>ասնակցիկողմիցհայտիհետվերցնելը</w:t>
      </w:r>
      <w:r w:rsidR="00096865" w:rsidRPr="00AF04FC">
        <w:rPr>
          <w:rFonts w:cs="Sylfaen"/>
          <w:i w:val="0"/>
          <w:szCs w:val="24"/>
          <w:lang w:val="af-ZA"/>
        </w:rPr>
        <w:t xml:space="preserve">, </w:t>
      </w:r>
      <w:r w:rsidR="00096865" w:rsidRPr="00AF04FC">
        <w:rPr>
          <w:rFonts w:ascii="Arial" w:hAnsi="Arial" w:cs="Arial"/>
          <w:i w:val="0"/>
          <w:szCs w:val="24"/>
          <w:lang w:val="ru-RU"/>
        </w:rPr>
        <w:t>հայտիմերժումըկամ</w:t>
      </w:r>
      <w:r w:rsidR="00402941" w:rsidRPr="00AF04FC">
        <w:rPr>
          <w:rFonts w:ascii="Arial" w:hAnsi="Arial" w:cs="Arial"/>
          <w:i w:val="0"/>
          <w:szCs w:val="24"/>
          <w:lang w:val="af-ZA"/>
        </w:rPr>
        <w:t>սույն</w:t>
      </w:r>
      <w:r w:rsidR="00096865" w:rsidRPr="00AF04FC">
        <w:rPr>
          <w:rFonts w:ascii="Arial" w:hAnsi="Arial" w:cs="Arial"/>
          <w:i w:val="0"/>
          <w:szCs w:val="24"/>
          <w:lang w:val="ru-RU"/>
        </w:rPr>
        <w:t>ընթացակարգըչկայացածհայտարարվելը</w:t>
      </w:r>
      <w:r w:rsidR="004D5671" w:rsidRPr="00AF04FC">
        <w:rPr>
          <w:rFonts w:ascii="Arial" w:hAnsi="Arial" w:cs="Arial"/>
          <w:i w:val="0"/>
          <w:szCs w:val="24"/>
          <w:lang w:val="ru-RU"/>
        </w:rPr>
        <w:t>։</w:t>
      </w:r>
    </w:p>
    <w:p w:rsidR="00096865" w:rsidRPr="00AF04FC" w:rsidRDefault="00220C7C" w:rsidP="00EF3662">
      <w:pPr>
        <w:pStyle w:val="BodyTextIndent"/>
        <w:spacing w:line="240" w:lineRule="auto"/>
        <w:ind w:firstLine="567"/>
        <w:rPr>
          <w:rFonts w:cs="Sylfaen"/>
          <w:i w:val="0"/>
          <w:szCs w:val="24"/>
          <w:lang w:val="af-ZA"/>
        </w:rPr>
      </w:pPr>
      <w:r w:rsidRPr="00AF04FC">
        <w:rPr>
          <w:rFonts w:cs="Sylfaen"/>
          <w:i w:val="0"/>
          <w:szCs w:val="24"/>
          <w:lang w:val="af-ZA"/>
        </w:rPr>
        <w:t>6</w:t>
      </w:r>
      <w:r w:rsidR="00096865" w:rsidRPr="00AF04FC">
        <w:rPr>
          <w:rFonts w:cs="Sylfaen"/>
          <w:i w:val="0"/>
          <w:szCs w:val="24"/>
          <w:lang w:val="af-ZA"/>
        </w:rPr>
        <w:t xml:space="preserve">.2 </w:t>
      </w:r>
      <w:r w:rsidR="00096865" w:rsidRPr="00AF04FC">
        <w:rPr>
          <w:rFonts w:ascii="Arial" w:hAnsi="Arial" w:cs="Arial"/>
          <w:i w:val="0"/>
          <w:szCs w:val="24"/>
          <w:lang w:val="ru-RU"/>
        </w:rPr>
        <w:t>Օրենքի</w:t>
      </w:r>
      <w:r w:rsidR="00A64339" w:rsidRPr="00AF04FC">
        <w:rPr>
          <w:rFonts w:cs="Sylfaen"/>
          <w:i w:val="0"/>
          <w:szCs w:val="24"/>
          <w:lang w:val="af-ZA"/>
        </w:rPr>
        <w:t>31</w:t>
      </w:r>
      <w:r w:rsidR="00096865" w:rsidRPr="00AF04FC">
        <w:rPr>
          <w:rFonts w:cs="Sylfaen"/>
          <w:i w:val="0"/>
          <w:szCs w:val="24"/>
          <w:lang w:val="af-ZA"/>
        </w:rPr>
        <w:t>-</w:t>
      </w:r>
      <w:r w:rsidR="00096865" w:rsidRPr="00AF04FC">
        <w:rPr>
          <w:rFonts w:ascii="Arial" w:hAnsi="Arial" w:cs="Arial"/>
          <w:i w:val="0"/>
          <w:szCs w:val="24"/>
          <w:lang w:val="ru-RU"/>
        </w:rPr>
        <w:t>րդհոդվածիհամաձայն</w:t>
      </w:r>
      <w:r w:rsidR="00096865" w:rsidRPr="00AF04FC">
        <w:rPr>
          <w:rFonts w:cs="Sylfaen"/>
          <w:i w:val="0"/>
          <w:szCs w:val="24"/>
          <w:lang w:val="af-ZA"/>
        </w:rPr>
        <w:t xml:space="preserve">` </w:t>
      </w:r>
      <w:r w:rsidR="00F70E55" w:rsidRPr="00AF04FC">
        <w:rPr>
          <w:rFonts w:ascii="Arial" w:hAnsi="Arial" w:cs="Arial"/>
          <w:i w:val="0"/>
          <w:szCs w:val="24"/>
          <w:lang w:val="en-US"/>
        </w:rPr>
        <w:t>մ</w:t>
      </w:r>
      <w:r w:rsidR="00096865" w:rsidRPr="00AF04FC">
        <w:rPr>
          <w:rFonts w:ascii="Arial" w:hAnsi="Arial" w:cs="Arial"/>
          <w:i w:val="0"/>
          <w:szCs w:val="24"/>
          <w:lang w:val="ru-RU"/>
        </w:rPr>
        <w:t>ասնակիցը</w:t>
      </w:r>
      <w:r w:rsidR="00096865" w:rsidRPr="00AF04FC">
        <w:rPr>
          <w:rFonts w:cs="Sylfaen"/>
          <w:i w:val="0"/>
          <w:szCs w:val="24"/>
          <w:lang w:val="af-ZA"/>
        </w:rPr>
        <w:t xml:space="preserve">, </w:t>
      </w:r>
      <w:r w:rsidR="00096865" w:rsidRPr="00AF04FC">
        <w:rPr>
          <w:rFonts w:ascii="Arial" w:hAnsi="Arial" w:cs="Arial"/>
          <w:i w:val="0"/>
          <w:szCs w:val="24"/>
          <w:lang w:val="ru-RU"/>
        </w:rPr>
        <w:t>մինչևսույնհրավերի</w:t>
      </w:r>
      <w:r w:rsidRPr="00AF04FC">
        <w:rPr>
          <w:rFonts w:cs="Sylfaen"/>
          <w:i w:val="0"/>
          <w:szCs w:val="24"/>
          <w:lang w:val="af-ZA"/>
        </w:rPr>
        <w:t>1-</w:t>
      </w:r>
      <w:r w:rsidRPr="00AF04FC">
        <w:rPr>
          <w:rFonts w:ascii="Arial" w:hAnsi="Arial" w:cs="Arial"/>
          <w:i w:val="0"/>
          <w:szCs w:val="24"/>
          <w:lang w:val="af-ZA"/>
        </w:rPr>
        <w:t>ինմասի</w:t>
      </w:r>
      <w:r w:rsidR="00096865" w:rsidRPr="00AF04FC">
        <w:rPr>
          <w:rFonts w:cs="Sylfaen"/>
          <w:i w:val="0"/>
          <w:szCs w:val="24"/>
          <w:lang w:val="af-ZA"/>
        </w:rPr>
        <w:t xml:space="preserve">4.2 </w:t>
      </w:r>
      <w:r w:rsidR="00096865" w:rsidRPr="00AF04FC">
        <w:rPr>
          <w:rFonts w:ascii="Arial" w:hAnsi="Arial" w:cs="Arial"/>
          <w:i w:val="0"/>
          <w:szCs w:val="24"/>
          <w:lang w:val="ru-RU"/>
        </w:rPr>
        <w:t>կետումնշված</w:t>
      </w:r>
      <w:r w:rsidR="00096865" w:rsidRPr="00AF04FC">
        <w:rPr>
          <w:rFonts w:cs="Sylfaen"/>
          <w:i w:val="0"/>
          <w:szCs w:val="24"/>
          <w:lang w:val="af-ZA"/>
        </w:rPr>
        <w:t xml:space="preserve">` </w:t>
      </w:r>
      <w:r w:rsidR="00096865" w:rsidRPr="00AF04FC">
        <w:rPr>
          <w:rFonts w:ascii="Arial" w:hAnsi="Arial" w:cs="Arial"/>
          <w:i w:val="0"/>
          <w:szCs w:val="24"/>
          <w:lang w:val="ru-RU"/>
        </w:rPr>
        <w:t>հայտերիներկայացմանվերջնաժամկետը</w:t>
      </w:r>
      <w:r w:rsidR="00096865" w:rsidRPr="00AF04FC">
        <w:rPr>
          <w:rFonts w:cs="Sylfaen"/>
          <w:i w:val="0"/>
          <w:szCs w:val="24"/>
          <w:lang w:val="af-ZA"/>
        </w:rPr>
        <w:t xml:space="preserve">, </w:t>
      </w:r>
      <w:r w:rsidR="00096865" w:rsidRPr="00AF04FC">
        <w:rPr>
          <w:rFonts w:ascii="Arial" w:hAnsi="Arial" w:cs="Arial"/>
          <w:i w:val="0"/>
          <w:szCs w:val="24"/>
          <w:lang w:val="ru-RU"/>
        </w:rPr>
        <w:t>կարողէփոփոխելկամհետվերցնելիրհայտը</w:t>
      </w:r>
      <w:r w:rsidR="004D5671" w:rsidRPr="00AF04FC">
        <w:rPr>
          <w:rFonts w:ascii="Arial" w:hAnsi="Arial" w:cs="Arial"/>
          <w:i w:val="0"/>
          <w:szCs w:val="24"/>
          <w:lang w:val="ru-RU"/>
        </w:rPr>
        <w:t>։</w:t>
      </w:r>
    </w:p>
    <w:p w:rsidR="00FA0E41" w:rsidRPr="006C50D5" w:rsidRDefault="00FA0E41" w:rsidP="00EF3662">
      <w:pPr>
        <w:ind w:firstLine="567"/>
        <w:jc w:val="center"/>
        <w:rPr>
          <w:rFonts w:ascii="Calibri" w:hAnsi="Calibri"/>
          <w:b/>
          <w:sz w:val="20"/>
          <w:lang w:val="af-ZA"/>
        </w:rPr>
      </w:pPr>
    </w:p>
    <w:p w:rsidR="00BB489C" w:rsidRPr="006C50D5" w:rsidRDefault="00BB489C" w:rsidP="00EF3662">
      <w:pPr>
        <w:ind w:firstLine="567"/>
        <w:jc w:val="center"/>
        <w:rPr>
          <w:rFonts w:ascii="Calibri" w:hAnsi="Calibri"/>
          <w:b/>
          <w:sz w:val="20"/>
          <w:lang w:val="af-ZA"/>
        </w:rPr>
      </w:pPr>
    </w:p>
    <w:p w:rsidR="00BB489C" w:rsidRPr="006C50D5" w:rsidRDefault="00BB489C" w:rsidP="00EF3662">
      <w:pPr>
        <w:ind w:firstLine="567"/>
        <w:jc w:val="center"/>
        <w:rPr>
          <w:rFonts w:ascii="Calibri" w:hAnsi="Calibri"/>
          <w:b/>
          <w:sz w:val="20"/>
          <w:lang w:val="af-ZA"/>
        </w:rPr>
      </w:pPr>
    </w:p>
    <w:p w:rsidR="00BB489C" w:rsidRPr="006C50D5" w:rsidRDefault="00BB489C" w:rsidP="00EF3662">
      <w:pPr>
        <w:ind w:firstLine="567"/>
        <w:jc w:val="center"/>
        <w:rPr>
          <w:rFonts w:ascii="Calibri" w:hAnsi="Calibri"/>
          <w:b/>
          <w:sz w:val="20"/>
          <w:lang w:val="af-ZA"/>
        </w:rPr>
      </w:pPr>
    </w:p>
    <w:p w:rsidR="00BB489C" w:rsidRPr="006C50D5" w:rsidRDefault="00BB489C" w:rsidP="00EF3662">
      <w:pPr>
        <w:ind w:firstLine="567"/>
        <w:jc w:val="center"/>
        <w:rPr>
          <w:rFonts w:ascii="Calibri" w:hAnsi="Calibri"/>
          <w:b/>
          <w:sz w:val="20"/>
          <w:lang w:val="af-ZA"/>
        </w:rPr>
      </w:pPr>
    </w:p>
    <w:p w:rsidR="00096865" w:rsidRPr="00AF04FC" w:rsidRDefault="00096865" w:rsidP="00EF3662">
      <w:pPr>
        <w:ind w:firstLine="567"/>
        <w:jc w:val="both"/>
        <w:rPr>
          <w:rFonts w:ascii="Arial LatArm" w:hAnsi="Arial LatArm" w:cs="Sylfaen"/>
          <w:sz w:val="20"/>
          <w:lang w:val="af-ZA"/>
        </w:rPr>
      </w:pPr>
    </w:p>
    <w:p w:rsidR="00807178" w:rsidRPr="00AF04FC" w:rsidRDefault="00FD2748" w:rsidP="00EF3662">
      <w:pPr>
        <w:ind w:firstLine="567"/>
        <w:jc w:val="center"/>
        <w:rPr>
          <w:rFonts w:ascii="Arial LatArm" w:hAnsi="Arial LatArm"/>
          <w:b/>
          <w:sz w:val="20"/>
          <w:lang w:val="hy-AM"/>
        </w:rPr>
      </w:pPr>
      <w:r w:rsidRPr="00AF04FC">
        <w:rPr>
          <w:rFonts w:ascii="Arial LatArm" w:hAnsi="Arial LatArm"/>
          <w:b/>
          <w:sz w:val="20"/>
          <w:lang w:val="af-ZA"/>
        </w:rPr>
        <w:t>8</w:t>
      </w:r>
      <w:r w:rsidR="008D5016" w:rsidRPr="00AF04FC">
        <w:rPr>
          <w:rFonts w:ascii="Arial LatArm" w:hAnsi="Arial LatArm"/>
          <w:b/>
          <w:sz w:val="20"/>
          <w:lang w:val="af-ZA"/>
        </w:rPr>
        <w:t xml:space="preserve">.  </w:t>
      </w:r>
      <w:r w:rsidR="008D5016" w:rsidRPr="00AF04FC">
        <w:rPr>
          <w:rFonts w:ascii="Arial" w:hAnsi="Arial" w:cs="Arial"/>
          <w:b/>
          <w:sz w:val="20"/>
          <w:lang w:val="af-ZA"/>
        </w:rPr>
        <w:t>ՀԱՅՏԵՐԻԲԱՑՈՒՄԸ</w:t>
      </w:r>
      <w:r w:rsidR="00807178" w:rsidRPr="00AF04FC">
        <w:rPr>
          <w:rFonts w:ascii="Arial LatArm" w:hAnsi="Arial LatArm"/>
          <w:b/>
          <w:sz w:val="20"/>
          <w:lang w:val="hy-AM"/>
        </w:rPr>
        <w:t xml:space="preserve">, </w:t>
      </w:r>
      <w:r w:rsidR="00807178" w:rsidRPr="00AF04FC">
        <w:rPr>
          <w:rFonts w:ascii="Arial" w:hAnsi="Arial" w:cs="Arial"/>
          <w:b/>
          <w:sz w:val="20"/>
          <w:lang w:val="af-ZA"/>
        </w:rPr>
        <w:t>ԳՆԱՀԱՏՈՒՄԸԵՎ</w:t>
      </w:r>
    </w:p>
    <w:p w:rsidR="00096865" w:rsidRPr="00AF04FC" w:rsidRDefault="00807178" w:rsidP="00EF3662">
      <w:pPr>
        <w:ind w:firstLine="567"/>
        <w:jc w:val="center"/>
        <w:rPr>
          <w:rFonts w:ascii="Arial LatArm" w:hAnsi="Arial LatArm"/>
          <w:b/>
          <w:sz w:val="20"/>
          <w:lang w:val="af-ZA"/>
        </w:rPr>
      </w:pPr>
      <w:r w:rsidRPr="00AF04FC">
        <w:rPr>
          <w:rFonts w:ascii="Arial" w:hAnsi="Arial" w:cs="Arial"/>
          <w:b/>
          <w:sz w:val="20"/>
          <w:lang w:val="af-ZA"/>
        </w:rPr>
        <w:t>ԱՐԴՅՈՒՆՔՆԵՐԻԱՄՓՈՓՈՒՄԸ</w:t>
      </w:r>
    </w:p>
    <w:p w:rsidR="00096865" w:rsidRPr="00AF04FC" w:rsidRDefault="00096865" w:rsidP="00EF3662">
      <w:pPr>
        <w:ind w:firstLine="567"/>
        <w:jc w:val="both"/>
        <w:rPr>
          <w:rFonts w:ascii="Arial LatArm" w:hAnsi="Arial LatArm"/>
          <w:b/>
          <w:sz w:val="20"/>
          <w:lang w:val="af-ZA"/>
        </w:rPr>
      </w:pPr>
    </w:p>
    <w:p w:rsidR="004348F9" w:rsidRPr="00BB489C" w:rsidRDefault="00FD2748" w:rsidP="004348F9">
      <w:pPr>
        <w:pStyle w:val="BodyTextIndent2"/>
        <w:spacing w:line="240" w:lineRule="auto"/>
        <w:ind w:firstLine="567"/>
        <w:rPr>
          <w:rFonts w:ascii="Arial LatArm" w:hAnsi="Arial LatArm" w:cs="Tahoma"/>
          <w:color w:val="FF0000"/>
        </w:rPr>
      </w:pPr>
      <w:r w:rsidRPr="00BB489C">
        <w:rPr>
          <w:rFonts w:ascii="Arial LatArm" w:hAnsi="Arial LatArm"/>
          <w:color w:val="FF0000"/>
        </w:rPr>
        <w:t>8</w:t>
      </w:r>
      <w:r w:rsidR="00096865" w:rsidRPr="00BB489C">
        <w:rPr>
          <w:rFonts w:ascii="Arial LatArm" w:hAnsi="Arial LatArm"/>
          <w:color w:val="FF0000"/>
        </w:rPr>
        <w:t xml:space="preserve">.1 </w:t>
      </w:r>
      <w:r w:rsidR="002C3CAA" w:rsidRPr="00BB489C">
        <w:rPr>
          <w:rFonts w:ascii="Arial" w:hAnsi="Arial" w:cs="Arial"/>
          <w:color w:val="FF0000"/>
          <w:lang w:val="ru-RU"/>
        </w:rPr>
        <w:t>Հայտերիբացումըկկատարվի</w:t>
      </w:r>
      <w:r w:rsidR="004348F9" w:rsidRPr="00BB489C">
        <w:rPr>
          <w:rFonts w:ascii="Arial" w:hAnsi="Arial" w:cs="Arial"/>
          <w:color w:val="FF0000"/>
        </w:rPr>
        <w:t>հանձնաժողովի՝հայտերիբացմանևգնահատմաննիստում՝</w:t>
      </w:r>
      <w:r w:rsidR="004348F9" w:rsidRPr="00BB489C">
        <w:rPr>
          <w:rFonts w:ascii="Arial" w:hAnsi="Arial" w:cs="Arial"/>
          <w:color w:val="FF0000"/>
          <w:szCs w:val="24"/>
          <w:lang w:val="ru-RU"/>
        </w:rPr>
        <w:t>սույնընթացակարգիհայտարարությունըևհրավերըհամակարգում</w:t>
      </w:r>
      <w:r w:rsidR="004348F9" w:rsidRPr="00BB489C">
        <w:rPr>
          <w:rFonts w:ascii="Arial" w:hAnsi="Arial" w:cs="Arial"/>
          <w:color w:val="FF0000"/>
          <w:szCs w:val="24"/>
          <w:lang w:val="en-US"/>
        </w:rPr>
        <w:t>հ</w:t>
      </w:r>
      <w:r w:rsidR="004348F9" w:rsidRPr="00BB489C">
        <w:rPr>
          <w:rFonts w:ascii="Arial" w:hAnsi="Arial" w:cs="Arial"/>
          <w:color w:val="FF0000"/>
          <w:szCs w:val="24"/>
          <w:lang w:val="ru-RU"/>
        </w:rPr>
        <w:t>րապարակվելու</w:t>
      </w:r>
      <w:r w:rsidR="004348F9" w:rsidRPr="00BB489C">
        <w:rPr>
          <w:rFonts w:ascii="Arial" w:hAnsi="Arial" w:cs="Arial"/>
          <w:color w:val="FF0000"/>
          <w:szCs w:val="24"/>
          <w:lang w:val="en-US"/>
        </w:rPr>
        <w:t>օրվանից</w:t>
      </w:r>
      <w:r w:rsidR="004348F9" w:rsidRPr="00BB489C">
        <w:rPr>
          <w:rFonts w:ascii="Arial" w:hAnsi="Arial" w:cs="Arial"/>
          <w:color w:val="FF0000"/>
          <w:szCs w:val="24"/>
          <w:lang w:val="ru-RU"/>
        </w:rPr>
        <w:t>հաշված</w:t>
      </w:r>
      <w:r w:rsidR="004348F9" w:rsidRPr="00BB489C">
        <w:rPr>
          <w:rFonts w:ascii="Arial LatArm" w:hAnsi="Arial LatArm" w:cs="Sylfaen"/>
          <w:color w:val="FF0000"/>
          <w:szCs w:val="24"/>
        </w:rPr>
        <w:t xml:space="preserve"> «</w:t>
      </w:r>
      <w:r w:rsidR="00BB489C" w:rsidRPr="00151D36">
        <w:rPr>
          <w:rFonts w:ascii="Calibri" w:hAnsi="Calibri" w:cs="Sylfaen"/>
          <w:color w:val="FF0000"/>
          <w:szCs w:val="24"/>
        </w:rPr>
        <w:t>7-</w:t>
      </w:r>
      <w:r w:rsidR="004348F9" w:rsidRPr="00BB489C">
        <w:rPr>
          <w:rFonts w:ascii="Arial" w:hAnsi="Arial" w:cs="Arial"/>
          <w:color w:val="FF0000"/>
          <w:szCs w:val="24"/>
          <w:lang w:val="ru-RU"/>
        </w:rPr>
        <w:t>րդօրվաժամը</w:t>
      </w:r>
      <w:r w:rsidR="004348F9" w:rsidRPr="00BB489C">
        <w:rPr>
          <w:rFonts w:ascii="Arial LatArm" w:hAnsi="Arial LatArm" w:cs="Sylfaen"/>
          <w:color w:val="FF0000"/>
          <w:szCs w:val="24"/>
        </w:rPr>
        <w:t xml:space="preserve"> «</w:t>
      </w:r>
      <w:r w:rsidR="0011419A">
        <w:rPr>
          <w:rFonts w:ascii="Arial" w:hAnsi="Arial" w:cs="Arial"/>
          <w:color w:val="FF0000"/>
          <w:sz w:val="24"/>
          <w:szCs w:val="24"/>
          <w:vertAlign w:val="subscript"/>
        </w:rPr>
        <w:t>9</w:t>
      </w:r>
      <w:r w:rsidR="00BB489C" w:rsidRPr="00BB489C">
        <w:rPr>
          <w:rFonts w:ascii="Arial" w:hAnsi="Arial" w:cs="Arial"/>
          <w:color w:val="FF0000"/>
          <w:sz w:val="24"/>
          <w:szCs w:val="24"/>
          <w:vertAlign w:val="subscript"/>
        </w:rPr>
        <w:t>-00</w:t>
      </w:r>
      <w:r w:rsidR="004348F9" w:rsidRPr="00BB489C">
        <w:rPr>
          <w:rFonts w:ascii="Arial" w:hAnsi="Arial" w:cs="Arial"/>
          <w:color w:val="FF0000"/>
          <w:szCs w:val="24"/>
          <w:lang w:val="en-US"/>
        </w:rPr>
        <w:t>ի</w:t>
      </w:r>
      <w:r w:rsidR="004348F9" w:rsidRPr="00BB489C">
        <w:rPr>
          <w:rFonts w:ascii="Arial" w:hAnsi="Arial" w:cs="Arial"/>
          <w:color w:val="FF0000"/>
          <w:szCs w:val="24"/>
          <w:lang w:val="ru-RU"/>
        </w:rPr>
        <w:t>ն։</w:t>
      </w:r>
    </w:p>
    <w:p w:rsidR="004348F9" w:rsidRPr="00AF04FC" w:rsidRDefault="004348F9" w:rsidP="004348F9">
      <w:pPr>
        <w:ind w:firstLine="567"/>
        <w:jc w:val="both"/>
        <w:rPr>
          <w:rFonts w:ascii="Arial LatArm" w:hAnsi="Arial LatArm" w:cs="Sylfaen"/>
          <w:sz w:val="20"/>
          <w:lang w:val="af-ZA"/>
        </w:rPr>
      </w:pPr>
      <w:r w:rsidRPr="00BB489C">
        <w:rPr>
          <w:rFonts w:ascii="Arial" w:hAnsi="Arial" w:cs="Arial"/>
          <w:color w:val="FF0000"/>
          <w:sz w:val="20"/>
          <w:lang w:val="ru-RU"/>
        </w:rPr>
        <w:t>Հայտերիբացման</w:t>
      </w:r>
      <w:r w:rsidRPr="00AF04FC">
        <w:rPr>
          <w:rFonts w:ascii="Arial" w:hAnsi="Arial" w:cs="Arial"/>
          <w:sz w:val="20"/>
        </w:rPr>
        <w:t>ևգնահատման</w:t>
      </w:r>
      <w:r w:rsidRPr="00AF04FC">
        <w:rPr>
          <w:rFonts w:ascii="Arial" w:hAnsi="Arial" w:cs="Arial"/>
          <w:sz w:val="20"/>
          <w:lang w:val="ru-RU"/>
        </w:rPr>
        <w:t>նիստում</w:t>
      </w:r>
      <w:r w:rsidRPr="00AF04FC">
        <w:rPr>
          <w:rFonts w:ascii="Arial" w:hAnsi="Arial" w:cs="Arial"/>
          <w:sz w:val="20"/>
        </w:rPr>
        <w:t>՝</w:t>
      </w:r>
    </w:p>
    <w:p w:rsidR="004348F9" w:rsidRPr="00AF04FC" w:rsidRDefault="004348F9" w:rsidP="004348F9">
      <w:pPr>
        <w:ind w:firstLine="567"/>
        <w:jc w:val="both"/>
        <w:rPr>
          <w:rFonts w:ascii="Arial LatArm" w:hAnsi="Arial LatArm" w:cs="Sylfaen"/>
          <w:sz w:val="20"/>
          <w:lang w:val="af-ZA"/>
        </w:rPr>
      </w:pPr>
      <w:r w:rsidRPr="00AF04FC">
        <w:rPr>
          <w:rFonts w:ascii="Arial LatArm" w:hAnsi="Arial LatArm" w:cs="Sylfaen"/>
          <w:sz w:val="20"/>
          <w:lang w:val="af-ZA"/>
        </w:rPr>
        <w:t xml:space="preserve">1) </w:t>
      </w:r>
      <w:r w:rsidRPr="00AF04FC">
        <w:rPr>
          <w:rFonts w:ascii="Arial" w:hAnsi="Arial" w:cs="Arial"/>
          <w:sz w:val="20"/>
        </w:rPr>
        <w:t>հանձնաժողովինախագահը</w:t>
      </w:r>
      <w:r w:rsidRPr="00AF04FC">
        <w:rPr>
          <w:rFonts w:ascii="Arial LatArm" w:hAnsi="Arial LatArm" w:cs="Sylfaen"/>
          <w:sz w:val="20"/>
          <w:lang w:val="af-ZA"/>
        </w:rPr>
        <w:t xml:space="preserve"> (</w:t>
      </w:r>
      <w:r w:rsidRPr="00AF04FC">
        <w:rPr>
          <w:rFonts w:ascii="Arial" w:hAnsi="Arial" w:cs="Arial"/>
          <w:sz w:val="20"/>
          <w:lang w:val="hy-AM"/>
        </w:rPr>
        <w:t>նիստընախագահողը</w:t>
      </w:r>
      <w:r w:rsidRPr="00AF04FC">
        <w:rPr>
          <w:rFonts w:ascii="Arial LatArm" w:hAnsi="Arial LatArm" w:cs="Sylfaen"/>
          <w:sz w:val="20"/>
          <w:lang w:val="af-ZA"/>
        </w:rPr>
        <w:t xml:space="preserve">) </w:t>
      </w:r>
      <w:r w:rsidRPr="00AF04FC">
        <w:rPr>
          <w:rFonts w:ascii="Arial" w:hAnsi="Arial" w:cs="Arial"/>
          <w:sz w:val="20"/>
          <w:lang w:val="hy-AM"/>
        </w:rPr>
        <w:t>նիստըհայտարարումէբացվածևհրապա</w:t>
      </w:r>
      <w:r w:rsidRPr="00AF04FC">
        <w:rPr>
          <w:rFonts w:ascii="Arial LatArm" w:hAnsi="Arial LatArm" w:cs="Sylfaen"/>
          <w:sz w:val="20"/>
          <w:lang w:val="hy-AM"/>
        </w:rPr>
        <w:softHyphen/>
      </w:r>
      <w:r w:rsidRPr="00AF04FC">
        <w:rPr>
          <w:rFonts w:ascii="Arial" w:hAnsi="Arial" w:cs="Arial"/>
          <w:sz w:val="20"/>
          <w:lang w:val="hy-AM"/>
        </w:rPr>
        <w:t>րակումէգնմանհայտովսահմանված</w:t>
      </w:r>
      <w:r w:rsidRPr="00AF04FC">
        <w:rPr>
          <w:rFonts w:ascii="Arial LatArm" w:hAnsi="Arial LatArm" w:cs="Sylfaen"/>
          <w:sz w:val="20"/>
          <w:lang w:val="af-ZA"/>
        </w:rPr>
        <w:t>`</w:t>
      </w:r>
      <w:r w:rsidRPr="00AF04FC">
        <w:rPr>
          <w:rFonts w:ascii="Arial" w:hAnsi="Arial" w:cs="Arial"/>
          <w:sz w:val="20"/>
        </w:rPr>
        <w:t>սույնընթացակարգիշրջանակումգնվելիքապրանքների</w:t>
      </w:r>
      <w:r w:rsidRPr="00AF04FC">
        <w:rPr>
          <w:rFonts w:ascii="Arial" w:hAnsi="Arial" w:cs="Arial"/>
          <w:sz w:val="20"/>
          <w:lang w:val="hy-AM"/>
        </w:rPr>
        <w:t>գինը՝մեկթվովարտահայտված</w:t>
      </w:r>
      <w:r w:rsidRPr="00AF04FC">
        <w:rPr>
          <w:rFonts w:ascii="Arial LatArm" w:hAnsi="Arial LatArm" w:cs="Sylfaen"/>
          <w:sz w:val="20"/>
          <w:lang w:val="af-ZA"/>
        </w:rPr>
        <w:t xml:space="preserve">, </w:t>
      </w:r>
      <w:r w:rsidRPr="00AF04FC">
        <w:rPr>
          <w:rFonts w:ascii="Arial" w:hAnsi="Arial" w:cs="Arial"/>
          <w:sz w:val="20"/>
        </w:rPr>
        <w:t>ինչպեսնաև</w:t>
      </w:r>
      <w:r w:rsidRPr="00AF04FC">
        <w:rPr>
          <w:rFonts w:ascii="Arial" w:hAnsi="Arial" w:cs="Arial"/>
          <w:sz w:val="20"/>
          <w:lang w:val="hy-AM"/>
        </w:rPr>
        <w:t>հայտերներկայացրածմասնակիցներիգնայինառաջարկները՝մեկթվովարտահայտված</w:t>
      </w:r>
      <w:r w:rsidRPr="00AF04FC">
        <w:rPr>
          <w:rFonts w:ascii="Arial LatArm" w:hAnsi="Arial LatArm" w:cs="Sylfaen"/>
          <w:sz w:val="20"/>
          <w:lang w:val="hy-AM"/>
        </w:rPr>
        <w:t xml:space="preserve">, </w:t>
      </w:r>
      <w:r w:rsidRPr="00AF04FC">
        <w:rPr>
          <w:rFonts w:ascii="Arial" w:hAnsi="Arial" w:cs="Arial"/>
          <w:sz w:val="20"/>
          <w:lang w:val="hy-AM"/>
        </w:rPr>
        <w:t>հիմքընդունելովտառերովգրվածը</w:t>
      </w:r>
      <w:r w:rsidRPr="00AF04FC">
        <w:rPr>
          <w:rFonts w:ascii="Arial LatArm" w:hAnsi="Arial LatArm" w:cs="Sylfaen"/>
          <w:sz w:val="20"/>
          <w:lang w:val="af-ZA"/>
        </w:rPr>
        <w:t>.</w:t>
      </w:r>
    </w:p>
    <w:p w:rsidR="004348F9" w:rsidRPr="00AF04FC" w:rsidRDefault="004348F9" w:rsidP="004348F9">
      <w:pPr>
        <w:ind w:firstLine="567"/>
        <w:jc w:val="both"/>
        <w:rPr>
          <w:rFonts w:ascii="Arial LatArm" w:hAnsi="Arial LatArm"/>
          <w:sz w:val="20"/>
          <w:szCs w:val="20"/>
          <w:lang w:val="hy-AM"/>
        </w:rPr>
      </w:pPr>
      <w:r w:rsidRPr="00AF04FC">
        <w:rPr>
          <w:rFonts w:ascii="Arial LatArm" w:hAnsi="Arial LatArm"/>
          <w:sz w:val="20"/>
          <w:szCs w:val="20"/>
          <w:lang w:val="hy-AM"/>
        </w:rPr>
        <w:t xml:space="preserve">2) </w:t>
      </w:r>
      <w:r w:rsidRPr="00AF04FC">
        <w:rPr>
          <w:rFonts w:ascii="Arial" w:hAnsi="Arial" w:cs="Arial"/>
          <w:sz w:val="20"/>
          <w:szCs w:val="20"/>
          <w:lang w:val="hy-AM"/>
        </w:rPr>
        <w:t>սույնկետի</w:t>
      </w:r>
      <w:r w:rsidRPr="00AF04FC">
        <w:rPr>
          <w:rFonts w:ascii="Arial LatArm" w:hAnsi="Arial LatArm"/>
          <w:sz w:val="20"/>
          <w:szCs w:val="20"/>
          <w:lang w:val="hy-AM"/>
        </w:rPr>
        <w:t xml:space="preserve"> 1-</w:t>
      </w:r>
      <w:r w:rsidRPr="00AF04FC">
        <w:rPr>
          <w:rFonts w:ascii="Arial" w:hAnsi="Arial" w:cs="Arial"/>
          <w:sz w:val="20"/>
          <w:szCs w:val="20"/>
          <w:lang w:val="hy-AM"/>
        </w:rPr>
        <w:t>ինենթակետումնշվածփաստաթղթերընախագահին</w:t>
      </w:r>
      <w:r w:rsidRPr="00AF04FC">
        <w:rPr>
          <w:rFonts w:ascii="Arial LatArm" w:hAnsi="Arial LatArm"/>
          <w:sz w:val="20"/>
          <w:szCs w:val="20"/>
          <w:lang w:val="hy-AM"/>
        </w:rPr>
        <w:t xml:space="preserve"> (</w:t>
      </w:r>
      <w:r w:rsidRPr="00AF04FC">
        <w:rPr>
          <w:rFonts w:ascii="Arial" w:hAnsi="Arial" w:cs="Arial"/>
          <w:sz w:val="20"/>
          <w:szCs w:val="20"/>
          <w:lang w:val="hy-AM"/>
        </w:rPr>
        <w:t>նիստընախագահողին</w:t>
      </w:r>
      <w:r w:rsidRPr="00AF04FC">
        <w:rPr>
          <w:rFonts w:ascii="Arial LatArm" w:hAnsi="Arial LatArm"/>
          <w:sz w:val="20"/>
          <w:szCs w:val="20"/>
          <w:lang w:val="hy-AM"/>
        </w:rPr>
        <w:t xml:space="preserve">) </w:t>
      </w:r>
      <w:r w:rsidRPr="00AF04FC">
        <w:rPr>
          <w:rFonts w:ascii="Arial" w:hAnsi="Arial" w:cs="Arial"/>
          <w:sz w:val="20"/>
          <w:szCs w:val="20"/>
          <w:lang w:val="hy-AM"/>
        </w:rPr>
        <w:t>փոխանցվելուցհետոհանձնաժողովըգնահատումէ</w:t>
      </w:r>
      <w:r w:rsidRPr="00AF04FC">
        <w:rPr>
          <w:rFonts w:ascii="Arial LatArm" w:hAnsi="Arial LatArm"/>
          <w:sz w:val="20"/>
          <w:szCs w:val="20"/>
          <w:lang w:val="hy-AM"/>
        </w:rPr>
        <w:t>`</w:t>
      </w:r>
    </w:p>
    <w:p w:rsidR="004348F9" w:rsidRPr="00AF04FC" w:rsidRDefault="004348F9" w:rsidP="004348F9">
      <w:pPr>
        <w:ind w:firstLine="567"/>
        <w:jc w:val="both"/>
        <w:rPr>
          <w:rFonts w:ascii="Arial LatArm" w:hAnsi="Arial LatArm"/>
          <w:sz w:val="20"/>
          <w:szCs w:val="20"/>
          <w:lang w:val="hy-AM"/>
        </w:rPr>
      </w:pPr>
      <w:r w:rsidRPr="00AF04FC">
        <w:rPr>
          <w:rFonts w:ascii="Arial" w:hAnsi="Arial" w:cs="Arial"/>
          <w:sz w:val="20"/>
          <w:szCs w:val="20"/>
          <w:lang w:val="hy-AM"/>
        </w:rPr>
        <w:t>ա</w:t>
      </w:r>
      <w:r w:rsidRPr="00AF04FC">
        <w:rPr>
          <w:rFonts w:ascii="Arial LatArm" w:hAnsi="Arial LatArm"/>
          <w:sz w:val="20"/>
          <w:szCs w:val="20"/>
          <w:lang w:val="hy-AM"/>
        </w:rPr>
        <w:t xml:space="preserve">. </w:t>
      </w:r>
      <w:r w:rsidRPr="00AF04FC">
        <w:rPr>
          <w:rFonts w:ascii="Arial" w:hAnsi="Arial" w:cs="Arial"/>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AF04FC">
        <w:rPr>
          <w:rFonts w:ascii="Arial LatArm" w:hAnsi="Arial LatArm"/>
          <w:sz w:val="20"/>
          <w:szCs w:val="20"/>
          <w:lang w:val="hy-AM"/>
        </w:rPr>
        <w:t>,</w:t>
      </w:r>
    </w:p>
    <w:p w:rsidR="004348F9" w:rsidRPr="00AF04FC" w:rsidRDefault="004348F9" w:rsidP="004348F9">
      <w:pPr>
        <w:ind w:firstLine="567"/>
        <w:jc w:val="both"/>
        <w:rPr>
          <w:rFonts w:ascii="Arial LatArm" w:hAnsi="Arial LatArm"/>
          <w:sz w:val="20"/>
          <w:szCs w:val="20"/>
          <w:lang w:val="hy-AM"/>
        </w:rPr>
      </w:pPr>
      <w:r w:rsidRPr="00AF04FC">
        <w:rPr>
          <w:rFonts w:ascii="Arial" w:hAnsi="Arial" w:cs="Arial"/>
          <w:sz w:val="20"/>
          <w:szCs w:val="20"/>
          <w:lang w:val="hy-AM"/>
        </w:rPr>
        <w:t>բ</w:t>
      </w:r>
      <w:r w:rsidRPr="00AF04FC">
        <w:rPr>
          <w:rFonts w:ascii="Arial LatArm" w:hAnsi="Arial LatArm"/>
          <w:sz w:val="20"/>
          <w:szCs w:val="20"/>
          <w:lang w:val="hy-AM"/>
        </w:rPr>
        <w:t xml:space="preserve">. </w:t>
      </w:r>
      <w:r w:rsidRPr="00AF04FC">
        <w:rPr>
          <w:rFonts w:ascii="Arial" w:hAnsi="Arial" w:cs="Arial"/>
          <w:sz w:val="20"/>
          <w:szCs w:val="20"/>
          <w:lang w:val="hy-AM"/>
        </w:rPr>
        <w:t>բացվածյուրաքանչյուրծրարումպահանջվող</w:t>
      </w:r>
      <w:r w:rsidRPr="00AF04FC">
        <w:rPr>
          <w:rFonts w:ascii="Arial LatArm" w:hAnsi="Arial LatArm"/>
          <w:sz w:val="20"/>
          <w:szCs w:val="20"/>
          <w:lang w:val="hy-AM"/>
        </w:rPr>
        <w:t xml:space="preserve"> (</w:t>
      </w:r>
      <w:r w:rsidRPr="00AF04FC">
        <w:rPr>
          <w:rFonts w:ascii="Arial" w:hAnsi="Arial" w:cs="Arial"/>
          <w:sz w:val="20"/>
          <w:szCs w:val="20"/>
          <w:lang w:val="hy-AM"/>
        </w:rPr>
        <w:t>նախատեսված</w:t>
      </w:r>
      <w:r w:rsidRPr="00AF04FC">
        <w:rPr>
          <w:rFonts w:ascii="Arial LatArm" w:hAnsi="Arial LatArm"/>
          <w:sz w:val="20"/>
          <w:szCs w:val="20"/>
          <w:lang w:val="hy-AM"/>
        </w:rPr>
        <w:t xml:space="preserve">) </w:t>
      </w:r>
      <w:r w:rsidRPr="00AF04FC">
        <w:rPr>
          <w:rFonts w:ascii="Arial" w:hAnsi="Arial" w:cs="Arial"/>
          <w:sz w:val="20"/>
          <w:szCs w:val="20"/>
          <w:lang w:val="hy-AM"/>
        </w:rPr>
        <w:t>փաստաթղթերիառկայությունըևդրանցկազմմանհամապատասխանությունըհրավերովսահմանվածվավերապայմաններին</w:t>
      </w:r>
      <w:r w:rsidRPr="00AF04FC">
        <w:rPr>
          <w:rFonts w:ascii="Arial LatArm" w:hAnsi="Arial LatArm"/>
          <w:sz w:val="20"/>
          <w:szCs w:val="20"/>
          <w:lang w:val="hy-AM"/>
        </w:rPr>
        <w:t>.</w:t>
      </w:r>
    </w:p>
    <w:p w:rsidR="004348F9" w:rsidRPr="00AF04FC" w:rsidRDefault="004348F9" w:rsidP="004348F9">
      <w:pPr>
        <w:ind w:firstLine="567"/>
        <w:jc w:val="both"/>
        <w:rPr>
          <w:rFonts w:ascii="Arial LatArm" w:hAnsi="Arial LatArm" w:cs="Sylfaen"/>
          <w:sz w:val="20"/>
          <w:lang w:val="hy-AM"/>
        </w:rPr>
      </w:pPr>
      <w:r w:rsidRPr="00AF04FC">
        <w:rPr>
          <w:rFonts w:ascii="Arial LatArm" w:hAnsi="Arial LatArm"/>
          <w:sz w:val="20"/>
          <w:szCs w:val="20"/>
          <w:lang w:val="hy-AM"/>
        </w:rPr>
        <w:t xml:space="preserve">3) </w:t>
      </w:r>
      <w:r w:rsidRPr="00AF04FC">
        <w:rPr>
          <w:rFonts w:ascii="Arial" w:hAnsi="Arial" w:cs="Arial"/>
          <w:sz w:val="20"/>
          <w:szCs w:val="20"/>
          <w:lang w:val="hy-AM"/>
        </w:rPr>
        <w:t>հանձնաժողովինախագահըհայտարարումէհայտերներկայացրածմասնակիցներիգնայինառաջարկները՝մեկթվովարտահայտված</w:t>
      </w:r>
      <w:r w:rsidRPr="00AF04FC">
        <w:rPr>
          <w:rFonts w:ascii="Arial LatArm" w:hAnsi="Arial LatArm" w:cs="Sylfaen"/>
          <w:sz w:val="20"/>
          <w:szCs w:val="20"/>
          <w:lang w:val="hy-AM"/>
        </w:rPr>
        <w:t>,</w:t>
      </w:r>
      <w:r w:rsidRPr="00AF04FC">
        <w:rPr>
          <w:rFonts w:ascii="Arial" w:hAnsi="Arial" w:cs="Arial"/>
          <w:sz w:val="20"/>
          <w:szCs w:val="20"/>
          <w:lang w:val="hy-AM"/>
        </w:rPr>
        <w:t>հիմքընդունելովտառերովգրվածը</w:t>
      </w:r>
      <w:r w:rsidRPr="00AF04FC">
        <w:rPr>
          <w:rFonts w:ascii="Arial LatArm" w:hAnsi="Arial LatArm" w:cs="Sylfaen"/>
          <w:sz w:val="20"/>
          <w:szCs w:val="20"/>
          <w:lang w:val="hy-AM"/>
        </w:rPr>
        <w:t>:</w:t>
      </w:r>
    </w:p>
    <w:p w:rsidR="009A796C" w:rsidRPr="00AF04FC" w:rsidRDefault="00FD2748" w:rsidP="00EF3662">
      <w:pPr>
        <w:ind w:firstLine="567"/>
        <w:jc w:val="both"/>
        <w:rPr>
          <w:rFonts w:ascii="Arial LatArm" w:hAnsi="Arial LatArm" w:cs="Sylfaen"/>
          <w:sz w:val="20"/>
          <w:lang w:val="af-ZA"/>
        </w:rPr>
      </w:pPr>
      <w:r w:rsidRPr="00AF04FC">
        <w:rPr>
          <w:rFonts w:ascii="Arial LatArm" w:hAnsi="Arial LatArm" w:cs="Sylfaen"/>
          <w:sz w:val="20"/>
          <w:lang w:val="af-ZA"/>
        </w:rPr>
        <w:t>8</w:t>
      </w:r>
      <w:r w:rsidR="00152564" w:rsidRPr="00AF04FC">
        <w:rPr>
          <w:rFonts w:ascii="Arial LatArm" w:hAnsi="Arial LatArm" w:cs="Sylfaen"/>
          <w:sz w:val="20"/>
          <w:lang w:val="af-ZA"/>
        </w:rPr>
        <w:t>.</w:t>
      </w:r>
      <w:r w:rsidR="00C029B6" w:rsidRPr="00AF04FC">
        <w:rPr>
          <w:rFonts w:ascii="Arial LatArm" w:hAnsi="Arial LatArm" w:cs="Sylfaen"/>
          <w:sz w:val="20"/>
          <w:lang w:val="af-ZA"/>
        </w:rPr>
        <w:t>2</w:t>
      </w:r>
      <w:r w:rsidR="00F61898" w:rsidRPr="00AF04FC">
        <w:rPr>
          <w:rFonts w:ascii="Arial" w:hAnsi="Arial" w:cs="Arial"/>
          <w:sz w:val="20"/>
          <w:lang w:val="hy-AM"/>
        </w:rPr>
        <w:t>Հայտերըգնահատվումենսույնհրավերովսահմանվածկարգով</w:t>
      </w:r>
      <w:r w:rsidR="00152564" w:rsidRPr="00AF04FC">
        <w:rPr>
          <w:rFonts w:ascii="Arial LatArm" w:hAnsi="Arial LatArm" w:cs="Sylfaen"/>
          <w:sz w:val="20"/>
          <w:lang w:val="af-ZA"/>
        </w:rPr>
        <w:t>:</w:t>
      </w:r>
    </w:p>
    <w:p w:rsidR="009A796C" w:rsidRPr="00AF04FC" w:rsidRDefault="00F7009A" w:rsidP="00F7009A">
      <w:pPr>
        <w:ind w:firstLine="567"/>
        <w:jc w:val="both"/>
        <w:rPr>
          <w:rFonts w:ascii="Arial LatArm" w:hAnsi="Arial LatArm" w:cs="Sylfaen"/>
          <w:sz w:val="20"/>
          <w:lang w:val="af-ZA"/>
        </w:rPr>
      </w:pPr>
      <w:r w:rsidRPr="00724A9E">
        <w:rPr>
          <w:rFonts w:ascii="Arial" w:hAnsi="Arial" w:cs="Arial"/>
          <w:sz w:val="20"/>
          <w:lang w:val="hy-AM"/>
        </w:rPr>
        <w:t>Գնմանընթացակարգիչափաբաժիններիքանակըյոթանասունհինգըչգերազանցելուդեպքումհ</w:t>
      </w:r>
      <w:r w:rsidR="009A796C" w:rsidRPr="00724A9E">
        <w:rPr>
          <w:rFonts w:ascii="Arial" w:hAnsi="Arial" w:cs="Arial"/>
          <w:sz w:val="20"/>
          <w:lang w:val="hy-AM"/>
        </w:rPr>
        <w:t>այտերիգնահատումնիրականացվումէդրանցներկայացմանվերջնաժամկետըլրանալուօրվանիցհաշվածտաս</w:t>
      </w:r>
      <w:r w:rsidRPr="00AF04FC">
        <w:rPr>
          <w:rFonts w:ascii="Arial LatArm" w:hAnsi="Arial LatArm" w:cs="Sylfaen"/>
          <w:sz w:val="20"/>
          <w:lang w:val="af-ZA"/>
        </w:rPr>
        <w:t xml:space="preserve">, </w:t>
      </w:r>
      <w:r w:rsidRPr="00724A9E">
        <w:rPr>
          <w:rFonts w:ascii="Arial" w:hAnsi="Arial" w:cs="Arial"/>
          <w:sz w:val="20"/>
          <w:lang w:val="hy-AM"/>
        </w:rPr>
        <w:t>իսկգերազանցելուդեպքում՝</w:t>
      </w:r>
      <w:r w:rsidRPr="00AF04FC">
        <w:rPr>
          <w:rFonts w:ascii="Arial" w:hAnsi="Arial" w:cs="Arial"/>
          <w:sz w:val="20"/>
          <w:lang w:val="af-ZA"/>
        </w:rPr>
        <w:t>տասնհինգ</w:t>
      </w:r>
      <w:r w:rsidR="009A796C" w:rsidRPr="00724A9E">
        <w:rPr>
          <w:rFonts w:ascii="Arial" w:hAnsi="Arial" w:cs="Arial"/>
          <w:sz w:val="20"/>
          <w:lang w:val="hy-AM"/>
        </w:rPr>
        <w:t>աշխատանքայինօրվաընթացքում</w:t>
      </w:r>
      <w:r w:rsidR="009A796C" w:rsidRPr="00AF04FC">
        <w:rPr>
          <w:rFonts w:ascii="Arial LatArm" w:hAnsi="Arial LatArm" w:cs="Sylfaen"/>
          <w:sz w:val="20"/>
          <w:lang w:val="af-ZA"/>
        </w:rPr>
        <w:t>:</w:t>
      </w:r>
    </w:p>
    <w:p w:rsidR="00ED6836" w:rsidRPr="00AF04FC" w:rsidRDefault="00745561" w:rsidP="00EF3662">
      <w:pPr>
        <w:ind w:firstLine="567"/>
        <w:jc w:val="both"/>
        <w:rPr>
          <w:rFonts w:ascii="Arial LatArm" w:hAnsi="Arial LatArm" w:cs="Sylfaen"/>
          <w:sz w:val="20"/>
          <w:lang w:val="af-ZA"/>
        </w:rPr>
      </w:pPr>
      <w:r w:rsidRPr="00724A9E">
        <w:rPr>
          <w:rFonts w:ascii="Arial" w:hAnsi="Arial" w:cs="Arial"/>
          <w:sz w:val="20"/>
          <w:lang w:val="hy-AM"/>
        </w:rPr>
        <w:t>Բավարարենգնահատվումսույնհրավերովնախատեսվածպայմաններինհամապատասխանողհայտերը</w:t>
      </w:r>
      <w:r w:rsidRPr="00AF04FC">
        <w:rPr>
          <w:rFonts w:ascii="Arial LatArm" w:hAnsi="Arial LatArm" w:cs="Sylfaen"/>
          <w:sz w:val="20"/>
          <w:lang w:val="af-ZA"/>
        </w:rPr>
        <w:t xml:space="preserve">, </w:t>
      </w:r>
      <w:r w:rsidRPr="00724A9E">
        <w:rPr>
          <w:rFonts w:ascii="Arial" w:hAnsi="Arial" w:cs="Arial"/>
          <w:sz w:val="20"/>
          <w:lang w:val="hy-AM"/>
        </w:rPr>
        <w:lastRenderedPageBreak/>
        <w:t>հակառակդեպքումհայտերըգնահատվումենանբավարարևմերժվումեն</w:t>
      </w:r>
      <w:r w:rsidR="00F20DA5" w:rsidRPr="00AF04FC">
        <w:rPr>
          <w:rFonts w:ascii="Arial LatArm" w:hAnsi="Arial LatArm" w:cs="Sylfaen"/>
          <w:sz w:val="20"/>
          <w:lang w:val="af-ZA"/>
        </w:rPr>
        <w:t>:</w:t>
      </w:r>
      <w:r w:rsidR="00B46279" w:rsidRPr="00724A9E">
        <w:rPr>
          <w:rFonts w:ascii="Arial" w:hAnsi="Arial" w:cs="Arial"/>
          <w:sz w:val="20"/>
          <w:lang w:val="hy-AM"/>
        </w:rPr>
        <w:t>Ընդ</w:t>
      </w:r>
      <w:r w:rsidR="00B46279" w:rsidRPr="00AF04FC">
        <w:rPr>
          <w:rFonts w:ascii="Arial" w:hAnsi="Arial" w:cs="Arial"/>
          <w:sz w:val="20"/>
          <w:lang w:val="af-ZA"/>
        </w:rPr>
        <w:t>որումհայտերիբացման</w:t>
      </w:r>
      <w:r w:rsidR="00F7009A" w:rsidRPr="00AF04FC">
        <w:rPr>
          <w:rFonts w:ascii="Arial" w:hAnsi="Arial" w:cs="Arial"/>
          <w:sz w:val="20"/>
          <w:lang w:val="af-ZA"/>
        </w:rPr>
        <w:t>ևգնահատման</w:t>
      </w:r>
      <w:r w:rsidR="00B46279" w:rsidRPr="00AF04FC">
        <w:rPr>
          <w:rFonts w:ascii="Arial" w:hAnsi="Arial" w:cs="Arial"/>
          <w:sz w:val="20"/>
          <w:lang w:val="af-ZA"/>
        </w:rPr>
        <w:t>նիստումհանձնաժողովըմերժումէայնհայտերը</w:t>
      </w:r>
      <w:r w:rsidR="00B46279" w:rsidRPr="00AF04FC">
        <w:rPr>
          <w:rFonts w:ascii="Arial LatArm" w:hAnsi="Arial LatArm" w:cs="Sylfaen"/>
          <w:sz w:val="20"/>
          <w:lang w:val="af-ZA"/>
        </w:rPr>
        <w:t xml:space="preserve">, </w:t>
      </w:r>
      <w:r w:rsidR="00B46279" w:rsidRPr="00724A9E">
        <w:rPr>
          <w:rFonts w:ascii="Arial" w:hAnsi="Arial" w:cs="Arial"/>
          <w:sz w:val="20"/>
          <w:lang w:val="hy-AM"/>
        </w:rPr>
        <w:t>որոնցում</w:t>
      </w:r>
      <w:r w:rsidR="00ED6836" w:rsidRPr="00724A9E">
        <w:rPr>
          <w:rFonts w:ascii="Arial" w:hAnsi="Arial" w:cs="Arial"/>
          <w:sz w:val="20"/>
          <w:lang w:val="hy-AM"/>
        </w:rPr>
        <w:t>բացակայում</w:t>
      </w:r>
      <w:r w:rsidR="00763EF7" w:rsidRPr="00AF04FC">
        <w:rPr>
          <w:rFonts w:ascii="Arial" w:hAnsi="Arial" w:cs="Arial"/>
          <w:sz w:val="20"/>
          <w:lang w:val="hy-AM"/>
        </w:rPr>
        <w:t>է</w:t>
      </w:r>
      <w:r w:rsidR="00ED6836" w:rsidRPr="00724A9E">
        <w:rPr>
          <w:rFonts w:ascii="Arial" w:hAnsi="Arial" w:cs="Arial"/>
          <w:sz w:val="20"/>
          <w:lang w:val="hy-AM"/>
        </w:rPr>
        <w:t>գնայինառաջարկ</w:t>
      </w:r>
      <w:r w:rsidR="00771A92" w:rsidRPr="00724A9E">
        <w:rPr>
          <w:rFonts w:ascii="Arial" w:hAnsi="Arial" w:cs="Arial"/>
          <w:sz w:val="20"/>
          <w:lang w:val="hy-AM"/>
        </w:rPr>
        <w:t>ներ</w:t>
      </w:r>
      <w:r w:rsidR="00ED6836" w:rsidRPr="00724A9E">
        <w:rPr>
          <w:rFonts w:ascii="Arial" w:hAnsi="Arial" w:cs="Arial"/>
          <w:sz w:val="20"/>
          <w:lang w:val="hy-AM"/>
        </w:rPr>
        <w:t>ըկամ</w:t>
      </w:r>
      <w:r w:rsidR="00771A92" w:rsidRPr="00AF04FC">
        <w:rPr>
          <w:rFonts w:ascii="Arial" w:hAnsi="Arial" w:cs="Arial"/>
          <w:sz w:val="20"/>
          <w:lang w:val="af-ZA"/>
        </w:rPr>
        <w:t>դրանք</w:t>
      </w:r>
      <w:r w:rsidR="00ED6836" w:rsidRPr="00724A9E">
        <w:rPr>
          <w:rFonts w:ascii="Arial" w:hAnsi="Arial" w:cs="Arial"/>
          <w:sz w:val="20"/>
          <w:lang w:val="hy-AM"/>
        </w:rPr>
        <w:t>ներկայացվածենհրավերիպահանջներինանհամապատասխան</w:t>
      </w:r>
      <w:r w:rsidR="004348F9" w:rsidRPr="00AF04FC">
        <w:rPr>
          <w:rFonts w:ascii="Arial LatArm" w:hAnsi="Arial LatArm" w:cs="Sylfaen"/>
          <w:sz w:val="20"/>
          <w:lang w:val="af-ZA"/>
        </w:rPr>
        <w:t>:</w:t>
      </w:r>
    </w:p>
    <w:p w:rsidR="00B514E8" w:rsidRPr="00AF04FC" w:rsidRDefault="00FD2748" w:rsidP="00EF3662">
      <w:pPr>
        <w:pStyle w:val="BodyTextIndent2"/>
        <w:spacing w:line="240" w:lineRule="auto"/>
        <w:ind w:firstLine="567"/>
        <w:rPr>
          <w:rFonts w:ascii="Arial LatArm" w:hAnsi="Arial LatArm" w:cs="Sylfaen"/>
          <w:szCs w:val="24"/>
          <w:lang w:val="hy-AM"/>
        </w:rPr>
      </w:pPr>
      <w:r w:rsidRPr="00AF04FC">
        <w:rPr>
          <w:rFonts w:ascii="Arial LatArm" w:hAnsi="Arial LatArm" w:cs="Sylfaen"/>
          <w:szCs w:val="24"/>
        </w:rPr>
        <w:t>8</w:t>
      </w:r>
      <w:r w:rsidR="00096865" w:rsidRPr="00AF04FC">
        <w:rPr>
          <w:rFonts w:ascii="Arial LatArm" w:hAnsi="Arial LatArm" w:cs="Sylfaen"/>
          <w:szCs w:val="24"/>
        </w:rPr>
        <w:t>.</w:t>
      </w:r>
      <w:r w:rsidR="004348F9" w:rsidRPr="00AF04FC">
        <w:rPr>
          <w:rFonts w:ascii="Arial LatArm" w:hAnsi="Arial LatArm" w:cs="Sylfaen"/>
          <w:szCs w:val="24"/>
        </w:rPr>
        <w:t>3</w:t>
      </w:r>
      <w:r w:rsidR="00A85E5D" w:rsidRPr="00AF04FC">
        <w:rPr>
          <w:rFonts w:ascii="Arial" w:hAnsi="Arial" w:cs="Arial"/>
          <w:szCs w:val="24"/>
          <w:lang w:val="hy-AM"/>
        </w:rPr>
        <w:t>Ընտրված</w:t>
      </w:r>
      <w:r w:rsidR="00B514E8" w:rsidRPr="00AF04FC">
        <w:rPr>
          <w:rFonts w:ascii="Arial" w:hAnsi="Arial" w:cs="Arial"/>
          <w:szCs w:val="24"/>
          <w:lang w:val="ru-RU"/>
        </w:rPr>
        <w:t>մասնակիցըորոշվումէ</w:t>
      </w:r>
      <w:r w:rsidR="00B514E8" w:rsidRPr="00AF04FC">
        <w:rPr>
          <w:rFonts w:ascii="Arial LatArm" w:hAnsi="Arial LatArm" w:cs="Sylfaen"/>
          <w:szCs w:val="24"/>
        </w:rPr>
        <w:t xml:space="preserve">` </w:t>
      </w:r>
      <w:r w:rsidR="00B514E8" w:rsidRPr="00AF04FC">
        <w:rPr>
          <w:rFonts w:ascii="Arial" w:hAnsi="Arial" w:cs="Arial"/>
          <w:szCs w:val="24"/>
          <w:lang w:val="ru-RU"/>
        </w:rPr>
        <w:t>բավարարգնահատվածհայտերներկայացրածմասնակիցներիթվից</w:t>
      </w:r>
      <w:r w:rsidR="00B514E8" w:rsidRPr="00AF04FC">
        <w:rPr>
          <w:rFonts w:ascii="Arial LatArm" w:hAnsi="Arial LatArm" w:cs="Sylfaen"/>
          <w:szCs w:val="24"/>
        </w:rPr>
        <w:t xml:space="preserve">` </w:t>
      </w:r>
      <w:r w:rsidR="00B514E8" w:rsidRPr="00AF04FC">
        <w:rPr>
          <w:rFonts w:ascii="Arial" w:hAnsi="Arial" w:cs="Arial"/>
          <w:szCs w:val="24"/>
          <w:lang w:val="ru-RU"/>
        </w:rPr>
        <w:t>նվազագույնգնայինառաջարկներկայացրած</w:t>
      </w:r>
      <w:r w:rsidR="00153C87" w:rsidRPr="00AF04FC">
        <w:rPr>
          <w:rFonts w:ascii="Arial" w:hAnsi="Arial" w:cs="Arial"/>
          <w:szCs w:val="24"/>
          <w:lang w:val="en-US"/>
        </w:rPr>
        <w:t>մ</w:t>
      </w:r>
      <w:r w:rsidR="00153C87" w:rsidRPr="00AF04FC">
        <w:rPr>
          <w:rFonts w:ascii="Arial" w:hAnsi="Arial" w:cs="Arial"/>
          <w:szCs w:val="24"/>
          <w:lang w:val="ru-RU"/>
        </w:rPr>
        <w:t>ասնակցին</w:t>
      </w:r>
      <w:r w:rsidR="00B514E8" w:rsidRPr="00AF04FC">
        <w:rPr>
          <w:rFonts w:ascii="Arial" w:hAnsi="Arial" w:cs="Arial"/>
          <w:szCs w:val="24"/>
          <w:lang w:val="ru-RU"/>
        </w:rPr>
        <w:t>նախապատվությունտալուսկզբունքով։Ընդորում</w:t>
      </w:r>
      <w:r w:rsidR="00B514E8" w:rsidRPr="00AF04FC">
        <w:rPr>
          <w:rFonts w:ascii="Arial LatArm" w:hAnsi="Arial LatArm" w:cs="Sylfaen"/>
          <w:szCs w:val="24"/>
        </w:rPr>
        <w:t xml:space="preserve">, </w:t>
      </w:r>
      <w:r w:rsidR="00B514E8" w:rsidRPr="00AF04FC">
        <w:rPr>
          <w:rFonts w:ascii="Arial" w:hAnsi="Arial" w:cs="Arial"/>
          <w:szCs w:val="24"/>
          <w:lang w:val="ru-RU"/>
        </w:rPr>
        <w:t>հանձնաժողովիկողմից</w:t>
      </w:r>
      <w:r w:rsidR="00A85E5D" w:rsidRPr="00AF04FC">
        <w:rPr>
          <w:rFonts w:ascii="Arial" w:hAnsi="Arial" w:cs="Arial"/>
          <w:szCs w:val="24"/>
          <w:lang w:val="hy-AM"/>
        </w:rPr>
        <w:t>ընտրված</w:t>
      </w:r>
      <w:r w:rsidR="00B514E8" w:rsidRPr="00AF04FC">
        <w:rPr>
          <w:rFonts w:ascii="Arial" w:hAnsi="Arial" w:cs="Arial"/>
          <w:szCs w:val="24"/>
          <w:lang w:val="en-US"/>
        </w:rPr>
        <w:t>ևհաջորդաբարտեղեր</w:t>
      </w:r>
      <w:r w:rsidR="00B514E8" w:rsidRPr="00AF04FC">
        <w:rPr>
          <w:rFonts w:ascii="Arial" w:hAnsi="Arial" w:cs="Arial"/>
          <w:szCs w:val="24"/>
          <w:lang w:val="ru-RU"/>
        </w:rPr>
        <w:t>զբաղեցրածմասնակիցներինորոշելիսգնայինառաջարկների</w:t>
      </w:r>
      <w:r w:rsidR="00B514E8" w:rsidRPr="00AF04FC">
        <w:rPr>
          <w:rFonts w:ascii="Arial" w:hAnsi="Arial" w:cs="Arial"/>
          <w:szCs w:val="24"/>
        </w:rPr>
        <w:t>գնահատումըև</w:t>
      </w:r>
      <w:r w:rsidR="00B514E8" w:rsidRPr="00AF04FC">
        <w:rPr>
          <w:rFonts w:ascii="Arial" w:hAnsi="Arial" w:cs="Arial"/>
          <w:szCs w:val="24"/>
          <w:lang w:val="ru-RU"/>
        </w:rPr>
        <w:t>համեմատումնիրականացվումէառանցսույնհրավերի</w:t>
      </w:r>
      <w:r w:rsidR="00AE4008" w:rsidRPr="00AF04FC">
        <w:rPr>
          <w:rFonts w:ascii="Arial LatArm" w:hAnsi="Arial LatArm" w:cs="Sylfaen"/>
          <w:szCs w:val="24"/>
        </w:rPr>
        <w:t>1-</w:t>
      </w:r>
      <w:r w:rsidR="00AE4008" w:rsidRPr="00AF04FC">
        <w:rPr>
          <w:rFonts w:ascii="Arial" w:hAnsi="Arial" w:cs="Arial"/>
          <w:szCs w:val="24"/>
        </w:rPr>
        <w:t>ին</w:t>
      </w:r>
      <w:r w:rsidR="00B514E8" w:rsidRPr="00AF04FC">
        <w:rPr>
          <w:rFonts w:ascii="Arial" w:hAnsi="Arial" w:cs="Arial"/>
          <w:szCs w:val="24"/>
          <w:lang w:val="ru-RU"/>
        </w:rPr>
        <w:t>մասի</w:t>
      </w:r>
      <w:r w:rsidR="00AE4008" w:rsidRPr="00AF04FC">
        <w:rPr>
          <w:rFonts w:ascii="Arial LatArm" w:hAnsi="Arial LatArm" w:cs="Sylfaen"/>
          <w:szCs w:val="24"/>
        </w:rPr>
        <w:t>5</w:t>
      </w:r>
      <w:r w:rsidR="00B514E8" w:rsidRPr="00AF04FC">
        <w:rPr>
          <w:rFonts w:ascii="Arial LatArm" w:hAnsi="Arial LatArm" w:cs="Sylfaen"/>
          <w:szCs w:val="24"/>
        </w:rPr>
        <w:t>.2</w:t>
      </w:r>
      <w:r w:rsidR="00F20DA5" w:rsidRPr="00AF04FC">
        <w:rPr>
          <w:rFonts w:ascii="Arial LatArm" w:hAnsi="Arial LatArm" w:cs="Sylfaen"/>
          <w:szCs w:val="24"/>
        </w:rPr>
        <w:t>-</w:t>
      </w:r>
      <w:r w:rsidR="00F20DA5" w:rsidRPr="00AF04FC">
        <w:rPr>
          <w:rFonts w:ascii="Arial" w:hAnsi="Arial" w:cs="Arial"/>
          <w:szCs w:val="24"/>
        </w:rPr>
        <w:t>րդ</w:t>
      </w:r>
      <w:r w:rsidR="00B514E8" w:rsidRPr="00AF04FC">
        <w:rPr>
          <w:rFonts w:ascii="Arial" w:hAnsi="Arial" w:cs="Arial"/>
          <w:szCs w:val="24"/>
          <w:lang w:val="ru-RU"/>
        </w:rPr>
        <w:t>կետումնշվածհարկիգումարիհաշվարկման</w:t>
      </w:r>
      <w:r w:rsidR="00F61898" w:rsidRPr="00AF04FC">
        <w:rPr>
          <w:rFonts w:ascii="Arial LatArm" w:hAnsi="Arial LatArm" w:cs="Sylfaen"/>
          <w:lang w:val="hy-AM"/>
        </w:rPr>
        <w:t>:</w:t>
      </w:r>
    </w:p>
    <w:p w:rsidR="00096865" w:rsidRPr="00BB489C" w:rsidRDefault="00FD2748" w:rsidP="00EF3662">
      <w:pPr>
        <w:pStyle w:val="BodyTextIndent"/>
        <w:spacing w:line="240" w:lineRule="auto"/>
        <w:ind w:firstLine="567"/>
        <w:rPr>
          <w:rFonts w:cs="Sylfaen"/>
          <w:i w:val="0"/>
          <w:color w:val="FF0000"/>
          <w:szCs w:val="24"/>
          <w:lang w:val="af-ZA"/>
        </w:rPr>
      </w:pPr>
      <w:r w:rsidRPr="00AF04FC">
        <w:rPr>
          <w:rFonts w:cs="Sylfaen"/>
          <w:i w:val="0"/>
          <w:szCs w:val="24"/>
          <w:lang w:val="af-ZA"/>
        </w:rPr>
        <w:t>8</w:t>
      </w:r>
      <w:r w:rsidR="00096865" w:rsidRPr="00AF04FC">
        <w:rPr>
          <w:rFonts w:cs="Sylfaen"/>
          <w:i w:val="0"/>
          <w:szCs w:val="24"/>
          <w:lang w:val="af-ZA"/>
        </w:rPr>
        <w:t>.</w:t>
      </w:r>
      <w:r w:rsidR="004348F9" w:rsidRPr="00AF04FC">
        <w:rPr>
          <w:rFonts w:cs="Sylfaen"/>
          <w:i w:val="0"/>
          <w:szCs w:val="24"/>
          <w:lang w:val="af-ZA"/>
        </w:rPr>
        <w:t>4</w:t>
      </w:r>
      <w:r w:rsidR="00096865" w:rsidRPr="00AF04FC">
        <w:rPr>
          <w:rFonts w:ascii="Arial" w:hAnsi="Arial" w:cs="Arial"/>
          <w:i w:val="0"/>
          <w:szCs w:val="24"/>
          <w:lang w:val="hy-AM"/>
        </w:rPr>
        <w:t>Եթեհայտումանհամապատասխանությունէտեղգտելտառերովևթվերովգրվածգումարներիմիջև</w:t>
      </w:r>
      <w:r w:rsidR="00096865" w:rsidRPr="00AF04FC">
        <w:rPr>
          <w:rFonts w:cs="Sylfaen"/>
          <w:i w:val="0"/>
          <w:szCs w:val="24"/>
          <w:lang w:val="af-ZA"/>
        </w:rPr>
        <w:t xml:space="preserve">, </w:t>
      </w:r>
      <w:r w:rsidR="00096865" w:rsidRPr="00AF04FC">
        <w:rPr>
          <w:rFonts w:ascii="Arial" w:hAnsi="Arial" w:cs="Arial"/>
          <w:i w:val="0"/>
          <w:szCs w:val="24"/>
          <w:lang w:val="hy-AM"/>
        </w:rPr>
        <w:t>ապահիմքէընդունվումտառերովգրվածգումարը</w:t>
      </w:r>
      <w:r w:rsidR="004D5671" w:rsidRPr="00AF04FC">
        <w:rPr>
          <w:rFonts w:ascii="Arial" w:hAnsi="Arial" w:cs="Arial"/>
          <w:i w:val="0"/>
          <w:szCs w:val="24"/>
          <w:lang w:val="hy-AM"/>
        </w:rPr>
        <w:t>։</w:t>
      </w:r>
      <w:r w:rsidR="00096865" w:rsidRPr="00724A9E">
        <w:rPr>
          <w:rFonts w:ascii="Arial" w:hAnsi="Arial" w:cs="Arial"/>
          <w:i w:val="0"/>
          <w:szCs w:val="24"/>
          <w:lang w:val="hy-AM"/>
        </w:rPr>
        <w:t>Եթեառաջարկվողգներըներկայացվածեներկուկամավելիարժույթներով</w:t>
      </w:r>
      <w:r w:rsidR="00096865" w:rsidRPr="00AF04FC">
        <w:rPr>
          <w:rFonts w:cs="Sylfaen"/>
          <w:i w:val="0"/>
          <w:szCs w:val="24"/>
          <w:lang w:val="af-ZA"/>
        </w:rPr>
        <w:t xml:space="preserve">, </w:t>
      </w:r>
      <w:r w:rsidR="00096865" w:rsidRPr="00724A9E">
        <w:rPr>
          <w:rFonts w:ascii="Arial" w:hAnsi="Arial" w:cs="Arial"/>
          <w:i w:val="0"/>
          <w:szCs w:val="24"/>
          <w:lang w:val="hy-AM"/>
        </w:rPr>
        <w:t>ապադրանքհամեմատվումեն</w:t>
      </w:r>
      <w:r w:rsidR="00096865" w:rsidRPr="00724A9E">
        <w:rPr>
          <w:rFonts w:ascii="Arial" w:hAnsi="Arial" w:cs="Arial"/>
          <w:i w:val="0"/>
          <w:color w:val="FF0000"/>
          <w:szCs w:val="24"/>
          <w:lang w:val="hy-AM"/>
        </w:rPr>
        <w:t>ՀայաստանիՀանրապետությանդրամով</w:t>
      </w:r>
      <w:r w:rsidR="00096865" w:rsidRPr="00BB489C">
        <w:rPr>
          <w:rFonts w:cs="Sylfaen"/>
          <w:i w:val="0"/>
          <w:color w:val="FF0000"/>
          <w:szCs w:val="24"/>
          <w:lang w:val="af-ZA"/>
        </w:rPr>
        <w:t xml:space="preserve">` </w:t>
      </w:r>
      <w:r w:rsidR="00F11794" w:rsidRPr="00BB489C">
        <w:rPr>
          <w:rFonts w:cs="Sylfaen"/>
          <w:i w:val="0"/>
          <w:color w:val="FF0000"/>
          <w:szCs w:val="24"/>
          <w:lang w:val="af-ZA"/>
        </w:rPr>
        <w:t>-</w:t>
      </w:r>
      <w:r w:rsidR="00BB489C" w:rsidRPr="00724A9E">
        <w:rPr>
          <w:rFonts w:ascii="Arial" w:hAnsi="Arial" w:cs="Arial"/>
          <w:i w:val="0"/>
          <w:color w:val="FF0000"/>
          <w:szCs w:val="24"/>
          <w:lang w:val="hy-AM"/>
        </w:rPr>
        <w:t>մասնակցիկողմիցհայտըներկայացնելուօրվանՀայաստանիՀանրապետությանԿենտրոնականբանկիկողմիցսահմանաված</w:t>
      </w:r>
      <w:r w:rsidR="00F11794" w:rsidRPr="00BB489C">
        <w:rPr>
          <w:rFonts w:cs="Sylfaen"/>
          <w:i w:val="0"/>
          <w:color w:val="FF0000"/>
          <w:szCs w:val="24"/>
          <w:lang w:val="af-ZA"/>
        </w:rPr>
        <w:t>-</w:t>
      </w:r>
      <w:r w:rsidR="00616808" w:rsidRPr="00BB489C">
        <w:rPr>
          <w:rFonts w:cs="Sylfaen"/>
          <w:i w:val="0"/>
          <w:color w:val="FF0000"/>
          <w:szCs w:val="24"/>
          <w:vertAlign w:val="superscript"/>
          <w:lang w:val="af-ZA"/>
        </w:rPr>
        <w:t>1</w:t>
      </w:r>
      <w:r w:rsidR="006265F4" w:rsidRPr="00BB489C">
        <w:rPr>
          <w:rFonts w:cs="Sylfaen"/>
          <w:i w:val="0"/>
          <w:color w:val="FF0000"/>
          <w:szCs w:val="24"/>
          <w:vertAlign w:val="superscript"/>
          <w:lang w:val="af-ZA"/>
        </w:rPr>
        <w:t>0</w:t>
      </w:r>
      <w:r w:rsidR="00F11794" w:rsidRPr="00BB489C">
        <w:rPr>
          <w:rStyle w:val="FootnoteReference"/>
          <w:rFonts w:cs="Sylfaen"/>
          <w:i w:val="0"/>
          <w:color w:val="FF0000"/>
          <w:szCs w:val="24"/>
          <w:lang w:val="af-ZA"/>
        </w:rPr>
        <w:footnoteReference w:id="3"/>
      </w:r>
      <w:r w:rsidR="00096865" w:rsidRPr="00724A9E">
        <w:rPr>
          <w:rFonts w:ascii="Arial" w:hAnsi="Arial" w:cs="Arial"/>
          <w:i w:val="0"/>
          <w:color w:val="FF0000"/>
          <w:szCs w:val="24"/>
          <w:lang w:val="hy-AM"/>
        </w:rPr>
        <w:t>փոխարժեքով</w:t>
      </w:r>
      <w:r w:rsidR="004D5671" w:rsidRPr="00724A9E">
        <w:rPr>
          <w:rFonts w:ascii="Arial" w:hAnsi="Arial" w:cs="Arial"/>
          <w:i w:val="0"/>
          <w:color w:val="FF0000"/>
          <w:szCs w:val="24"/>
          <w:lang w:val="hy-AM"/>
        </w:rPr>
        <w:t>։</w:t>
      </w:r>
    </w:p>
    <w:p w:rsidR="00096865" w:rsidRPr="00AF04FC" w:rsidRDefault="00FD2748" w:rsidP="00EF3662">
      <w:pPr>
        <w:pStyle w:val="BodyTextIndent"/>
        <w:spacing w:line="240" w:lineRule="auto"/>
        <w:ind w:firstLine="567"/>
        <w:rPr>
          <w:rFonts w:cs="Sylfaen"/>
          <w:i w:val="0"/>
          <w:szCs w:val="24"/>
          <w:lang w:val="af-ZA"/>
        </w:rPr>
      </w:pPr>
      <w:r w:rsidRPr="00AF04FC">
        <w:rPr>
          <w:rFonts w:cs="Sylfaen"/>
          <w:i w:val="0"/>
          <w:szCs w:val="24"/>
          <w:lang w:val="af-ZA"/>
        </w:rPr>
        <w:t>8</w:t>
      </w:r>
      <w:r w:rsidR="00096865" w:rsidRPr="00AF04FC">
        <w:rPr>
          <w:rFonts w:cs="Sylfaen"/>
          <w:i w:val="0"/>
          <w:szCs w:val="24"/>
          <w:lang w:val="af-ZA"/>
        </w:rPr>
        <w:t>.</w:t>
      </w:r>
      <w:r w:rsidR="004348F9" w:rsidRPr="00AF04FC">
        <w:rPr>
          <w:rFonts w:cs="Sylfaen"/>
          <w:i w:val="0"/>
          <w:szCs w:val="24"/>
          <w:lang w:val="af-ZA"/>
        </w:rPr>
        <w:t>5</w:t>
      </w:r>
      <w:r w:rsidR="00153C87" w:rsidRPr="00AF04FC">
        <w:rPr>
          <w:rFonts w:ascii="Arial" w:hAnsi="Arial" w:cs="Arial"/>
          <w:i w:val="0"/>
          <w:szCs w:val="24"/>
          <w:lang w:val="af-ZA"/>
        </w:rPr>
        <w:t>Հ</w:t>
      </w:r>
      <w:r w:rsidR="00096865" w:rsidRPr="00AF04FC">
        <w:rPr>
          <w:rFonts w:ascii="Arial" w:hAnsi="Arial" w:cs="Arial"/>
          <w:i w:val="0"/>
          <w:szCs w:val="24"/>
          <w:lang w:val="ru-RU"/>
        </w:rPr>
        <w:t>անձնաժողովի</w:t>
      </w:r>
      <w:r w:rsidR="00096865" w:rsidRPr="00AF04FC">
        <w:rPr>
          <w:rFonts w:cs="Sylfaen"/>
          <w:i w:val="0"/>
          <w:szCs w:val="24"/>
          <w:lang w:val="af-ZA"/>
        </w:rPr>
        <w:t xml:space="preserve">, </w:t>
      </w:r>
      <w:r w:rsidR="00153C87" w:rsidRPr="00AF04FC">
        <w:rPr>
          <w:rFonts w:ascii="Arial" w:hAnsi="Arial" w:cs="Arial"/>
          <w:i w:val="0"/>
          <w:szCs w:val="24"/>
          <w:lang w:val="en-US"/>
        </w:rPr>
        <w:t>պ</w:t>
      </w:r>
      <w:r w:rsidR="00153C87" w:rsidRPr="00AF04FC">
        <w:rPr>
          <w:rFonts w:ascii="Arial" w:hAnsi="Arial" w:cs="Arial"/>
          <w:i w:val="0"/>
          <w:szCs w:val="24"/>
          <w:lang w:val="ru-RU"/>
        </w:rPr>
        <w:t>ատվիրատուի</w:t>
      </w:r>
      <w:r w:rsidR="00096865" w:rsidRPr="00AF04FC">
        <w:rPr>
          <w:rFonts w:ascii="Arial" w:hAnsi="Arial" w:cs="Arial"/>
          <w:i w:val="0"/>
          <w:szCs w:val="24"/>
          <w:lang w:val="ru-RU"/>
        </w:rPr>
        <w:t>և</w:t>
      </w:r>
      <w:r w:rsidR="00153C87" w:rsidRPr="00AF04FC">
        <w:rPr>
          <w:rFonts w:ascii="Arial" w:hAnsi="Arial" w:cs="Arial"/>
          <w:i w:val="0"/>
          <w:szCs w:val="24"/>
          <w:lang w:val="en-US"/>
        </w:rPr>
        <w:t>մ</w:t>
      </w:r>
      <w:r w:rsidR="00153C87" w:rsidRPr="00AF04FC">
        <w:rPr>
          <w:rFonts w:ascii="Arial" w:hAnsi="Arial" w:cs="Arial"/>
          <w:i w:val="0"/>
          <w:szCs w:val="24"/>
          <w:lang w:val="ru-RU"/>
        </w:rPr>
        <w:t>ասնակիցների</w:t>
      </w:r>
      <w:r w:rsidR="00096865" w:rsidRPr="00AF04FC">
        <w:rPr>
          <w:rFonts w:ascii="Arial" w:hAnsi="Arial" w:cs="Arial"/>
          <w:i w:val="0"/>
          <w:szCs w:val="24"/>
          <w:lang w:val="ru-RU"/>
        </w:rPr>
        <w:t>միջևբանակցություններնարգելվումեն</w:t>
      </w:r>
      <w:r w:rsidR="00096865" w:rsidRPr="00AF04FC">
        <w:rPr>
          <w:rFonts w:cs="Sylfaen"/>
          <w:i w:val="0"/>
          <w:szCs w:val="24"/>
          <w:lang w:val="af-ZA"/>
        </w:rPr>
        <w:t xml:space="preserve">, </w:t>
      </w:r>
      <w:r w:rsidR="00096865" w:rsidRPr="00AF04FC">
        <w:rPr>
          <w:rFonts w:ascii="Arial" w:hAnsi="Arial" w:cs="Arial"/>
          <w:i w:val="0"/>
          <w:szCs w:val="24"/>
          <w:lang w:val="ru-RU"/>
        </w:rPr>
        <w:t>բացառությամբ</w:t>
      </w:r>
      <w:r w:rsidR="00096865" w:rsidRPr="00AF04FC">
        <w:rPr>
          <w:rFonts w:cs="Sylfaen"/>
          <w:i w:val="0"/>
          <w:szCs w:val="24"/>
          <w:lang w:val="af-ZA"/>
        </w:rPr>
        <w:t>`</w:t>
      </w:r>
    </w:p>
    <w:p w:rsidR="00096865" w:rsidRPr="00AF04FC" w:rsidRDefault="00096865" w:rsidP="00EF3662">
      <w:pPr>
        <w:pStyle w:val="BodyTextIndent"/>
        <w:spacing w:line="240" w:lineRule="auto"/>
        <w:rPr>
          <w:rFonts w:cs="Sylfaen"/>
          <w:i w:val="0"/>
          <w:szCs w:val="24"/>
          <w:lang w:val="af-ZA"/>
        </w:rPr>
      </w:pPr>
      <w:r w:rsidRPr="00AF04FC">
        <w:rPr>
          <w:rFonts w:cs="Sylfaen"/>
          <w:i w:val="0"/>
          <w:szCs w:val="24"/>
          <w:lang w:val="af-ZA"/>
        </w:rPr>
        <w:t xml:space="preserve">1) </w:t>
      </w:r>
      <w:r w:rsidRPr="00AF04FC">
        <w:rPr>
          <w:rFonts w:ascii="Arial" w:hAnsi="Arial" w:cs="Arial"/>
          <w:i w:val="0"/>
          <w:szCs w:val="24"/>
          <w:lang w:val="ru-RU"/>
        </w:rPr>
        <w:t>երբընթացակարգինմասնակցելէմեկ</w:t>
      </w:r>
      <w:r w:rsidR="00153C87" w:rsidRPr="00AF04FC">
        <w:rPr>
          <w:rFonts w:ascii="Arial" w:hAnsi="Arial" w:cs="Arial"/>
          <w:i w:val="0"/>
          <w:szCs w:val="24"/>
          <w:lang w:val="af-ZA"/>
        </w:rPr>
        <w:t>մ</w:t>
      </w:r>
      <w:r w:rsidR="00153C87" w:rsidRPr="00AF04FC">
        <w:rPr>
          <w:rFonts w:ascii="Arial" w:hAnsi="Arial" w:cs="Arial"/>
          <w:i w:val="0"/>
          <w:szCs w:val="24"/>
          <w:lang w:val="ru-RU"/>
        </w:rPr>
        <w:t>ասնակից</w:t>
      </w:r>
      <w:r w:rsidRPr="00AF04FC">
        <w:rPr>
          <w:rFonts w:cs="Sylfaen"/>
          <w:i w:val="0"/>
          <w:szCs w:val="24"/>
          <w:lang w:val="af-ZA"/>
        </w:rPr>
        <w:t xml:space="preserve">, </w:t>
      </w:r>
      <w:r w:rsidRPr="00AF04FC">
        <w:rPr>
          <w:rFonts w:ascii="Arial" w:hAnsi="Arial" w:cs="Arial"/>
          <w:i w:val="0"/>
          <w:szCs w:val="24"/>
          <w:lang w:val="ru-RU"/>
        </w:rPr>
        <w:t>որիներկայացրածհայտըհամապատասխանումէհրավերիպահանջներինկամհայտերիգնահատմանարդյունքումհրավերիպահանջներինհամապատասխանէգնահատվելմիայնմեկ</w:t>
      </w:r>
      <w:r w:rsidR="00153C87" w:rsidRPr="00AF04FC">
        <w:rPr>
          <w:rFonts w:ascii="Arial" w:hAnsi="Arial" w:cs="Arial"/>
          <w:i w:val="0"/>
          <w:szCs w:val="24"/>
          <w:lang w:val="af-ZA"/>
        </w:rPr>
        <w:t>մ</w:t>
      </w:r>
      <w:r w:rsidR="00153C87" w:rsidRPr="00AF04FC">
        <w:rPr>
          <w:rFonts w:ascii="Arial" w:hAnsi="Arial" w:cs="Arial"/>
          <w:i w:val="0"/>
          <w:szCs w:val="24"/>
          <w:lang w:val="ru-RU"/>
        </w:rPr>
        <w:t>ասնակցի</w:t>
      </w:r>
      <w:r w:rsidRPr="00AF04FC">
        <w:rPr>
          <w:rFonts w:ascii="Arial" w:hAnsi="Arial" w:cs="Arial"/>
          <w:i w:val="0"/>
          <w:szCs w:val="24"/>
          <w:lang w:val="ru-RU"/>
        </w:rPr>
        <w:t>հայտ</w:t>
      </w:r>
      <w:r w:rsidR="00940C2A" w:rsidRPr="00AF04FC">
        <w:rPr>
          <w:rFonts w:ascii="Arial" w:hAnsi="Arial" w:cs="Arial"/>
          <w:i w:val="0"/>
          <w:szCs w:val="24"/>
          <w:lang w:val="ru-RU"/>
        </w:rPr>
        <w:t>կամառաջարկվածնվազագույնգներիհավասարությանդեպքում</w:t>
      </w:r>
      <w:r w:rsidR="00940C2A" w:rsidRPr="00AF04FC">
        <w:rPr>
          <w:rFonts w:cs="Sylfaen"/>
          <w:i w:val="0"/>
          <w:szCs w:val="24"/>
          <w:lang w:val="af-ZA"/>
        </w:rPr>
        <w:t xml:space="preserve">, </w:t>
      </w:r>
      <w:r w:rsidR="00940C2A" w:rsidRPr="00AF04FC">
        <w:rPr>
          <w:rFonts w:ascii="Arial" w:hAnsi="Arial" w:cs="Arial"/>
          <w:i w:val="0"/>
          <w:szCs w:val="24"/>
          <w:lang w:val="ru-RU"/>
        </w:rPr>
        <w:t>կամեթեոչգնայինպայմաններըբավարարողգնահատվածհայտերներկայացրածբոլորմասնակիցներիներկայացրածգնայինառաջարկներըգերազանցումենայդգնումըկատարելուհամարնախատեսված</w:t>
      </w:r>
      <w:r w:rsidR="00153C87" w:rsidRPr="00AF04FC">
        <w:rPr>
          <w:rFonts w:cs="Sylfaen"/>
          <w:i w:val="0"/>
          <w:szCs w:val="24"/>
          <w:lang w:val="af-ZA"/>
        </w:rPr>
        <w:t xml:space="preserve">` </w:t>
      </w:r>
      <w:r w:rsidR="00153C87" w:rsidRPr="00AF04FC">
        <w:rPr>
          <w:rFonts w:ascii="Arial" w:hAnsi="Arial" w:cs="Arial"/>
          <w:i w:val="0"/>
          <w:szCs w:val="24"/>
          <w:lang w:val="en-US"/>
        </w:rPr>
        <w:t>սույնհրավերի</w:t>
      </w:r>
      <w:r w:rsidR="00153C87" w:rsidRPr="00AF04FC">
        <w:rPr>
          <w:rFonts w:cs="Sylfaen"/>
          <w:i w:val="0"/>
          <w:szCs w:val="24"/>
          <w:lang w:val="af-ZA"/>
        </w:rPr>
        <w:t xml:space="preserve"> 1-</w:t>
      </w:r>
      <w:r w:rsidR="00153C87" w:rsidRPr="00AF04FC">
        <w:rPr>
          <w:rFonts w:ascii="Arial" w:hAnsi="Arial" w:cs="Arial"/>
          <w:i w:val="0"/>
          <w:szCs w:val="24"/>
          <w:lang w:val="en-US"/>
        </w:rPr>
        <w:t>ինմասի</w:t>
      </w:r>
      <w:r w:rsidR="00A150A9" w:rsidRPr="00AF04FC">
        <w:rPr>
          <w:rFonts w:cs="Sylfaen"/>
          <w:i w:val="0"/>
          <w:szCs w:val="24"/>
          <w:lang w:val="af-ZA"/>
        </w:rPr>
        <w:t>8</w:t>
      </w:r>
      <w:r w:rsidR="00153C87" w:rsidRPr="00AF04FC">
        <w:rPr>
          <w:rFonts w:cs="Sylfaen"/>
          <w:i w:val="0"/>
          <w:szCs w:val="24"/>
          <w:lang w:val="af-ZA"/>
        </w:rPr>
        <w:t xml:space="preserve">.1 </w:t>
      </w:r>
      <w:r w:rsidR="00153C87" w:rsidRPr="00AF04FC">
        <w:rPr>
          <w:rFonts w:ascii="Arial" w:hAnsi="Arial" w:cs="Arial"/>
          <w:i w:val="0"/>
          <w:szCs w:val="24"/>
          <w:lang w:val="en-US"/>
        </w:rPr>
        <w:t>կետի</w:t>
      </w:r>
      <w:r w:rsidR="00153C87" w:rsidRPr="00AF04FC">
        <w:rPr>
          <w:rFonts w:cs="Sylfaen"/>
          <w:i w:val="0"/>
          <w:szCs w:val="24"/>
          <w:lang w:val="af-ZA"/>
        </w:rPr>
        <w:t xml:space="preserve"> 2-</w:t>
      </w:r>
      <w:r w:rsidR="00153C87" w:rsidRPr="00AF04FC">
        <w:rPr>
          <w:rFonts w:ascii="Arial" w:hAnsi="Arial" w:cs="Arial"/>
          <w:i w:val="0"/>
          <w:szCs w:val="24"/>
          <w:lang w:val="en-US"/>
        </w:rPr>
        <w:t>րդպարբերությամբնախատեսված</w:t>
      </w:r>
      <w:r w:rsidR="00940C2A" w:rsidRPr="00AF04FC">
        <w:rPr>
          <w:rFonts w:ascii="Arial" w:hAnsi="Arial" w:cs="Arial"/>
          <w:i w:val="0"/>
          <w:szCs w:val="24"/>
          <w:lang w:val="ru-RU"/>
        </w:rPr>
        <w:t>ֆինանսականմիջոցները</w:t>
      </w:r>
      <w:r w:rsidR="002D601F" w:rsidRPr="00AF04FC">
        <w:rPr>
          <w:rFonts w:ascii="Arial" w:hAnsi="Arial" w:cs="Arial"/>
          <w:i w:val="0"/>
          <w:szCs w:val="24"/>
          <w:lang w:val="ru-RU"/>
        </w:rPr>
        <w:t>կամգնումնիրականացվումէՕրենքի</w:t>
      </w:r>
      <w:r w:rsidR="002D601F" w:rsidRPr="00AF04FC">
        <w:rPr>
          <w:rFonts w:cs="Sylfaen"/>
          <w:i w:val="0"/>
          <w:szCs w:val="24"/>
          <w:lang w:val="af-ZA"/>
        </w:rPr>
        <w:t xml:space="preserve"> 15-</w:t>
      </w:r>
      <w:r w:rsidR="002D601F" w:rsidRPr="00AF04FC">
        <w:rPr>
          <w:rFonts w:ascii="Arial" w:hAnsi="Arial" w:cs="Arial"/>
          <w:i w:val="0"/>
          <w:szCs w:val="24"/>
          <w:lang w:val="ru-RU"/>
        </w:rPr>
        <w:t>րդհոդվածի</w:t>
      </w:r>
      <w:r w:rsidR="002D601F" w:rsidRPr="00AF04FC">
        <w:rPr>
          <w:rFonts w:cs="Sylfaen"/>
          <w:i w:val="0"/>
          <w:szCs w:val="24"/>
          <w:lang w:val="af-ZA"/>
        </w:rPr>
        <w:t xml:space="preserve"> 6-</w:t>
      </w:r>
      <w:r w:rsidR="002D601F" w:rsidRPr="00AF04FC">
        <w:rPr>
          <w:rFonts w:ascii="Arial" w:hAnsi="Arial" w:cs="Arial"/>
          <w:i w:val="0"/>
          <w:szCs w:val="24"/>
          <w:lang w:val="ru-RU"/>
        </w:rPr>
        <w:t>րդմասիհիմանվրա</w:t>
      </w:r>
      <w:r w:rsidR="004D5671" w:rsidRPr="00AF04FC">
        <w:rPr>
          <w:rFonts w:ascii="Arial" w:hAnsi="Arial" w:cs="Arial"/>
          <w:i w:val="0"/>
          <w:szCs w:val="24"/>
          <w:lang w:val="ru-RU"/>
        </w:rPr>
        <w:t>։</w:t>
      </w:r>
      <w:r w:rsidRPr="00AF04FC">
        <w:rPr>
          <w:rFonts w:ascii="Arial" w:hAnsi="Arial" w:cs="Arial"/>
          <w:i w:val="0"/>
          <w:szCs w:val="24"/>
          <w:lang w:val="ru-RU"/>
        </w:rPr>
        <w:t>Սույնկետիհամաձայնվարվողբանակցություններըկարողենհանգեցնելմիայնառաջարկվածգնինվազեցմանըկամվճարմանպայմաններիփոփոխությանը</w:t>
      </w:r>
      <w:r w:rsidR="00940C2A" w:rsidRPr="00AF04FC">
        <w:rPr>
          <w:rFonts w:cs="Sylfaen"/>
          <w:i w:val="0"/>
          <w:szCs w:val="24"/>
          <w:lang w:val="af-ZA"/>
        </w:rPr>
        <w:t xml:space="preserve">, </w:t>
      </w:r>
      <w:r w:rsidR="00940C2A" w:rsidRPr="00AF04FC">
        <w:rPr>
          <w:rFonts w:ascii="Arial" w:hAnsi="Arial" w:cs="Arial"/>
          <w:i w:val="0"/>
          <w:szCs w:val="24"/>
          <w:lang w:val="ru-RU"/>
        </w:rPr>
        <w:t>իսկբանակցություններըվարվումենմիաժամանակյա</w:t>
      </w:r>
      <w:r w:rsidR="00940C2A" w:rsidRPr="00AF04FC">
        <w:rPr>
          <w:rFonts w:cs="Sylfaen"/>
          <w:i w:val="0"/>
          <w:szCs w:val="24"/>
          <w:lang w:val="af-ZA"/>
        </w:rPr>
        <w:t xml:space="preserve">` </w:t>
      </w:r>
      <w:r w:rsidR="00940C2A" w:rsidRPr="00AF04FC">
        <w:rPr>
          <w:rFonts w:ascii="Arial" w:hAnsi="Arial" w:cs="Arial"/>
          <w:i w:val="0"/>
          <w:szCs w:val="24"/>
          <w:lang w:val="ru-RU"/>
        </w:rPr>
        <w:t>բոլորմասնակիցներիհետ</w:t>
      </w:r>
      <w:r w:rsidRPr="00AF04FC">
        <w:rPr>
          <w:rFonts w:cs="Sylfaen"/>
          <w:i w:val="0"/>
          <w:szCs w:val="24"/>
          <w:lang w:val="af-ZA"/>
        </w:rPr>
        <w:t>.</w:t>
      </w:r>
    </w:p>
    <w:p w:rsidR="00096865" w:rsidRPr="00AF04FC" w:rsidDel="00992C40" w:rsidRDefault="00096865" w:rsidP="00EF3662">
      <w:pPr>
        <w:pStyle w:val="BodyTextIndent2"/>
        <w:spacing w:line="240" w:lineRule="auto"/>
        <w:ind w:firstLine="567"/>
        <w:rPr>
          <w:rFonts w:ascii="Arial LatArm" w:hAnsi="Arial LatArm" w:cs="Sylfaen"/>
          <w:szCs w:val="24"/>
        </w:rPr>
      </w:pPr>
      <w:r w:rsidRPr="00AF04FC">
        <w:rPr>
          <w:rFonts w:ascii="Arial LatArm" w:hAnsi="Arial LatArm" w:cs="Sylfaen"/>
          <w:szCs w:val="24"/>
        </w:rPr>
        <w:t xml:space="preserve">2)  </w:t>
      </w:r>
      <w:r w:rsidRPr="00AF04FC">
        <w:rPr>
          <w:rFonts w:ascii="Arial" w:hAnsi="Arial" w:cs="Arial"/>
          <w:szCs w:val="24"/>
          <w:lang w:val="ru-RU"/>
        </w:rPr>
        <w:t>Օրենքովնախատեսվածայլդեպքերի</w:t>
      </w:r>
      <w:r w:rsidR="004D5671" w:rsidRPr="00AF04FC">
        <w:rPr>
          <w:rFonts w:ascii="Arial" w:hAnsi="Arial" w:cs="Arial"/>
          <w:szCs w:val="24"/>
          <w:lang w:val="ru-RU"/>
        </w:rPr>
        <w:t>։</w:t>
      </w:r>
    </w:p>
    <w:p w:rsidR="009B6D58" w:rsidRPr="00AF04FC" w:rsidRDefault="00FD2748" w:rsidP="00EF3662">
      <w:pPr>
        <w:pStyle w:val="norm"/>
        <w:spacing w:line="240" w:lineRule="auto"/>
        <w:rPr>
          <w:rFonts w:ascii="Arial LatArm" w:hAnsi="Arial LatArm" w:cs="Sylfaen"/>
          <w:sz w:val="20"/>
          <w:szCs w:val="24"/>
          <w:lang w:val="af-ZA" w:eastAsia="en-US"/>
        </w:rPr>
      </w:pPr>
      <w:r w:rsidRPr="00AF04FC">
        <w:rPr>
          <w:rFonts w:ascii="Arial LatArm" w:hAnsi="Arial LatArm"/>
          <w:sz w:val="20"/>
          <w:lang w:val="af-ZA"/>
        </w:rPr>
        <w:t>8</w:t>
      </w:r>
      <w:r w:rsidR="00633389" w:rsidRPr="00AF04FC">
        <w:rPr>
          <w:rFonts w:ascii="Arial LatArm" w:hAnsi="Arial LatArm"/>
          <w:sz w:val="20"/>
          <w:lang w:val="af-ZA"/>
        </w:rPr>
        <w:t>.</w:t>
      </w:r>
      <w:r w:rsidR="004348F9" w:rsidRPr="00AF04FC">
        <w:rPr>
          <w:rFonts w:ascii="Arial LatArm" w:hAnsi="Arial LatArm"/>
          <w:sz w:val="20"/>
          <w:lang w:val="af-ZA"/>
        </w:rPr>
        <w:t>6</w:t>
      </w:r>
      <w:r w:rsidR="00973FB1" w:rsidRPr="00AF04FC">
        <w:rPr>
          <w:rFonts w:ascii="Arial" w:hAnsi="Arial" w:cs="Arial"/>
          <w:sz w:val="20"/>
          <w:lang w:val="af-ZA"/>
        </w:rPr>
        <w:t>Հ</w:t>
      </w:r>
      <w:r w:rsidR="00973FB1" w:rsidRPr="00AF04FC">
        <w:rPr>
          <w:rFonts w:ascii="Arial" w:hAnsi="Arial" w:cs="Arial"/>
          <w:sz w:val="20"/>
          <w:szCs w:val="24"/>
          <w:lang w:val="ru-RU" w:eastAsia="en-US"/>
        </w:rPr>
        <w:t>անձնաժողովըհրավերիպահանջներինկատմամբբավարարգնահատվածհայտերներկայացրած</w:t>
      </w:r>
      <w:r w:rsidRPr="00AF04FC">
        <w:rPr>
          <w:rFonts w:ascii="Arial" w:hAnsi="Arial" w:cs="Arial"/>
          <w:sz w:val="20"/>
          <w:szCs w:val="24"/>
          <w:lang w:eastAsia="en-US"/>
        </w:rPr>
        <w:t>մ</w:t>
      </w:r>
      <w:r w:rsidR="00973FB1" w:rsidRPr="00AF04FC">
        <w:rPr>
          <w:rFonts w:ascii="Arial" w:hAnsi="Arial" w:cs="Arial"/>
          <w:sz w:val="20"/>
          <w:szCs w:val="24"/>
          <w:lang w:val="ru-RU" w:eastAsia="en-US"/>
        </w:rPr>
        <w:t>ասնակիցներիցորոշումևհայտարարումէ</w:t>
      </w:r>
      <w:r w:rsidR="00D32414" w:rsidRPr="00AF04FC">
        <w:rPr>
          <w:rFonts w:ascii="Arial" w:hAnsi="Arial" w:cs="Arial"/>
          <w:sz w:val="20"/>
          <w:szCs w:val="24"/>
          <w:lang w:val="hy-AM" w:eastAsia="en-US"/>
        </w:rPr>
        <w:t>ընտրված</w:t>
      </w:r>
      <w:r w:rsidR="00973FB1" w:rsidRPr="00AF04FC">
        <w:rPr>
          <w:rFonts w:ascii="Arial" w:hAnsi="Arial" w:cs="Arial"/>
          <w:sz w:val="20"/>
          <w:szCs w:val="24"/>
          <w:lang w:val="ru-RU" w:eastAsia="en-US"/>
        </w:rPr>
        <w:t>ևհաջորդաբարտեղերզբաղեցրածմասնակիցներին</w:t>
      </w:r>
      <w:r w:rsidR="00973FB1" w:rsidRPr="00AF04FC">
        <w:rPr>
          <w:rFonts w:ascii="Arial LatArm" w:hAnsi="Arial LatArm" w:cs="Sylfaen"/>
          <w:sz w:val="20"/>
          <w:szCs w:val="24"/>
          <w:lang w:val="af-ZA" w:eastAsia="en-US"/>
        </w:rPr>
        <w:t>:</w:t>
      </w:r>
      <w:r w:rsidR="00D32414" w:rsidRPr="00AF04FC">
        <w:rPr>
          <w:rFonts w:ascii="Arial" w:hAnsi="Arial" w:cs="Arial"/>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F04FC">
        <w:rPr>
          <w:rFonts w:ascii="Arial LatArm" w:hAnsi="Arial LatArm" w:cs="Sylfaen"/>
          <w:sz w:val="20"/>
          <w:szCs w:val="24"/>
          <w:lang w:val="af-ZA" w:eastAsia="en-US"/>
        </w:rPr>
        <w:t>:</w:t>
      </w:r>
      <w:r w:rsidR="009B6D58" w:rsidRPr="00AF04FC">
        <w:rPr>
          <w:rFonts w:ascii="Arial" w:hAnsi="Arial" w:cs="Arial"/>
          <w:sz w:val="20"/>
          <w:szCs w:val="24"/>
          <w:lang w:val="ru-RU" w:eastAsia="en-US"/>
        </w:rPr>
        <w:t>Առաջարկվածնվազագույնգներիհավասարությանդեպքումկամեթեոչգնայինպայմաններինբավարարողգնահատվածհայտերներկայացրածբոլոր</w:t>
      </w:r>
      <w:r w:rsidRPr="00AF04FC">
        <w:rPr>
          <w:rFonts w:ascii="Arial" w:hAnsi="Arial" w:cs="Arial"/>
          <w:sz w:val="20"/>
          <w:szCs w:val="24"/>
          <w:lang w:val="af-ZA" w:eastAsia="en-US"/>
        </w:rPr>
        <w:t>մ</w:t>
      </w:r>
      <w:r w:rsidR="009B6D58" w:rsidRPr="00AF04FC">
        <w:rPr>
          <w:rFonts w:ascii="Arial" w:hAnsi="Arial" w:cs="Arial"/>
          <w:sz w:val="20"/>
          <w:szCs w:val="24"/>
          <w:lang w:val="ru-RU" w:eastAsia="en-US"/>
        </w:rPr>
        <w:t>ասնակիցներիներկայացրածգնայինառաջարկներըգերազանցումեն</w:t>
      </w:r>
      <w:r w:rsidR="00973FB1" w:rsidRPr="00AF04FC">
        <w:rPr>
          <w:rFonts w:ascii="Arial" w:hAnsi="Arial" w:cs="Arial"/>
          <w:sz w:val="20"/>
          <w:szCs w:val="24"/>
          <w:lang w:val="ru-RU" w:eastAsia="en-US"/>
        </w:rPr>
        <w:t>սույնընթացակարգիշրջանակումգնվելիքապրանքներիգնմանհայտովսահմանվածգինը</w:t>
      </w:r>
      <w:r w:rsidR="00FF3E3D" w:rsidRPr="00AF04FC">
        <w:rPr>
          <w:rFonts w:ascii="Arial" w:hAnsi="Arial" w:cs="Arial"/>
          <w:sz w:val="20"/>
          <w:szCs w:val="24"/>
          <w:lang w:val="ru-RU" w:eastAsia="en-US"/>
        </w:rPr>
        <w:t>կամգնումնիրականացվումէՕրենքի</w:t>
      </w:r>
      <w:r w:rsidR="00FF3E3D" w:rsidRPr="00AF04FC">
        <w:rPr>
          <w:rFonts w:ascii="Arial LatArm" w:hAnsi="Arial LatArm" w:cs="Sylfaen"/>
          <w:sz w:val="20"/>
          <w:szCs w:val="24"/>
          <w:lang w:val="af-ZA" w:eastAsia="en-US"/>
        </w:rPr>
        <w:t xml:space="preserve"> 15-</w:t>
      </w:r>
      <w:r w:rsidR="00FF3E3D" w:rsidRPr="00AF04FC">
        <w:rPr>
          <w:rFonts w:ascii="Arial" w:hAnsi="Arial" w:cs="Arial"/>
          <w:sz w:val="20"/>
          <w:szCs w:val="24"/>
          <w:lang w:val="ru-RU" w:eastAsia="en-US"/>
        </w:rPr>
        <w:t>րդհոդվածի</w:t>
      </w:r>
      <w:r w:rsidR="00FF3E3D" w:rsidRPr="00AF04FC">
        <w:rPr>
          <w:rFonts w:ascii="Arial LatArm" w:hAnsi="Arial LatArm" w:cs="Sylfaen"/>
          <w:sz w:val="20"/>
          <w:szCs w:val="24"/>
          <w:lang w:val="af-ZA" w:eastAsia="en-US"/>
        </w:rPr>
        <w:t xml:space="preserve"> 6-</w:t>
      </w:r>
      <w:r w:rsidR="00FF3E3D" w:rsidRPr="00AF04FC">
        <w:rPr>
          <w:rFonts w:ascii="Arial" w:hAnsi="Arial" w:cs="Arial"/>
          <w:sz w:val="20"/>
          <w:szCs w:val="24"/>
          <w:lang w:val="ru-RU" w:eastAsia="en-US"/>
        </w:rPr>
        <w:t>րդմասիհիմանվրա</w:t>
      </w:r>
      <w:r w:rsidR="009B6D58" w:rsidRPr="00AF04FC">
        <w:rPr>
          <w:rFonts w:ascii="Arial" w:hAnsi="Arial" w:cs="Arial"/>
          <w:sz w:val="20"/>
          <w:szCs w:val="24"/>
          <w:lang w:val="ru-RU" w:eastAsia="en-US"/>
        </w:rPr>
        <w:t>՝</w:t>
      </w:r>
    </w:p>
    <w:p w:rsidR="009B6D58" w:rsidRPr="00AF04FC" w:rsidRDefault="009B6D58" w:rsidP="00EF3662">
      <w:pPr>
        <w:pStyle w:val="norm"/>
        <w:spacing w:line="240" w:lineRule="auto"/>
        <w:rPr>
          <w:rFonts w:ascii="Arial LatArm" w:hAnsi="Arial LatArm" w:cs="Sylfaen"/>
          <w:sz w:val="20"/>
          <w:szCs w:val="24"/>
          <w:lang w:val="af-ZA" w:eastAsia="en-US"/>
        </w:rPr>
      </w:pPr>
      <w:r w:rsidRPr="00AF04FC">
        <w:rPr>
          <w:rFonts w:ascii="Arial" w:hAnsi="Arial" w:cs="Arial"/>
          <w:sz w:val="20"/>
          <w:szCs w:val="24"/>
          <w:lang w:val="ru-RU" w:eastAsia="en-US"/>
        </w:rPr>
        <w:t>ա</w:t>
      </w:r>
      <w:r w:rsidRPr="00AF04FC">
        <w:rPr>
          <w:rFonts w:ascii="Arial LatArm" w:hAnsi="Arial LatArm" w:cs="Sylfaen"/>
          <w:sz w:val="20"/>
          <w:szCs w:val="24"/>
          <w:lang w:val="af-ZA" w:eastAsia="en-US"/>
        </w:rPr>
        <w:t xml:space="preserve">. </w:t>
      </w:r>
      <w:r w:rsidR="00E34189" w:rsidRPr="00AF04FC">
        <w:rPr>
          <w:rFonts w:ascii="Arial" w:hAnsi="Arial" w:cs="Arial"/>
          <w:sz w:val="20"/>
          <w:szCs w:val="24"/>
          <w:lang w:val="hy-AM" w:eastAsia="en-US"/>
        </w:rPr>
        <w:t>ընտրված</w:t>
      </w:r>
      <w:r w:rsidRPr="00AF04FC">
        <w:rPr>
          <w:rFonts w:ascii="Arial" w:hAnsi="Arial" w:cs="Arial"/>
          <w:sz w:val="20"/>
          <w:szCs w:val="24"/>
          <w:lang w:val="ru-RU" w:eastAsia="en-US"/>
        </w:rPr>
        <w:t>ևհաջորդաբարտեղերզբաղեցրած</w:t>
      </w:r>
      <w:r w:rsidR="00FD2748" w:rsidRPr="00AF04FC">
        <w:rPr>
          <w:rFonts w:ascii="Arial" w:hAnsi="Arial" w:cs="Arial"/>
          <w:sz w:val="20"/>
          <w:szCs w:val="24"/>
          <w:lang w:val="af-ZA" w:eastAsia="en-US"/>
        </w:rPr>
        <w:t>մ</w:t>
      </w:r>
      <w:r w:rsidRPr="00AF04FC">
        <w:rPr>
          <w:rFonts w:ascii="Arial" w:hAnsi="Arial" w:cs="Arial"/>
          <w:sz w:val="20"/>
          <w:szCs w:val="24"/>
          <w:lang w:val="ru-RU" w:eastAsia="en-US"/>
        </w:rPr>
        <w:t>ասնակիցներինորոշելունպատակովհանձնաժողովինիստումառաջարկվածգներինվազեցմաննպատակովոչգնայինպայման</w:t>
      </w:r>
      <w:r w:rsidRPr="00AF04FC">
        <w:rPr>
          <w:rFonts w:ascii="Arial LatArm" w:hAnsi="Arial LatArm" w:cs="Sylfaen"/>
          <w:sz w:val="20"/>
          <w:szCs w:val="24"/>
          <w:lang w:val="af-ZA" w:eastAsia="en-US"/>
        </w:rPr>
        <w:softHyphen/>
      </w:r>
      <w:r w:rsidRPr="00AF04FC">
        <w:rPr>
          <w:rFonts w:ascii="Arial" w:hAnsi="Arial" w:cs="Arial"/>
          <w:sz w:val="20"/>
          <w:szCs w:val="24"/>
          <w:lang w:val="ru-RU" w:eastAsia="en-US"/>
        </w:rPr>
        <w:t>ներըբավարարողգնահատվածբոլոր</w:t>
      </w:r>
      <w:r w:rsidR="00FD2748" w:rsidRPr="00AF04FC">
        <w:rPr>
          <w:rFonts w:ascii="Arial" w:hAnsi="Arial" w:cs="Arial"/>
          <w:sz w:val="20"/>
          <w:szCs w:val="24"/>
          <w:lang w:val="af-ZA" w:eastAsia="en-US"/>
        </w:rPr>
        <w:t>մ</w:t>
      </w:r>
      <w:r w:rsidRPr="00AF04FC">
        <w:rPr>
          <w:rFonts w:ascii="Arial" w:hAnsi="Arial" w:cs="Arial"/>
          <w:sz w:val="20"/>
          <w:szCs w:val="24"/>
          <w:lang w:val="ru-RU" w:eastAsia="en-US"/>
        </w:rPr>
        <w:t>ասնակիցներիհետվարվումենմիաժամանակյաբանակցություններ</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եթենիստիններկաենբոլոր</w:t>
      </w:r>
      <w:r w:rsidR="00FD2748" w:rsidRPr="00AF04FC">
        <w:rPr>
          <w:rFonts w:ascii="Arial" w:hAnsi="Arial" w:cs="Arial"/>
          <w:sz w:val="20"/>
          <w:szCs w:val="24"/>
          <w:lang w:val="af-ZA" w:eastAsia="en-US"/>
        </w:rPr>
        <w:t>մ</w:t>
      </w:r>
      <w:r w:rsidRPr="00AF04FC">
        <w:rPr>
          <w:rFonts w:ascii="Arial" w:hAnsi="Arial" w:cs="Arial"/>
          <w:sz w:val="20"/>
          <w:szCs w:val="24"/>
          <w:lang w:val="ru-RU" w:eastAsia="en-US"/>
        </w:rPr>
        <w:t>ասնակիցները</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համապատասխանլիազորությունունեցողներկայացուցիչները</w:t>
      </w:r>
      <w:r w:rsidRPr="00AF04FC">
        <w:rPr>
          <w:rFonts w:ascii="Arial LatArm" w:hAnsi="Arial LatArm" w:cs="Sylfaen"/>
          <w:sz w:val="20"/>
          <w:szCs w:val="24"/>
          <w:lang w:val="af-ZA" w:eastAsia="en-US"/>
        </w:rPr>
        <w:t>),</w:t>
      </w:r>
    </w:p>
    <w:p w:rsidR="009B6D58" w:rsidRPr="00AF04FC" w:rsidRDefault="009B6D58" w:rsidP="00EF3662">
      <w:pPr>
        <w:pStyle w:val="norm"/>
        <w:spacing w:line="240" w:lineRule="auto"/>
        <w:rPr>
          <w:rFonts w:ascii="Arial LatArm" w:hAnsi="Arial LatArm" w:cs="Sylfaen"/>
          <w:sz w:val="20"/>
          <w:szCs w:val="24"/>
          <w:lang w:val="af-ZA" w:eastAsia="en-US"/>
        </w:rPr>
      </w:pPr>
      <w:r w:rsidRPr="00AF04FC">
        <w:rPr>
          <w:rFonts w:ascii="Arial" w:hAnsi="Arial" w:cs="Arial"/>
          <w:sz w:val="20"/>
          <w:szCs w:val="24"/>
          <w:lang w:val="ru-RU" w:eastAsia="en-US"/>
        </w:rPr>
        <w:t>բ</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հակառակդեպքումհանձնաժողովինիստըկասեցվումէ</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ևմեկաշխատանքայինօրվաընթացքումհանձնաժողովիքարտուղարըբավարարգնահատված</w:t>
      </w:r>
      <w:r w:rsidR="00143E8C" w:rsidRPr="00AF04FC">
        <w:rPr>
          <w:rFonts w:ascii="Arial" w:hAnsi="Arial" w:cs="Arial"/>
          <w:sz w:val="20"/>
          <w:szCs w:val="24"/>
          <w:lang w:val="ru-RU" w:eastAsia="en-US"/>
        </w:rPr>
        <w:t>հայտերներկայացրած</w:t>
      </w:r>
      <w:r w:rsidRPr="00AF04FC">
        <w:rPr>
          <w:rFonts w:ascii="Arial" w:hAnsi="Arial" w:cs="Arial"/>
          <w:sz w:val="20"/>
          <w:szCs w:val="24"/>
          <w:lang w:val="ru-RU" w:eastAsia="en-US"/>
        </w:rPr>
        <w:t>բոլոր</w:t>
      </w:r>
      <w:r w:rsidR="00143E8C" w:rsidRPr="00AF04FC">
        <w:rPr>
          <w:rFonts w:ascii="Arial" w:hAnsi="Arial" w:cs="Arial"/>
          <w:sz w:val="20"/>
          <w:szCs w:val="24"/>
          <w:lang w:val="ru-RU" w:eastAsia="en-US"/>
        </w:rPr>
        <w:t>մասնակիցներին</w:t>
      </w:r>
      <w:r w:rsidR="00A232D9" w:rsidRPr="00AF04FC">
        <w:rPr>
          <w:rFonts w:ascii="Arial" w:hAnsi="Arial" w:cs="Arial"/>
          <w:sz w:val="20"/>
          <w:szCs w:val="24"/>
          <w:lang w:val="af-ZA" w:eastAsia="en-US"/>
        </w:rPr>
        <w:t>էլեկտրոնայինեղանակով</w:t>
      </w:r>
      <w:r w:rsidRPr="00AF04FC">
        <w:rPr>
          <w:rFonts w:ascii="Arial" w:hAnsi="Arial" w:cs="Arial"/>
          <w:sz w:val="20"/>
          <w:szCs w:val="24"/>
          <w:lang w:val="ru-RU" w:eastAsia="en-US"/>
        </w:rPr>
        <w:t>միաժամանակծանուցումէգներինվազեցմանշուրջմիաժամանակյաբանակցություններիվարմանօրվա</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ժամիևվայրիմասին</w:t>
      </w:r>
      <w:r w:rsidRPr="00AF04FC">
        <w:rPr>
          <w:rFonts w:ascii="Arial LatArm" w:hAnsi="Arial LatArm" w:cs="Sylfaen"/>
          <w:sz w:val="20"/>
          <w:szCs w:val="24"/>
          <w:lang w:val="af-ZA" w:eastAsia="en-US"/>
        </w:rPr>
        <w:t>,</w:t>
      </w:r>
    </w:p>
    <w:p w:rsidR="009B6D58" w:rsidRPr="00AF04FC" w:rsidRDefault="009B6D58" w:rsidP="00EF3662">
      <w:pPr>
        <w:pStyle w:val="norm"/>
        <w:spacing w:line="240" w:lineRule="auto"/>
        <w:rPr>
          <w:rFonts w:ascii="Arial LatArm" w:hAnsi="Arial LatArm" w:cs="Sylfaen"/>
          <w:color w:val="FF0000"/>
          <w:sz w:val="20"/>
          <w:szCs w:val="24"/>
          <w:lang w:val="af-ZA" w:eastAsia="en-US"/>
        </w:rPr>
      </w:pPr>
      <w:r w:rsidRPr="00AF04FC">
        <w:rPr>
          <w:rFonts w:ascii="Arial" w:hAnsi="Arial" w:cs="Arial"/>
          <w:sz w:val="20"/>
          <w:szCs w:val="24"/>
          <w:lang w:val="ru-RU" w:eastAsia="en-US"/>
        </w:rPr>
        <w:t>գ</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բանակցություններըվարվումենոչշուտ</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քանծանուցումնուղարկվելուօրվանհաջորդողօրվանիցերկրորդ</w:t>
      </w:r>
      <w:r w:rsidR="00973FB1" w:rsidRPr="00AF04FC">
        <w:rPr>
          <w:rFonts w:ascii="Arial" w:hAnsi="Arial" w:cs="Arial"/>
          <w:sz w:val="20"/>
          <w:szCs w:val="24"/>
          <w:lang w:val="af-ZA" w:eastAsia="en-US"/>
        </w:rPr>
        <w:t>ևոչուշ</w:t>
      </w:r>
      <w:r w:rsidR="00973FB1" w:rsidRPr="00AF04FC">
        <w:rPr>
          <w:rFonts w:ascii="Arial LatArm" w:hAnsi="Arial LatArm" w:cs="Sylfaen"/>
          <w:sz w:val="20"/>
          <w:szCs w:val="24"/>
          <w:lang w:val="af-ZA" w:eastAsia="en-US"/>
        </w:rPr>
        <w:t xml:space="preserve">, </w:t>
      </w:r>
      <w:r w:rsidR="00973FB1" w:rsidRPr="00AF04FC">
        <w:rPr>
          <w:rFonts w:ascii="Arial" w:hAnsi="Arial" w:cs="Arial"/>
          <w:sz w:val="20"/>
          <w:szCs w:val="24"/>
          <w:lang w:val="af-ZA" w:eastAsia="en-US"/>
        </w:rPr>
        <w:t>քան</w:t>
      </w:r>
      <w:r w:rsidR="008A2FF1" w:rsidRPr="00AF04FC">
        <w:rPr>
          <w:rFonts w:ascii="Arial" w:hAnsi="Arial" w:cs="Arial"/>
          <w:sz w:val="20"/>
          <w:szCs w:val="24"/>
          <w:lang w:val="hy-AM" w:eastAsia="en-US"/>
        </w:rPr>
        <w:t>հինգերորդ</w:t>
      </w:r>
      <w:r w:rsidRPr="00AF04FC">
        <w:rPr>
          <w:rFonts w:ascii="Arial" w:hAnsi="Arial" w:cs="Arial"/>
          <w:sz w:val="20"/>
          <w:szCs w:val="24"/>
          <w:lang w:val="ru-RU" w:eastAsia="en-US"/>
        </w:rPr>
        <w:t>աշխատանքայինօրը</w:t>
      </w:r>
      <w:r w:rsidRPr="00AF04FC">
        <w:rPr>
          <w:rFonts w:ascii="Arial LatArm" w:hAnsi="Arial LatArm" w:cs="Sylfaen"/>
          <w:sz w:val="20"/>
          <w:szCs w:val="24"/>
          <w:lang w:val="af-ZA" w:eastAsia="en-US"/>
        </w:rPr>
        <w:t xml:space="preserve">, </w:t>
      </w:r>
    </w:p>
    <w:p w:rsidR="009B6D58" w:rsidRPr="00AF04FC" w:rsidRDefault="009B6D58" w:rsidP="00EF3662">
      <w:pPr>
        <w:pStyle w:val="norm"/>
        <w:spacing w:line="240" w:lineRule="auto"/>
        <w:rPr>
          <w:rFonts w:ascii="Arial LatArm" w:hAnsi="Arial LatArm" w:cs="Sylfaen"/>
          <w:sz w:val="20"/>
          <w:szCs w:val="24"/>
          <w:lang w:val="af-ZA" w:eastAsia="en-US"/>
        </w:rPr>
      </w:pPr>
      <w:r w:rsidRPr="00AF04FC">
        <w:rPr>
          <w:rFonts w:ascii="Arial" w:hAnsi="Arial" w:cs="Arial"/>
          <w:sz w:val="20"/>
          <w:szCs w:val="24"/>
          <w:lang w:val="ru-RU" w:eastAsia="en-US"/>
        </w:rPr>
        <w:t>դ</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յուրաքանչյուր</w:t>
      </w:r>
      <w:r w:rsidR="007210AC" w:rsidRPr="00AF04FC">
        <w:rPr>
          <w:rFonts w:ascii="Arial" w:hAnsi="Arial" w:cs="Arial"/>
          <w:sz w:val="20"/>
          <w:szCs w:val="24"/>
          <w:lang w:eastAsia="en-US"/>
        </w:rPr>
        <w:t>մ</w:t>
      </w:r>
      <w:r w:rsidR="003B1FC0" w:rsidRPr="00AF04FC">
        <w:rPr>
          <w:rFonts w:ascii="Arial" w:hAnsi="Arial" w:cs="Arial"/>
          <w:sz w:val="20"/>
          <w:szCs w:val="24"/>
          <w:lang w:eastAsia="en-US"/>
        </w:rPr>
        <w:t>ա</w:t>
      </w:r>
      <w:r w:rsidRPr="00AF04FC">
        <w:rPr>
          <w:rFonts w:ascii="Arial" w:hAnsi="Arial" w:cs="Arial"/>
          <w:sz w:val="20"/>
          <w:szCs w:val="24"/>
          <w:lang w:val="ru-RU" w:eastAsia="en-US"/>
        </w:rPr>
        <w:t>սնակցի</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տվյալպահիններկայացրածգնայինառաջարկըհրապարակվումէմյուս</w:t>
      </w:r>
      <w:r w:rsidR="007210AC" w:rsidRPr="00AF04FC">
        <w:rPr>
          <w:rFonts w:ascii="Arial" w:hAnsi="Arial" w:cs="Arial"/>
          <w:sz w:val="20"/>
          <w:szCs w:val="24"/>
          <w:lang w:val="af-ZA" w:eastAsia="en-US"/>
        </w:rPr>
        <w:t>մ</w:t>
      </w:r>
      <w:r w:rsidRPr="00AF04FC">
        <w:rPr>
          <w:rFonts w:ascii="Arial" w:hAnsi="Arial" w:cs="Arial"/>
          <w:sz w:val="20"/>
          <w:szCs w:val="24"/>
          <w:lang w:val="ru-RU" w:eastAsia="en-US"/>
        </w:rPr>
        <w:t>ասնակիցներիհամար</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ևմինչևբանակցություններիհամարնախատեսվածվերջնաժամկետիավարտը</w:t>
      </w:r>
      <w:r w:rsidR="007210AC" w:rsidRPr="00AF04FC">
        <w:rPr>
          <w:rFonts w:ascii="Arial" w:hAnsi="Arial" w:cs="Arial"/>
          <w:sz w:val="20"/>
          <w:szCs w:val="24"/>
          <w:lang w:val="af-ZA" w:eastAsia="en-US"/>
        </w:rPr>
        <w:t>մ</w:t>
      </w:r>
      <w:r w:rsidRPr="00AF04FC">
        <w:rPr>
          <w:rFonts w:ascii="Arial" w:hAnsi="Arial" w:cs="Arial"/>
          <w:sz w:val="20"/>
          <w:szCs w:val="24"/>
          <w:lang w:val="ru-RU" w:eastAsia="en-US"/>
        </w:rPr>
        <w:t>ասնակիցըկարողէվերանայելիրգնայինառաջարկը</w:t>
      </w:r>
      <w:r w:rsidRPr="00AF04FC">
        <w:rPr>
          <w:rFonts w:ascii="Arial LatArm" w:hAnsi="Arial LatArm" w:cs="Sylfaen"/>
          <w:sz w:val="20"/>
          <w:szCs w:val="24"/>
          <w:lang w:val="af-ZA" w:eastAsia="en-US"/>
        </w:rPr>
        <w:t>,</w:t>
      </w:r>
    </w:p>
    <w:p w:rsidR="009B6D58" w:rsidRPr="00AF04FC" w:rsidRDefault="009B6D58" w:rsidP="00EF3662">
      <w:pPr>
        <w:pStyle w:val="norm"/>
        <w:spacing w:line="240" w:lineRule="auto"/>
        <w:rPr>
          <w:rFonts w:ascii="Arial LatArm" w:hAnsi="Arial LatArm" w:cs="Sylfaen"/>
          <w:sz w:val="20"/>
          <w:szCs w:val="24"/>
          <w:lang w:val="af-ZA" w:eastAsia="en-US"/>
        </w:rPr>
      </w:pPr>
      <w:r w:rsidRPr="00AF04FC">
        <w:rPr>
          <w:rFonts w:ascii="Arial" w:hAnsi="Arial" w:cs="Arial"/>
          <w:sz w:val="20"/>
          <w:szCs w:val="24"/>
          <w:lang w:val="ru-RU" w:eastAsia="en-US"/>
        </w:rPr>
        <w:lastRenderedPageBreak/>
        <w:t>ե</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բանակցություններիհամարսահմանվածվերջնաժամկետըլրանալուպահին</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ըստ</w:t>
      </w:r>
      <w:r w:rsidR="00F4506C" w:rsidRPr="00AF04FC">
        <w:rPr>
          <w:rFonts w:ascii="Arial" w:hAnsi="Arial" w:cs="Arial"/>
          <w:sz w:val="20"/>
          <w:szCs w:val="24"/>
          <w:lang w:val="hy-AM" w:eastAsia="en-US"/>
        </w:rPr>
        <w:t>դրաններկա</w:t>
      </w:r>
      <w:r w:rsidR="007210AC" w:rsidRPr="00AF04FC">
        <w:rPr>
          <w:rFonts w:ascii="Arial" w:hAnsi="Arial" w:cs="Arial"/>
          <w:sz w:val="20"/>
          <w:szCs w:val="24"/>
          <w:lang w:val="af-ZA" w:eastAsia="en-US"/>
        </w:rPr>
        <w:t>մ</w:t>
      </w:r>
      <w:r w:rsidRPr="00AF04FC">
        <w:rPr>
          <w:rFonts w:ascii="Arial" w:hAnsi="Arial" w:cs="Arial"/>
          <w:sz w:val="20"/>
          <w:szCs w:val="24"/>
          <w:lang w:val="ru-RU" w:eastAsia="en-US"/>
        </w:rPr>
        <w:t>ասնակիցներիներկայացրածգների</w:t>
      </w:r>
      <w:r w:rsidRPr="00AF04FC">
        <w:rPr>
          <w:rFonts w:ascii="Arial LatArm" w:hAnsi="Arial LatArm" w:cs="Sylfaen"/>
          <w:sz w:val="20"/>
          <w:szCs w:val="24"/>
          <w:lang w:val="af-ZA" w:eastAsia="en-US"/>
        </w:rPr>
        <w:t xml:space="preserve">, </w:t>
      </w:r>
      <w:r w:rsidR="00A11BD0" w:rsidRPr="00AF04FC">
        <w:rPr>
          <w:rFonts w:ascii="Arial" w:hAnsi="Arial" w:cs="Arial"/>
          <w:sz w:val="20"/>
          <w:szCs w:val="24"/>
          <w:lang w:val="hy-AM" w:eastAsia="en-US"/>
        </w:rPr>
        <w:t>որոնքչեն</w:t>
      </w:r>
      <w:r w:rsidRPr="00AF04FC">
        <w:rPr>
          <w:rFonts w:ascii="Arial" w:hAnsi="Arial" w:cs="Arial"/>
          <w:sz w:val="20"/>
          <w:szCs w:val="24"/>
          <w:lang w:val="ru-RU" w:eastAsia="en-US"/>
        </w:rPr>
        <w:t>գերազանցում</w:t>
      </w:r>
      <w:r w:rsidR="00AB1DD6" w:rsidRPr="00AF04FC">
        <w:rPr>
          <w:rFonts w:ascii="Arial" w:hAnsi="Arial" w:cs="Arial"/>
          <w:sz w:val="20"/>
          <w:szCs w:val="24"/>
          <w:lang w:val="hy-AM" w:eastAsia="en-US"/>
        </w:rPr>
        <w:t>գնմանհայտովսահմանվածգինը</w:t>
      </w:r>
      <w:r w:rsidRPr="00AF04FC">
        <w:rPr>
          <w:rFonts w:ascii="Arial LatArm" w:hAnsi="Arial LatArm" w:cs="Sylfaen"/>
          <w:sz w:val="20"/>
          <w:szCs w:val="24"/>
          <w:lang w:val="af-ZA" w:eastAsia="en-US"/>
        </w:rPr>
        <w:t xml:space="preserve">, </w:t>
      </w:r>
      <w:r w:rsidRPr="00AF04FC">
        <w:rPr>
          <w:rFonts w:ascii="Arial" w:hAnsi="Arial" w:cs="Arial"/>
          <w:sz w:val="20"/>
          <w:szCs w:val="24"/>
          <w:lang w:val="ru-RU" w:eastAsia="en-US"/>
        </w:rPr>
        <w:t>որոշվումևհայտարարվումեն</w:t>
      </w:r>
      <w:r w:rsidR="00AB1DD6" w:rsidRPr="00AF04FC">
        <w:rPr>
          <w:rFonts w:ascii="Arial" w:hAnsi="Arial" w:cs="Arial"/>
          <w:sz w:val="20"/>
          <w:szCs w:val="24"/>
          <w:lang w:val="hy-AM" w:eastAsia="en-US"/>
        </w:rPr>
        <w:t>ընտրված</w:t>
      </w:r>
      <w:r w:rsidRPr="00AF04FC">
        <w:rPr>
          <w:rFonts w:ascii="Arial" w:hAnsi="Arial" w:cs="Arial"/>
          <w:sz w:val="20"/>
          <w:szCs w:val="24"/>
          <w:lang w:val="ru-RU" w:eastAsia="en-US"/>
        </w:rPr>
        <w:t>ևհաջորդաբարտեղերըզբաղեցրած</w:t>
      </w:r>
      <w:r w:rsidR="007210AC" w:rsidRPr="00AF04FC">
        <w:rPr>
          <w:rFonts w:ascii="Arial" w:hAnsi="Arial" w:cs="Arial"/>
          <w:sz w:val="20"/>
          <w:szCs w:val="24"/>
          <w:lang w:val="af-ZA" w:eastAsia="en-US"/>
        </w:rPr>
        <w:t>մ</w:t>
      </w:r>
      <w:r w:rsidRPr="00AF04FC">
        <w:rPr>
          <w:rFonts w:ascii="Arial" w:hAnsi="Arial" w:cs="Arial"/>
          <w:sz w:val="20"/>
          <w:szCs w:val="24"/>
          <w:lang w:val="ru-RU" w:eastAsia="en-US"/>
        </w:rPr>
        <w:t>ասնակիցները</w:t>
      </w:r>
      <w:r w:rsidRPr="00AF04FC">
        <w:rPr>
          <w:rFonts w:ascii="Arial LatArm" w:hAnsi="Arial LatArm" w:cs="Sylfaen"/>
          <w:sz w:val="20"/>
          <w:szCs w:val="24"/>
          <w:lang w:val="af-ZA" w:eastAsia="en-US"/>
        </w:rPr>
        <w:t>,</w:t>
      </w:r>
    </w:p>
    <w:p w:rsidR="00387F66" w:rsidRPr="00AF04FC" w:rsidRDefault="009B6D58" w:rsidP="00616808">
      <w:pPr>
        <w:shd w:val="clear" w:color="auto" w:fill="FFFFFF"/>
        <w:ind w:firstLine="375"/>
        <w:jc w:val="both"/>
        <w:rPr>
          <w:rFonts w:ascii="Arial LatArm" w:hAnsi="Arial LatArm" w:cs="Sylfaen"/>
          <w:sz w:val="20"/>
          <w:lang w:val="hy-AM"/>
        </w:rPr>
      </w:pPr>
      <w:r w:rsidRPr="00AF04FC">
        <w:rPr>
          <w:rFonts w:ascii="Arial" w:hAnsi="Arial" w:cs="Arial"/>
          <w:sz w:val="20"/>
          <w:lang w:val="ru-RU"/>
        </w:rPr>
        <w:t>զ</w:t>
      </w:r>
      <w:r w:rsidRPr="00AF04FC">
        <w:rPr>
          <w:rFonts w:ascii="Arial LatArm" w:hAnsi="Arial LatArm" w:cs="Sylfaen"/>
          <w:sz w:val="20"/>
          <w:lang w:val="af-ZA"/>
        </w:rPr>
        <w:t xml:space="preserve">. </w:t>
      </w:r>
      <w:r w:rsidRPr="00AF04FC">
        <w:rPr>
          <w:rFonts w:ascii="Arial" w:hAnsi="Arial" w:cs="Arial"/>
          <w:sz w:val="20"/>
          <w:lang w:val="ru-RU"/>
        </w:rPr>
        <w:t>բանակցություններիհամարսահմանվածվերջնաժամկետըլրանալուպահին</w:t>
      </w:r>
      <w:r w:rsidRPr="00AF04FC">
        <w:rPr>
          <w:rFonts w:ascii="Arial LatArm" w:hAnsi="Arial LatArm" w:cs="Sylfaen"/>
          <w:sz w:val="20"/>
          <w:lang w:val="af-ZA"/>
        </w:rPr>
        <w:t xml:space="preserve">, </w:t>
      </w:r>
      <w:r w:rsidRPr="00AF04FC">
        <w:rPr>
          <w:rFonts w:ascii="Arial" w:hAnsi="Arial" w:cs="Arial"/>
          <w:sz w:val="20"/>
          <w:lang w:val="ru-RU"/>
        </w:rPr>
        <w:t>եթե</w:t>
      </w:r>
      <w:r w:rsidR="00387F66" w:rsidRPr="00AF04FC">
        <w:rPr>
          <w:rFonts w:ascii="Arial" w:hAnsi="Arial" w:cs="Arial"/>
          <w:sz w:val="20"/>
          <w:lang w:val="hy-AM"/>
        </w:rPr>
        <w:t>դրաններկա</w:t>
      </w:r>
      <w:r w:rsidR="007210AC" w:rsidRPr="00AF04FC">
        <w:rPr>
          <w:rFonts w:ascii="Arial" w:hAnsi="Arial" w:cs="Arial"/>
          <w:sz w:val="20"/>
          <w:lang w:val="af-ZA"/>
        </w:rPr>
        <w:t>մ</w:t>
      </w:r>
      <w:r w:rsidRPr="00AF04FC">
        <w:rPr>
          <w:rFonts w:ascii="Arial" w:hAnsi="Arial" w:cs="Arial"/>
          <w:sz w:val="20"/>
          <w:lang w:val="ru-RU"/>
        </w:rPr>
        <w:t>ասնակիցներիներկայացրածգներըգերազանցումեն</w:t>
      </w:r>
      <w:r w:rsidR="00973FB1" w:rsidRPr="00AF04FC">
        <w:rPr>
          <w:rFonts w:ascii="Arial" w:hAnsi="Arial" w:cs="Arial"/>
          <w:sz w:val="20"/>
          <w:lang w:val="ru-RU"/>
        </w:rPr>
        <w:t>գնմանհայտովսահմանվածգինը</w:t>
      </w:r>
      <w:r w:rsidR="00387F66" w:rsidRPr="00AF04FC">
        <w:rPr>
          <w:rFonts w:ascii="Arial LatArm" w:hAnsi="Arial LatArm" w:cs="Sylfaen"/>
          <w:sz w:val="20"/>
          <w:lang w:val="hy-AM"/>
        </w:rPr>
        <w:t xml:space="preserve">, </w:t>
      </w:r>
      <w:r w:rsidR="00387F66" w:rsidRPr="00AF04FC">
        <w:rPr>
          <w:rFonts w:ascii="Arial" w:hAnsi="Arial" w:cs="Arial"/>
          <w:sz w:val="20"/>
          <w:lang w:val="hy-AM"/>
        </w:rPr>
        <w:t>ապագնահատողհանձնաժողովըկարողէբանակցություններիարդյունքումցածրգնայինառաջարկներկայացրածմասնակցինհայտարարելընտրվածմասնակից՝պայմանով</w:t>
      </w:r>
      <w:r w:rsidR="00387F66" w:rsidRPr="00AF04FC">
        <w:rPr>
          <w:rFonts w:ascii="Arial LatArm" w:hAnsi="Arial LatArm" w:cs="Sylfaen"/>
          <w:sz w:val="20"/>
          <w:lang w:val="hy-AM"/>
        </w:rPr>
        <w:t xml:space="preserve">, </w:t>
      </w:r>
      <w:r w:rsidR="00387F66" w:rsidRPr="00AF04FC">
        <w:rPr>
          <w:rFonts w:ascii="Arial" w:hAnsi="Arial" w:cs="Arial"/>
          <w:sz w:val="20"/>
          <w:lang w:val="hy-AM"/>
        </w:rPr>
        <w:t>որ՝</w:t>
      </w:r>
    </w:p>
    <w:p w:rsidR="00387F66" w:rsidRPr="00AF04FC" w:rsidRDefault="00387F66" w:rsidP="00616808">
      <w:pPr>
        <w:shd w:val="clear" w:color="auto" w:fill="FFFFFF"/>
        <w:ind w:firstLine="375"/>
        <w:jc w:val="both"/>
        <w:rPr>
          <w:rFonts w:ascii="Arial LatArm" w:hAnsi="Arial LatArm" w:cs="Sylfaen"/>
          <w:sz w:val="20"/>
          <w:lang w:val="hy-AM"/>
        </w:rPr>
      </w:pPr>
      <w:r w:rsidRPr="00AF04FC">
        <w:rPr>
          <w:rFonts w:ascii="Arial LatArm" w:hAnsi="Arial LatArm" w:cs="Sylfaen"/>
          <w:sz w:val="20"/>
          <w:lang w:val="hy-AM"/>
        </w:rPr>
        <w:t xml:space="preserve">- </w:t>
      </w:r>
      <w:r w:rsidRPr="00AF04FC">
        <w:rPr>
          <w:rFonts w:ascii="Arial" w:hAnsi="Arial" w:cs="Arial"/>
          <w:sz w:val="20"/>
          <w:lang w:val="hy-AM"/>
        </w:rPr>
        <w:t>միևնույնգնմանառարկայիբնութագրերովտվյալօրացուցայինտարումարդենիսկկազմակերպվելէառնվազնմեկգնմանմրցակցայինընթացակարգ</w:t>
      </w:r>
      <w:r w:rsidRPr="00AF04FC">
        <w:rPr>
          <w:rFonts w:ascii="Arial LatArm" w:hAnsi="Arial LatArm" w:cs="Sylfaen"/>
          <w:sz w:val="20"/>
          <w:lang w:val="hy-AM"/>
        </w:rPr>
        <w:t xml:space="preserve">, </w:t>
      </w:r>
      <w:r w:rsidRPr="00AF04FC">
        <w:rPr>
          <w:rFonts w:ascii="Arial" w:hAnsi="Arial" w:cs="Arial"/>
          <w:sz w:val="20"/>
          <w:lang w:val="hy-AM"/>
        </w:rPr>
        <w:t>որըչկայացածէհայտարարվելմասնակիցներիներկայացրածգներըգնմանհայտովսահմանվածգինըգերազանցելուհիմքովպայմանավորված</w:t>
      </w:r>
      <w:r w:rsidRPr="00AF04FC">
        <w:rPr>
          <w:rFonts w:ascii="Arial LatArm" w:hAnsi="Arial LatArm" w:cs="Sylfaen"/>
          <w:sz w:val="20"/>
          <w:lang w:val="hy-AM"/>
        </w:rPr>
        <w:t>.</w:t>
      </w:r>
    </w:p>
    <w:p w:rsidR="00387F66" w:rsidRPr="00AF04FC" w:rsidRDefault="00387F66" w:rsidP="00616808">
      <w:pPr>
        <w:shd w:val="clear" w:color="auto" w:fill="FFFFFF"/>
        <w:ind w:firstLine="375"/>
        <w:jc w:val="both"/>
        <w:rPr>
          <w:rFonts w:ascii="Arial LatArm" w:hAnsi="Arial LatArm" w:cs="Sylfaen"/>
          <w:sz w:val="20"/>
          <w:lang w:val="hy-AM"/>
        </w:rPr>
      </w:pPr>
      <w:r w:rsidRPr="00AF04FC">
        <w:rPr>
          <w:rFonts w:ascii="Arial LatArm" w:hAnsi="Arial LatArm" w:cs="Sylfaen"/>
          <w:sz w:val="20"/>
          <w:lang w:val="hy-AM"/>
        </w:rPr>
        <w:t xml:space="preserve">- </w:t>
      </w:r>
      <w:r w:rsidRPr="00AF04FC">
        <w:rPr>
          <w:rFonts w:ascii="Arial" w:hAnsi="Arial" w:cs="Arial"/>
          <w:sz w:val="20"/>
          <w:lang w:val="hy-AM"/>
        </w:rPr>
        <w:t>ընտրվածմասնակցիհետկնքվողպայմանագրովնախատեսվածկողմերիիրավունքներնուպարտականություններըուժիմեջենմտնումգնմանհայտովսահմանվածգինըգերազանցողչափովլրացուցիչֆինանսականմիջոցներնախատեսվելուևդրահիմանվրակողմերիմիջևհամաձայնագիրկնքելուդեպքում</w:t>
      </w:r>
      <w:r w:rsidRPr="00AF04FC">
        <w:rPr>
          <w:rFonts w:ascii="Arial LatArm" w:hAnsi="Arial LatArm" w:cs="Sylfaen"/>
          <w:sz w:val="20"/>
          <w:lang w:val="hy-AM"/>
        </w:rPr>
        <w:t xml:space="preserve">: </w:t>
      </w:r>
      <w:r w:rsidRPr="00AF04FC">
        <w:rPr>
          <w:rFonts w:ascii="Arial" w:hAnsi="Arial" w:cs="Arial"/>
          <w:sz w:val="20"/>
          <w:lang w:val="hy-AM"/>
        </w:rPr>
        <w:t>Ընդորումհամաձայնագիրըկնքվումէլրացուցիչֆինանսականմիջոցներընախատեսվելունհաջորդողերեքաշխատանքայինօրվաընթացքում՝ապրանքիմատակարարմանժամկետներըերկարաձգելովպայմանագրիկնքմանօրվանիցմինչևհամաձայնագրիկնքմանօրըընկածժամանակահատվածով</w:t>
      </w:r>
      <w:r w:rsidRPr="00AF04FC">
        <w:rPr>
          <w:rFonts w:ascii="Arial LatArm" w:hAnsi="Arial LatArm" w:cs="Sylfaen"/>
          <w:sz w:val="20"/>
          <w:lang w:val="hy-AM"/>
        </w:rPr>
        <w:t xml:space="preserve">: </w:t>
      </w:r>
      <w:r w:rsidRPr="00AF04FC">
        <w:rPr>
          <w:rFonts w:ascii="Arial" w:hAnsi="Arial" w:cs="Arial"/>
          <w:sz w:val="20"/>
          <w:lang w:val="hy-AM"/>
        </w:rPr>
        <w:t>Սույնպարբերությանհամաձայնկնքվածպայմանագիրըլուծվումէ</w:t>
      </w:r>
      <w:r w:rsidRPr="00AF04FC">
        <w:rPr>
          <w:rFonts w:ascii="Arial LatArm" w:hAnsi="Arial LatArm" w:cs="Sylfaen"/>
          <w:sz w:val="20"/>
          <w:lang w:val="hy-AM"/>
        </w:rPr>
        <w:t xml:space="preserve">, </w:t>
      </w:r>
      <w:r w:rsidRPr="00AF04FC">
        <w:rPr>
          <w:rFonts w:ascii="Arial" w:hAnsi="Arial" w:cs="Arial"/>
          <w:sz w:val="20"/>
          <w:lang w:val="hy-AM"/>
        </w:rPr>
        <w:t>եթեկնքելունհաջորդողերեսունօրացուցայինօրվաընթացքումլրացուցիչֆինանսականմիջոցներչեննախատեսվում</w:t>
      </w:r>
      <w:r w:rsidRPr="00AF04FC">
        <w:rPr>
          <w:rFonts w:ascii="Arial LatArm" w:hAnsi="Arial LatArm" w:cs="Sylfaen"/>
          <w:sz w:val="20"/>
          <w:lang w:val="hy-AM"/>
        </w:rPr>
        <w:t>.</w:t>
      </w:r>
    </w:p>
    <w:p w:rsidR="00436F47" w:rsidRPr="00AF04FC" w:rsidRDefault="00704862" w:rsidP="00EF3662">
      <w:pPr>
        <w:ind w:firstLine="708"/>
        <w:jc w:val="both"/>
        <w:rPr>
          <w:rFonts w:ascii="Arial LatArm" w:hAnsi="Arial LatArm" w:cs="Sylfaen"/>
          <w:sz w:val="20"/>
          <w:lang w:val="hy-AM"/>
        </w:rPr>
      </w:pPr>
      <w:r w:rsidRPr="00AF04FC">
        <w:rPr>
          <w:rFonts w:ascii="Arial" w:hAnsi="Arial" w:cs="Arial"/>
          <w:sz w:val="20"/>
          <w:lang w:val="hy-AM"/>
        </w:rPr>
        <w:t>է</w:t>
      </w:r>
      <w:r w:rsidRPr="00AF04FC">
        <w:rPr>
          <w:rFonts w:ascii="Arial LatArm" w:hAnsi="Arial LatArm" w:cs="Sylfaen"/>
          <w:sz w:val="20"/>
          <w:lang w:val="hy-AM"/>
        </w:rPr>
        <w:t xml:space="preserve">. </w:t>
      </w:r>
      <w:r w:rsidRPr="00AF04FC">
        <w:rPr>
          <w:rFonts w:ascii="Arial" w:hAnsi="Arial" w:cs="Arial"/>
          <w:sz w:val="20"/>
          <w:lang w:val="hy-AM"/>
        </w:rPr>
        <w:t>բանակցություններիհամարսահմանվածվերջնաժամկետըլրանալուպահին</w:t>
      </w:r>
      <w:r w:rsidRPr="00AF04FC">
        <w:rPr>
          <w:rFonts w:ascii="Arial LatArm" w:hAnsi="Arial LatArm" w:cs="Sylfaen"/>
          <w:sz w:val="20"/>
          <w:lang w:val="hy-AM"/>
        </w:rPr>
        <w:t xml:space="preserve">, </w:t>
      </w:r>
      <w:r w:rsidRPr="00AF04FC">
        <w:rPr>
          <w:rFonts w:ascii="Arial" w:hAnsi="Arial" w:cs="Arial"/>
          <w:sz w:val="20"/>
          <w:lang w:val="hy-AM"/>
        </w:rPr>
        <w:t>եթեդրաններկամասնակիցներիներկայացրածգներըգերազանցումենգնմանհայտովսահմանվածգինը</w:t>
      </w:r>
      <w:r w:rsidRPr="00AF04FC">
        <w:rPr>
          <w:rFonts w:ascii="Arial LatArm" w:hAnsi="Arial LatArm" w:cs="Sylfaen"/>
          <w:sz w:val="20"/>
          <w:lang w:val="hy-AM"/>
        </w:rPr>
        <w:t xml:space="preserve">, </w:t>
      </w:r>
      <w:r w:rsidR="00973FB1" w:rsidRPr="00AF04FC">
        <w:rPr>
          <w:rFonts w:ascii="Arial" w:hAnsi="Arial" w:cs="Arial"/>
          <w:sz w:val="20"/>
          <w:lang w:val="hy-AM"/>
        </w:rPr>
        <w:t>կամնվազագույնգներըհավասարեն</w:t>
      </w:r>
      <w:r w:rsidR="00973FB1" w:rsidRPr="00AF04FC">
        <w:rPr>
          <w:rFonts w:ascii="Arial LatArm" w:hAnsi="Arial LatArm" w:cs="Sylfaen"/>
          <w:sz w:val="20"/>
          <w:lang w:val="af-ZA"/>
        </w:rPr>
        <w:t>,</w:t>
      </w:r>
      <w:r w:rsidR="009B6D58" w:rsidRPr="00AF04FC">
        <w:rPr>
          <w:rFonts w:ascii="Arial" w:hAnsi="Arial" w:cs="Arial"/>
          <w:sz w:val="20"/>
          <w:lang w:val="hy-AM"/>
        </w:rPr>
        <w:t>գնմանընթացակարգը</w:t>
      </w:r>
      <w:r w:rsidR="005A3DC6" w:rsidRPr="00AF04FC">
        <w:rPr>
          <w:rFonts w:ascii="Arial" w:hAnsi="Arial" w:cs="Arial"/>
          <w:sz w:val="20"/>
          <w:lang w:val="hy-AM"/>
        </w:rPr>
        <w:t>Օ</w:t>
      </w:r>
      <w:r w:rsidR="00973FB1" w:rsidRPr="00AF04FC">
        <w:rPr>
          <w:rFonts w:ascii="Arial" w:hAnsi="Arial" w:cs="Arial"/>
          <w:sz w:val="20"/>
          <w:lang w:val="hy-AM"/>
        </w:rPr>
        <w:t>րենքի</w:t>
      </w:r>
      <w:r w:rsidR="00973FB1" w:rsidRPr="00AF04FC">
        <w:rPr>
          <w:rFonts w:ascii="Arial LatArm" w:hAnsi="Arial LatArm" w:cs="Sylfaen"/>
          <w:sz w:val="20"/>
          <w:lang w:val="af-ZA"/>
        </w:rPr>
        <w:t xml:space="preserve"> 37-</w:t>
      </w:r>
      <w:r w:rsidR="00973FB1" w:rsidRPr="00AF04FC">
        <w:rPr>
          <w:rFonts w:ascii="Arial" w:hAnsi="Arial" w:cs="Arial"/>
          <w:sz w:val="20"/>
          <w:lang w:val="hy-AM"/>
        </w:rPr>
        <w:t>րդհոդվածի</w:t>
      </w:r>
      <w:r w:rsidR="00973FB1" w:rsidRPr="00AF04FC">
        <w:rPr>
          <w:rFonts w:ascii="Arial LatArm" w:hAnsi="Arial LatArm" w:cs="Sylfaen"/>
          <w:sz w:val="20"/>
          <w:lang w:val="af-ZA"/>
        </w:rPr>
        <w:t xml:space="preserve"> 1-</w:t>
      </w:r>
      <w:r w:rsidR="00973FB1" w:rsidRPr="00AF04FC">
        <w:rPr>
          <w:rFonts w:ascii="Arial" w:hAnsi="Arial" w:cs="Arial"/>
          <w:sz w:val="20"/>
          <w:lang w:val="hy-AM"/>
        </w:rPr>
        <w:t>ինմասի</w:t>
      </w:r>
      <w:r w:rsidR="00973FB1" w:rsidRPr="00AF04FC">
        <w:rPr>
          <w:rFonts w:ascii="Arial LatArm" w:hAnsi="Arial LatArm" w:cs="Sylfaen"/>
          <w:sz w:val="20"/>
          <w:lang w:val="af-ZA"/>
        </w:rPr>
        <w:t xml:space="preserve"> 1-</w:t>
      </w:r>
      <w:r w:rsidR="00973FB1" w:rsidRPr="00AF04FC">
        <w:rPr>
          <w:rFonts w:ascii="Arial" w:hAnsi="Arial" w:cs="Arial"/>
          <w:sz w:val="20"/>
          <w:lang w:val="hy-AM"/>
        </w:rPr>
        <w:t>ինկետիհիմանվրա</w:t>
      </w:r>
      <w:r w:rsidR="009B6D58" w:rsidRPr="00AF04FC">
        <w:rPr>
          <w:rFonts w:ascii="Arial" w:hAnsi="Arial" w:cs="Arial"/>
          <w:sz w:val="20"/>
          <w:lang w:val="hy-AM"/>
        </w:rPr>
        <w:t>հայտարարվումէչկայացած</w:t>
      </w:r>
      <w:r w:rsidR="003D1FE3" w:rsidRPr="00AF04FC">
        <w:rPr>
          <w:rFonts w:ascii="Arial LatArm" w:hAnsi="Arial LatArm" w:cs="Sylfaen"/>
          <w:sz w:val="20"/>
          <w:lang w:val="hy-AM"/>
        </w:rPr>
        <w:t xml:space="preserve">, </w:t>
      </w:r>
      <w:r w:rsidR="003D1FE3" w:rsidRPr="00AF04FC">
        <w:rPr>
          <w:rFonts w:ascii="Arial" w:hAnsi="Arial" w:cs="Arial"/>
          <w:sz w:val="20"/>
          <w:lang w:val="hy-AM"/>
        </w:rPr>
        <w:t>բացառությամբսույնենթակետի</w:t>
      </w:r>
      <w:r w:rsidR="003D1FE3" w:rsidRPr="00AF04FC">
        <w:rPr>
          <w:rFonts w:ascii="Arial LatArm" w:hAnsi="Arial LatArm" w:cs="Arial LatArm"/>
          <w:sz w:val="20"/>
          <w:lang w:val="hy-AM"/>
        </w:rPr>
        <w:t>«</w:t>
      </w:r>
      <w:r w:rsidR="003D1FE3" w:rsidRPr="00AF04FC">
        <w:rPr>
          <w:rFonts w:ascii="Arial" w:hAnsi="Arial" w:cs="Arial"/>
          <w:sz w:val="20"/>
          <w:lang w:val="hy-AM"/>
        </w:rPr>
        <w:t>զ</w:t>
      </w:r>
      <w:r w:rsidR="003D1FE3" w:rsidRPr="00AF04FC">
        <w:rPr>
          <w:rFonts w:ascii="Arial LatArm" w:hAnsi="Arial LatArm" w:cs="Arial LatArm"/>
          <w:sz w:val="20"/>
          <w:lang w:val="hy-AM"/>
        </w:rPr>
        <w:t>»</w:t>
      </w:r>
      <w:r w:rsidR="003D1FE3" w:rsidRPr="00AF04FC">
        <w:rPr>
          <w:rFonts w:ascii="Arial" w:hAnsi="Arial" w:cs="Arial"/>
          <w:sz w:val="20"/>
          <w:lang w:val="hy-AM"/>
        </w:rPr>
        <w:t>պարբերությամբնախատեսվածդեպքի</w:t>
      </w:r>
      <w:r w:rsidR="003D1FE3" w:rsidRPr="00AF04FC">
        <w:rPr>
          <w:rFonts w:ascii="Arial LatArm" w:hAnsi="Arial LatArm" w:cs="Sylfaen"/>
          <w:sz w:val="20"/>
          <w:lang w:val="hy-AM"/>
        </w:rPr>
        <w:t>:</w:t>
      </w:r>
    </w:p>
    <w:p w:rsidR="00B514E8" w:rsidRPr="00AF04FC" w:rsidRDefault="00FD2748" w:rsidP="00EF3662">
      <w:pPr>
        <w:ind w:firstLine="708"/>
        <w:jc w:val="both"/>
        <w:rPr>
          <w:rFonts w:ascii="Arial LatArm" w:hAnsi="Arial LatArm"/>
          <w:sz w:val="20"/>
          <w:szCs w:val="20"/>
          <w:lang w:val="hy-AM"/>
        </w:rPr>
      </w:pPr>
      <w:r w:rsidRPr="00AF04FC">
        <w:rPr>
          <w:rFonts w:ascii="Arial LatArm" w:hAnsi="Arial LatArm"/>
          <w:sz w:val="20"/>
          <w:szCs w:val="20"/>
          <w:lang w:val="af-ZA"/>
        </w:rPr>
        <w:t>8</w:t>
      </w:r>
      <w:r w:rsidR="00C82BD2" w:rsidRPr="00AF04FC">
        <w:rPr>
          <w:rFonts w:ascii="Arial LatArm" w:hAnsi="Arial LatArm"/>
          <w:sz w:val="20"/>
          <w:szCs w:val="20"/>
          <w:lang w:val="af-ZA"/>
        </w:rPr>
        <w:t>.</w:t>
      </w:r>
      <w:r w:rsidR="004348F9" w:rsidRPr="00AF04FC">
        <w:rPr>
          <w:rFonts w:ascii="Arial LatArm" w:hAnsi="Arial LatArm"/>
          <w:sz w:val="20"/>
          <w:szCs w:val="20"/>
          <w:lang w:val="af-ZA"/>
        </w:rPr>
        <w:t>7</w:t>
      </w:r>
      <w:r w:rsidR="00753C9B" w:rsidRPr="00AF04FC">
        <w:rPr>
          <w:rFonts w:ascii="Arial" w:hAnsi="Arial" w:cs="Arial"/>
          <w:sz w:val="20"/>
          <w:szCs w:val="20"/>
          <w:lang w:val="af-ZA"/>
        </w:rPr>
        <w:t>Պ</w:t>
      </w:r>
      <w:r w:rsidR="00B514E8" w:rsidRPr="00AF04FC">
        <w:rPr>
          <w:rFonts w:ascii="Arial" w:hAnsi="Arial" w:cs="Arial"/>
          <w:sz w:val="20"/>
          <w:szCs w:val="20"/>
          <w:lang w:val="af-ZA"/>
        </w:rPr>
        <w:t>ահանջիդեպքում</w:t>
      </w:r>
      <w:r w:rsidR="00AD522C" w:rsidRPr="00AF04FC">
        <w:rPr>
          <w:rFonts w:ascii="Arial" w:hAnsi="Arial" w:cs="Arial"/>
          <w:sz w:val="20"/>
          <w:szCs w:val="20"/>
          <w:lang w:val="af-ZA"/>
        </w:rPr>
        <w:t>որևէ</w:t>
      </w:r>
      <w:r w:rsidR="007210AC" w:rsidRPr="00AF04FC">
        <w:rPr>
          <w:rFonts w:ascii="Arial" w:hAnsi="Arial" w:cs="Arial"/>
          <w:sz w:val="20"/>
          <w:szCs w:val="20"/>
          <w:lang w:val="af-ZA"/>
        </w:rPr>
        <w:t>մ</w:t>
      </w:r>
      <w:r w:rsidR="00B514E8" w:rsidRPr="00AF04FC">
        <w:rPr>
          <w:rFonts w:ascii="Arial" w:hAnsi="Arial" w:cs="Arial"/>
          <w:sz w:val="20"/>
          <w:szCs w:val="20"/>
          <w:lang w:val="af-ZA"/>
        </w:rPr>
        <w:t>ասնակցիհայտիպատճեններըհանձնաժողովիքարտուղարնանհապաղտրամադրումէնմանպահանջներկայացրած</w:t>
      </w:r>
      <w:r w:rsidR="00A66431" w:rsidRPr="00AF04FC">
        <w:rPr>
          <w:rFonts w:ascii="Arial" w:hAnsi="Arial" w:cs="Arial"/>
          <w:sz w:val="20"/>
          <w:szCs w:val="20"/>
          <w:lang w:val="af-ZA"/>
        </w:rPr>
        <w:t>այլ</w:t>
      </w:r>
      <w:r w:rsidR="007B36E4" w:rsidRPr="00AF04FC">
        <w:rPr>
          <w:rFonts w:ascii="Arial" w:hAnsi="Arial" w:cs="Arial"/>
          <w:sz w:val="20"/>
          <w:szCs w:val="20"/>
          <w:lang w:val="af-ZA"/>
        </w:rPr>
        <w:t>մ</w:t>
      </w:r>
      <w:r w:rsidR="00B514E8" w:rsidRPr="00AF04FC">
        <w:rPr>
          <w:rFonts w:ascii="Arial" w:hAnsi="Arial" w:cs="Arial"/>
          <w:sz w:val="20"/>
          <w:szCs w:val="20"/>
          <w:lang w:val="af-ZA"/>
        </w:rPr>
        <w:t>ասնակցին</w:t>
      </w:r>
      <w:r w:rsidR="00B514E8" w:rsidRPr="00AF04FC">
        <w:rPr>
          <w:rFonts w:ascii="Arial LatArm" w:hAnsi="Arial LatArm"/>
          <w:sz w:val="20"/>
          <w:szCs w:val="20"/>
          <w:lang w:val="af-ZA"/>
        </w:rPr>
        <w:t>:</w:t>
      </w:r>
      <w:r w:rsidR="007B6811" w:rsidRPr="00AF04FC">
        <w:rPr>
          <w:rFonts w:ascii="Arial" w:hAnsi="Arial" w:cs="Arial"/>
          <w:sz w:val="20"/>
          <w:szCs w:val="20"/>
          <w:lang w:val="af-ZA"/>
        </w:rPr>
        <w:t>Պահանջիկատարմանանհնարինությանդեպքումպահանջներկայացրածանձինանհապաղտրամադրվումէ</w:t>
      </w:r>
      <w:r w:rsidR="00410B68" w:rsidRPr="00AF04FC">
        <w:rPr>
          <w:rFonts w:ascii="Arial" w:hAnsi="Arial" w:cs="Arial"/>
          <w:sz w:val="20"/>
          <w:szCs w:val="20"/>
          <w:lang w:val="hy-AM"/>
        </w:rPr>
        <w:t>հայտումներառված</w:t>
      </w:r>
      <w:r w:rsidR="007B6811" w:rsidRPr="00AF04FC">
        <w:rPr>
          <w:rFonts w:ascii="Arial" w:hAnsi="Arial" w:cs="Arial"/>
          <w:sz w:val="20"/>
          <w:szCs w:val="20"/>
          <w:lang w:val="af-ZA"/>
        </w:rPr>
        <w:t>փաստաթղթերը</w:t>
      </w:r>
      <w:r w:rsidR="007B6811" w:rsidRPr="00AF04FC">
        <w:rPr>
          <w:rFonts w:ascii="Arial LatArm" w:hAnsi="Arial LatArm"/>
          <w:sz w:val="20"/>
          <w:szCs w:val="20"/>
          <w:lang w:val="af-ZA"/>
        </w:rPr>
        <w:t xml:space="preserve">, </w:t>
      </w:r>
      <w:r w:rsidR="007B6811" w:rsidRPr="00AF04FC">
        <w:rPr>
          <w:rFonts w:ascii="Arial" w:hAnsi="Arial" w:cs="Arial"/>
          <w:sz w:val="20"/>
          <w:szCs w:val="20"/>
          <w:lang w:val="af-ZA"/>
        </w:rPr>
        <w:t>որոնցվերջինսծանոթանումէտեղում</w:t>
      </w:r>
      <w:r w:rsidR="007B6811" w:rsidRPr="00AF04FC">
        <w:rPr>
          <w:rFonts w:ascii="Arial LatArm" w:hAnsi="Arial LatArm"/>
          <w:sz w:val="20"/>
          <w:szCs w:val="20"/>
          <w:lang w:val="af-ZA"/>
        </w:rPr>
        <w:t xml:space="preserve">, </w:t>
      </w:r>
      <w:r w:rsidR="007B6811" w:rsidRPr="00AF04FC">
        <w:rPr>
          <w:rFonts w:ascii="Arial" w:hAnsi="Arial" w:cs="Arial"/>
          <w:sz w:val="20"/>
          <w:szCs w:val="20"/>
          <w:lang w:val="af-ZA"/>
        </w:rPr>
        <w:t>իրավունքունիլուսանկարելդրանքևվերադարձնումէ</w:t>
      </w:r>
      <w:r w:rsidR="00CA4AB2" w:rsidRPr="00AF04FC">
        <w:rPr>
          <w:rFonts w:ascii="Arial" w:hAnsi="Arial" w:cs="Arial"/>
          <w:sz w:val="20"/>
          <w:szCs w:val="20"/>
          <w:lang w:val="af-ZA"/>
        </w:rPr>
        <w:t>հանձնաժողովի</w:t>
      </w:r>
      <w:r w:rsidR="007B6811" w:rsidRPr="00AF04FC">
        <w:rPr>
          <w:rFonts w:ascii="Arial" w:hAnsi="Arial" w:cs="Arial"/>
          <w:sz w:val="20"/>
          <w:szCs w:val="20"/>
          <w:lang w:val="af-ZA"/>
        </w:rPr>
        <w:t>քարտուղարիննիստիընթացքում՝առանցխոչընդոտելուհանձնաժողովիբնականոնգործունեությանը</w:t>
      </w:r>
      <w:r w:rsidR="007B6811" w:rsidRPr="00AF04FC">
        <w:rPr>
          <w:rFonts w:ascii="Arial LatArm" w:hAnsi="Arial LatArm"/>
          <w:sz w:val="20"/>
          <w:szCs w:val="20"/>
          <w:lang w:val="hy-AM"/>
        </w:rPr>
        <w:t>:</w:t>
      </w:r>
    </w:p>
    <w:p w:rsidR="00116E47" w:rsidRPr="00AF04FC" w:rsidRDefault="00A150A9" w:rsidP="00EF3662">
      <w:pPr>
        <w:pStyle w:val="norm"/>
        <w:spacing w:line="240" w:lineRule="auto"/>
        <w:rPr>
          <w:rFonts w:ascii="Arial LatArm" w:hAnsi="Arial LatArm" w:cs="Sylfaen"/>
          <w:sz w:val="20"/>
          <w:szCs w:val="24"/>
          <w:lang w:val="af-ZA" w:eastAsia="en-US"/>
        </w:rPr>
      </w:pPr>
      <w:r w:rsidRPr="00AF04FC">
        <w:rPr>
          <w:rFonts w:ascii="Arial LatArm" w:hAnsi="Arial LatArm"/>
          <w:sz w:val="20"/>
          <w:lang w:val="af-ZA"/>
        </w:rPr>
        <w:t>8</w:t>
      </w:r>
      <w:r w:rsidR="002B121D" w:rsidRPr="00AF04FC">
        <w:rPr>
          <w:rFonts w:ascii="Arial LatArm" w:hAnsi="Arial LatArm"/>
          <w:sz w:val="20"/>
          <w:lang w:val="af-ZA"/>
        </w:rPr>
        <w:t>.</w:t>
      </w:r>
      <w:r w:rsidR="004348F9" w:rsidRPr="00AF04FC">
        <w:rPr>
          <w:rFonts w:ascii="Arial LatArm" w:hAnsi="Arial LatArm"/>
          <w:sz w:val="20"/>
          <w:lang w:val="af-ZA"/>
        </w:rPr>
        <w:t>8</w:t>
      </w:r>
      <w:r w:rsidR="002B121D" w:rsidRPr="00AF04FC">
        <w:rPr>
          <w:rFonts w:ascii="Arial" w:hAnsi="Arial" w:cs="Arial"/>
          <w:sz w:val="20"/>
          <w:lang w:val="af-ZA"/>
        </w:rPr>
        <w:t>Եթեհայտերիբացման</w:t>
      </w:r>
      <w:r w:rsidR="00DE1C00" w:rsidRPr="00AF04FC">
        <w:rPr>
          <w:rFonts w:ascii="Arial" w:hAnsi="Arial" w:cs="Arial"/>
          <w:sz w:val="20"/>
          <w:lang w:val="hy-AM"/>
        </w:rPr>
        <w:t>ևգնահատման</w:t>
      </w:r>
      <w:r w:rsidR="002B121D" w:rsidRPr="00AF04FC">
        <w:rPr>
          <w:rFonts w:ascii="Arial" w:hAnsi="Arial" w:cs="Arial"/>
          <w:sz w:val="20"/>
          <w:lang w:val="af-ZA"/>
        </w:rPr>
        <w:t>նիստիընթացքում</w:t>
      </w:r>
      <w:r w:rsidR="002B121D" w:rsidRPr="00AF04FC">
        <w:rPr>
          <w:rFonts w:ascii="Arial" w:hAnsi="Arial" w:cs="Arial"/>
          <w:sz w:val="20"/>
          <w:szCs w:val="24"/>
          <w:lang w:val="hy-AM" w:eastAsia="en-US"/>
        </w:rPr>
        <w:t>իրականացվածգնահատմանարդյուն</w:t>
      </w:r>
      <w:r w:rsidR="002B121D" w:rsidRPr="00AF04FC">
        <w:rPr>
          <w:rFonts w:ascii="Arial LatArm" w:hAnsi="Arial LatArm" w:cs="Sylfaen"/>
          <w:sz w:val="20"/>
          <w:szCs w:val="24"/>
          <w:lang w:val="af-ZA" w:eastAsia="en-US"/>
        </w:rPr>
        <w:softHyphen/>
      </w:r>
      <w:r w:rsidR="002B121D" w:rsidRPr="00AF04FC">
        <w:rPr>
          <w:rFonts w:ascii="Arial" w:hAnsi="Arial" w:cs="Arial"/>
          <w:sz w:val="20"/>
          <w:szCs w:val="24"/>
          <w:lang w:val="hy-AM" w:eastAsia="en-US"/>
        </w:rPr>
        <w:t>քում</w:t>
      </w:r>
      <w:r w:rsidR="007210AC" w:rsidRPr="00AF04FC">
        <w:rPr>
          <w:rFonts w:ascii="Arial" w:hAnsi="Arial" w:cs="Arial"/>
          <w:sz w:val="20"/>
          <w:szCs w:val="24"/>
          <w:lang w:val="af-ZA" w:eastAsia="en-US"/>
        </w:rPr>
        <w:t>մ</w:t>
      </w:r>
      <w:r w:rsidR="00A24827" w:rsidRPr="00AF04FC">
        <w:rPr>
          <w:rFonts w:ascii="Arial" w:hAnsi="Arial" w:cs="Arial"/>
          <w:sz w:val="20"/>
          <w:szCs w:val="24"/>
          <w:lang w:val="af-ZA" w:eastAsia="en-US"/>
        </w:rPr>
        <w:t>ասնակցի</w:t>
      </w:r>
      <w:r w:rsidR="002B121D" w:rsidRPr="00AF04FC">
        <w:rPr>
          <w:rFonts w:ascii="Arial" w:hAnsi="Arial" w:cs="Arial"/>
          <w:sz w:val="20"/>
          <w:szCs w:val="24"/>
          <w:lang w:val="hy-AM" w:eastAsia="en-US"/>
        </w:rPr>
        <w:t>հայտումարձանագրվումենանհամապատասխանություններ՝հրավերիպահանջներինկատմամբ</w:t>
      </w:r>
      <w:r w:rsidR="004348F9" w:rsidRPr="00AF04FC">
        <w:rPr>
          <w:rFonts w:ascii="Arial LatArm" w:hAnsi="Arial LatArm" w:cs="Sylfaen"/>
          <w:sz w:val="20"/>
          <w:szCs w:val="24"/>
          <w:lang w:val="hy-AM" w:eastAsia="en-US"/>
        </w:rPr>
        <w:t>,</w:t>
      </w:r>
      <w:r w:rsidR="002B121D" w:rsidRPr="00AF04FC">
        <w:rPr>
          <w:rFonts w:ascii="Arial" w:hAnsi="Arial" w:cs="Arial"/>
          <w:sz w:val="20"/>
          <w:szCs w:val="24"/>
          <w:lang w:val="hy-AM" w:eastAsia="en-US"/>
        </w:rPr>
        <w:t>ապահանձնաժողովըմեկաշխատանքայինօրովկասեցնումէնիստը</w:t>
      </w:r>
      <w:r w:rsidR="002B121D" w:rsidRPr="00AF04FC">
        <w:rPr>
          <w:rFonts w:ascii="Arial LatArm" w:hAnsi="Arial LatArm" w:cs="Sylfaen"/>
          <w:sz w:val="20"/>
          <w:szCs w:val="24"/>
          <w:lang w:val="af-ZA" w:eastAsia="en-US"/>
        </w:rPr>
        <w:t xml:space="preserve">, </w:t>
      </w:r>
      <w:r w:rsidR="002B121D" w:rsidRPr="00AF04FC">
        <w:rPr>
          <w:rFonts w:ascii="Arial" w:hAnsi="Arial" w:cs="Arial"/>
          <w:sz w:val="20"/>
          <w:szCs w:val="24"/>
          <w:lang w:val="hy-AM" w:eastAsia="en-US"/>
        </w:rPr>
        <w:t>իսկհանձնաժողովիքարտուղարընույնօրըդրամասին</w:t>
      </w:r>
      <w:r w:rsidR="004348F9" w:rsidRPr="00AF04FC">
        <w:rPr>
          <w:rFonts w:ascii="Arial" w:hAnsi="Arial" w:cs="Arial"/>
          <w:sz w:val="20"/>
          <w:szCs w:val="24"/>
          <w:lang w:val="af-ZA" w:eastAsia="en-US"/>
        </w:rPr>
        <w:t>էլեկտրոնայինեղանակով</w:t>
      </w:r>
      <w:r w:rsidR="002B121D" w:rsidRPr="00AF04FC">
        <w:rPr>
          <w:rFonts w:ascii="Arial" w:hAnsi="Arial" w:cs="Arial"/>
          <w:sz w:val="20"/>
          <w:szCs w:val="24"/>
          <w:lang w:val="hy-AM" w:eastAsia="en-US"/>
        </w:rPr>
        <w:t>տեղեկացնումէ</w:t>
      </w:r>
      <w:r w:rsidR="007210AC" w:rsidRPr="00AF04FC">
        <w:rPr>
          <w:rFonts w:ascii="Arial" w:hAnsi="Arial" w:cs="Arial"/>
          <w:sz w:val="20"/>
          <w:szCs w:val="24"/>
          <w:lang w:val="af-ZA" w:eastAsia="en-US"/>
        </w:rPr>
        <w:t>մ</w:t>
      </w:r>
      <w:r w:rsidR="002B121D" w:rsidRPr="00AF04FC">
        <w:rPr>
          <w:rFonts w:ascii="Arial" w:hAnsi="Arial" w:cs="Arial"/>
          <w:sz w:val="20"/>
          <w:szCs w:val="24"/>
          <w:lang w:val="hy-AM" w:eastAsia="en-US"/>
        </w:rPr>
        <w:t>ասնակցին՝առաջարկելովմինչևկասեցմանժամկետիավարտըշտկելանհամապատասխանությունը</w:t>
      </w:r>
      <w:r w:rsidR="002B121D" w:rsidRPr="00AF04FC">
        <w:rPr>
          <w:rFonts w:ascii="Arial LatArm" w:hAnsi="Arial LatArm" w:cs="Sylfaen"/>
          <w:sz w:val="20"/>
          <w:szCs w:val="24"/>
          <w:lang w:val="af-ZA" w:eastAsia="en-US"/>
        </w:rPr>
        <w:t>:</w:t>
      </w:r>
    </w:p>
    <w:p w:rsidR="002B121D" w:rsidRPr="00AF04FC" w:rsidRDefault="002E0966" w:rsidP="00EF3662">
      <w:pPr>
        <w:pStyle w:val="norm"/>
        <w:spacing w:line="240" w:lineRule="auto"/>
        <w:rPr>
          <w:rFonts w:ascii="Arial LatArm" w:hAnsi="Arial LatArm" w:cs="Sylfaen"/>
          <w:sz w:val="20"/>
          <w:szCs w:val="24"/>
          <w:lang w:val="hy-AM" w:eastAsia="en-US"/>
        </w:rPr>
      </w:pPr>
      <w:r w:rsidRPr="00AF04FC">
        <w:rPr>
          <w:rFonts w:ascii="Arial" w:hAnsi="Arial" w:cs="Arial"/>
          <w:sz w:val="20"/>
          <w:szCs w:val="24"/>
          <w:lang w:val="af-ZA" w:eastAsia="en-US"/>
        </w:rPr>
        <w:t>ԳնահատողհանձնաժողովըկարողէպատճառաբանվածորոշմանդեպքումԿարգի</w:t>
      </w:r>
      <w:r w:rsidRPr="00AF04FC">
        <w:rPr>
          <w:rFonts w:ascii="Arial LatArm" w:hAnsi="Arial LatArm" w:cs="Sylfaen"/>
          <w:sz w:val="20"/>
          <w:szCs w:val="24"/>
          <w:lang w:val="af-ZA" w:eastAsia="en-US"/>
        </w:rPr>
        <w:t xml:space="preserve"> 67-</w:t>
      </w:r>
      <w:r w:rsidRPr="00AF04FC">
        <w:rPr>
          <w:rFonts w:ascii="Arial" w:hAnsi="Arial" w:cs="Arial"/>
          <w:sz w:val="20"/>
          <w:szCs w:val="24"/>
          <w:lang w:val="af-ZA" w:eastAsia="en-US"/>
        </w:rPr>
        <w:t>րդկետիհիմանվրաՀՀպետականեկամուտներիկոմիտեիմիջոցովստուգելմասնակցի</w:t>
      </w:r>
      <w:r w:rsidRPr="00AF04FC">
        <w:rPr>
          <w:rFonts w:ascii="Arial LatArm" w:hAnsi="Arial LatArm" w:cs="Sylfaen"/>
          <w:sz w:val="20"/>
          <w:szCs w:val="24"/>
          <w:lang w:val="af-ZA" w:eastAsia="en-US"/>
        </w:rPr>
        <w:t xml:space="preserve"> (</w:t>
      </w:r>
      <w:r w:rsidRPr="00AF04FC">
        <w:rPr>
          <w:rFonts w:ascii="Arial" w:hAnsi="Arial" w:cs="Arial"/>
          <w:sz w:val="20"/>
          <w:szCs w:val="24"/>
          <w:lang w:val="af-ZA" w:eastAsia="en-US"/>
        </w:rPr>
        <w:t>մասնակիցների</w:t>
      </w:r>
      <w:r w:rsidRPr="00AF04FC">
        <w:rPr>
          <w:rFonts w:ascii="Arial LatArm" w:hAnsi="Arial LatArm" w:cs="Sylfaen"/>
          <w:sz w:val="20"/>
          <w:szCs w:val="24"/>
          <w:lang w:val="af-ZA" w:eastAsia="en-US"/>
        </w:rPr>
        <w:t>)</w:t>
      </w:r>
      <w:r w:rsidR="00EF124E" w:rsidRPr="00AF04FC">
        <w:rPr>
          <w:rFonts w:ascii="Arial" w:hAnsi="Arial" w:cs="Arial"/>
          <w:sz w:val="20"/>
          <w:szCs w:val="24"/>
          <w:lang w:val="af-ZA" w:eastAsia="en-US"/>
        </w:rPr>
        <w:t>՝</w:t>
      </w:r>
      <w:r w:rsidRPr="00AF04FC">
        <w:rPr>
          <w:rFonts w:ascii="Arial" w:hAnsi="Arial" w:cs="Arial"/>
          <w:sz w:val="20"/>
          <w:szCs w:val="24"/>
          <w:lang w:val="af-ZA" w:eastAsia="en-US"/>
        </w:rPr>
        <w:t>Օրենքի</w:t>
      </w:r>
      <w:r w:rsidRPr="00AF04FC">
        <w:rPr>
          <w:rFonts w:ascii="Arial LatArm" w:hAnsi="Arial LatArm" w:cs="Sylfaen"/>
          <w:sz w:val="20"/>
          <w:szCs w:val="24"/>
          <w:lang w:val="af-ZA" w:eastAsia="en-US"/>
        </w:rPr>
        <w:t xml:space="preserve"> 6-</w:t>
      </w:r>
      <w:r w:rsidRPr="00AF04FC">
        <w:rPr>
          <w:rFonts w:ascii="Arial" w:hAnsi="Arial" w:cs="Arial"/>
          <w:sz w:val="20"/>
          <w:szCs w:val="24"/>
          <w:lang w:val="af-ZA" w:eastAsia="en-US"/>
        </w:rPr>
        <w:t>րդհոդվածի</w:t>
      </w:r>
      <w:r w:rsidRPr="00AF04FC">
        <w:rPr>
          <w:rFonts w:ascii="Arial LatArm" w:hAnsi="Arial LatArm" w:cs="Sylfaen"/>
          <w:sz w:val="20"/>
          <w:szCs w:val="24"/>
          <w:lang w:val="af-ZA" w:eastAsia="en-US"/>
        </w:rPr>
        <w:t xml:space="preserve"> 1-</w:t>
      </w:r>
      <w:r w:rsidRPr="00AF04FC">
        <w:rPr>
          <w:rFonts w:ascii="Arial" w:hAnsi="Arial" w:cs="Arial"/>
          <w:sz w:val="20"/>
          <w:szCs w:val="24"/>
          <w:lang w:val="af-ZA" w:eastAsia="en-US"/>
        </w:rPr>
        <w:t>ինմասի</w:t>
      </w:r>
      <w:r w:rsidRPr="00AF04FC">
        <w:rPr>
          <w:rFonts w:ascii="Arial LatArm" w:hAnsi="Arial LatArm" w:cs="Sylfaen"/>
          <w:sz w:val="20"/>
          <w:szCs w:val="24"/>
          <w:lang w:val="af-ZA" w:eastAsia="en-US"/>
        </w:rPr>
        <w:t xml:space="preserve"> 2-</w:t>
      </w:r>
      <w:r w:rsidRPr="00AF04FC">
        <w:rPr>
          <w:rFonts w:ascii="Arial" w:hAnsi="Arial" w:cs="Arial"/>
          <w:sz w:val="20"/>
          <w:szCs w:val="24"/>
          <w:lang w:val="af-ZA" w:eastAsia="en-US"/>
        </w:rPr>
        <w:t>րդկետինբավարարելումասինհայտովներկայացվածհավաստմանիսկությունը</w:t>
      </w:r>
      <w:r w:rsidRPr="00AF04FC">
        <w:rPr>
          <w:rFonts w:ascii="Arial LatArm" w:hAnsi="Arial LatArm" w:cs="Sylfaen"/>
          <w:sz w:val="20"/>
          <w:szCs w:val="24"/>
          <w:lang w:val="af-ZA" w:eastAsia="en-US"/>
        </w:rPr>
        <w:t>:</w:t>
      </w:r>
      <w:r w:rsidR="00563192" w:rsidRPr="00AF04FC">
        <w:rPr>
          <w:rFonts w:ascii="Arial" w:hAnsi="Arial" w:cs="Arial"/>
          <w:sz w:val="20"/>
          <w:szCs w:val="24"/>
          <w:lang w:val="af-ZA" w:eastAsia="en-US"/>
        </w:rPr>
        <w:t>Սույնպարբերությանկիրառմանդեպքումկոմիտեներկայացվողտեղեկատվությունըպետքէառնվազնպարունակիտվյալներմասնակցի</w:t>
      </w:r>
      <w:r w:rsidR="00563192" w:rsidRPr="00AF04FC">
        <w:rPr>
          <w:rFonts w:ascii="Arial LatArm" w:hAnsi="Arial LatArm" w:cs="Sylfaen"/>
          <w:sz w:val="20"/>
          <w:szCs w:val="24"/>
          <w:lang w:val="af-ZA" w:eastAsia="en-US"/>
        </w:rPr>
        <w:t xml:space="preserve"> (</w:t>
      </w:r>
      <w:r w:rsidR="00563192" w:rsidRPr="00AF04FC">
        <w:rPr>
          <w:rFonts w:ascii="Arial" w:hAnsi="Arial" w:cs="Arial"/>
          <w:sz w:val="20"/>
          <w:szCs w:val="24"/>
          <w:lang w:val="af-ZA" w:eastAsia="en-US"/>
        </w:rPr>
        <w:t>մասնակիցների</w:t>
      </w:r>
      <w:r w:rsidR="00563192" w:rsidRPr="00AF04FC">
        <w:rPr>
          <w:rFonts w:ascii="Arial LatArm" w:hAnsi="Arial LatArm" w:cs="Sylfaen"/>
          <w:sz w:val="20"/>
          <w:szCs w:val="24"/>
          <w:lang w:val="af-ZA" w:eastAsia="en-US"/>
        </w:rPr>
        <w:t xml:space="preserve">) </w:t>
      </w:r>
      <w:r w:rsidR="00563192" w:rsidRPr="00AF04FC">
        <w:rPr>
          <w:rFonts w:ascii="Arial" w:hAnsi="Arial" w:cs="Arial"/>
          <w:sz w:val="20"/>
          <w:szCs w:val="24"/>
          <w:lang w:val="af-ZA" w:eastAsia="en-US"/>
        </w:rPr>
        <w:t>անվանման</w:t>
      </w:r>
      <w:r w:rsidR="00563192" w:rsidRPr="00AF04FC">
        <w:rPr>
          <w:rFonts w:ascii="Arial LatArm" w:hAnsi="Arial LatArm" w:cs="Sylfaen"/>
          <w:sz w:val="20"/>
          <w:szCs w:val="24"/>
          <w:lang w:val="af-ZA" w:eastAsia="en-US"/>
        </w:rPr>
        <w:t xml:space="preserve">, </w:t>
      </w:r>
      <w:r w:rsidR="00563192" w:rsidRPr="00AF04FC">
        <w:rPr>
          <w:rFonts w:ascii="Arial" w:hAnsi="Arial" w:cs="Arial"/>
          <w:sz w:val="20"/>
          <w:szCs w:val="24"/>
          <w:lang w:val="af-ZA" w:eastAsia="en-US"/>
        </w:rPr>
        <w:t>հարկվճարողիհաշվառմանհամարիևհայտըներկայացվելուամիսամսաթվիևտարեթվիմասին</w:t>
      </w:r>
      <w:r w:rsidR="00563192" w:rsidRPr="00AF04FC">
        <w:rPr>
          <w:rFonts w:ascii="Arial LatArm" w:hAnsi="Arial LatArm" w:cs="Sylfaen"/>
          <w:sz w:val="20"/>
          <w:szCs w:val="24"/>
          <w:lang w:val="af-ZA" w:eastAsia="en-US"/>
        </w:rPr>
        <w:t>:</w:t>
      </w:r>
      <w:r w:rsidR="00116E47" w:rsidRPr="00AF04FC">
        <w:rPr>
          <w:rFonts w:ascii="Arial" w:hAnsi="Arial" w:cs="Arial"/>
          <w:sz w:val="20"/>
          <w:szCs w:val="24"/>
          <w:lang w:val="hy-AM" w:eastAsia="en-US"/>
        </w:rPr>
        <w:t>Եթեանհամապատա</w:t>
      </w:r>
      <w:r w:rsidR="003D39F7" w:rsidRPr="00AF04FC">
        <w:rPr>
          <w:rFonts w:ascii="Arial" w:hAnsi="Arial" w:cs="Arial"/>
          <w:sz w:val="20"/>
          <w:szCs w:val="24"/>
          <w:lang w:val="hy-AM" w:eastAsia="en-US"/>
        </w:rPr>
        <w:t>ս</w:t>
      </w:r>
      <w:r w:rsidR="00116E47" w:rsidRPr="00AF04FC">
        <w:rPr>
          <w:rFonts w:ascii="Arial" w:hAnsi="Arial" w:cs="Arial"/>
          <w:sz w:val="20"/>
          <w:szCs w:val="24"/>
          <w:lang w:val="hy-AM" w:eastAsia="en-US"/>
        </w:rPr>
        <w:t>խանություն</w:t>
      </w:r>
      <w:r w:rsidR="003D39F7" w:rsidRPr="00AF04FC">
        <w:rPr>
          <w:rFonts w:ascii="Arial" w:hAnsi="Arial" w:cs="Arial"/>
          <w:sz w:val="20"/>
          <w:szCs w:val="24"/>
          <w:lang w:val="hy-AM" w:eastAsia="en-US"/>
        </w:rPr>
        <w:t>ն</w:t>
      </w:r>
      <w:r w:rsidR="00116E47" w:rsidRPr="00AF04FC">
        <w:rPr>
          <w:rFonts w:ascii="Arial" w:hAnsi="Arial" w:cs="Arial"/>
          <w:sz w:val="20"/>
          <w:szCs w:val="24"/>
          <w:lang w:val="hy-AM" w:eastAsia="en-US"/>
        </w:rPr>
        <w:t>արձանագրվելէՀՀպետականեկամուտներիկոմիտեիցստացվածտեղեկատվությանհիմանվրա</w:t>
      </w:r>
      <w:r w:rsidR="00116E47" w:rsidRPr="00AF04FC">
        <w:rPr>
          <w:rFonts w:ascii="Arial LatArm" w:hAnsi="Arial LatArm" w:cs="Sylfaen"/>
          <w:sz w:val="20"/>
          <w:szCs w:val="24"/>
          <w:lang w:val="hy-AM" w:eastAsia="en-US"/>
        </w:rPr>
        <w:t xml:space="preserve">, </w:t>
      </w:r>
      <w:r w:rsidR="00116E47" w:rsidRPr="00AF04FC">
        <w:rPr>
          <w:rFonts w:ascii="Arial" w:hAnsi="Arial" w:cs="Arial"/>
          <w:sz w:val="20"/>
          <w:szCs w:val="24"/>
          <w:lang w:val="hy-AM" w:eastAsia="en-US"/>
        </w:rPr>
        <w:t>ապամասնակցինուղարկվողծանուցմանըկցվումէնաևկոմիտեիցստացվածտեղեկատվությանբնօրինակիցսկանավորվածտարբերակը</w:t>
      </w:r>
      <w:r w:rsidR="00116E47" w:rsidRPr="00AF04FC">
        <w:rPr>
          <w:rFonts w:ascii="Arial LatArm" w:hAnsi="Arial LatArm" w:cs="Sylfaen"/>
          <w:sz w:val="20"/>
          <w:szCs w:val="24"/>
          <w:lang w:val="hy-AM" w:eastAsia="en-US"/>
        </w:rPr>
        <w:t xml:space="preserve">: </w:t>
      </w:r>
      <w:r w:rsidR="00116E47" w:rsidRPr="00AF04FC">
        <w:rPr>
          <w:rFonts w:ascii="Arial" w:hAnsi="Arial" w:cs="Arial"/>
          <w:sz w:val="20"/>
          <w:szCs w:val="24"/>
          <w:lang w:val="hy-AM" w:eastAsia="en-US"/>
        </w:rPr>
        <w:t>Մասնակցինուղարկվողծանուցմանմեջմանրամասննկարագրվումեն</w:t>
      </w:r>
      <w:r w:rsidR="00873E83" w:rsidRPr="00AF04FC">
        <w:rPr>
          <w:rFonts w:ascii="Arial" w:hAnsi="Arial" w:cs="Arial"/>
          <w:sz w:val="20"/>
          <w:szCs w:val="24"/>
          <w:lang w:val="hy-AM" w:eastAsia="en-US"/>
        </w:rPr>
        <w:t>հայտիգն</w:t>
      </w:r>
      <w:r w:rsidR="00563192" w:rsidRPr="00AF04FC">
        <w:rPr>
          <w:rFonts w:ascii="Arial" w:hAnsi="Arial" w:cs="Arial"/>
          <w:sz w:val="20"/>
          <w:szCs w:val="24"/>
          <w:lang w:eastAsia="en-US"/>
        </w:rPr>
        <w:t>ա</w:t>
      </w:r>
      <w:r w:rsidR="00873E83" w:rsidRPr="00AF04FC">
        <w:rPr>
          <w:rFonts w:ascii="Arial" w:hAnsi="Arial" w:cs="Arial"/>
          <w:sz w:val="20"/>
          <w:szCs w:val="24"/>
          <w:lang w:val="hy-AM" w:eastAsia="en-US"/>
        </w:rPr>
        <w:t>հատմանընթացքում</w:t>
      </w:r>
      <w:r w:rsidR="00116E47" w:rsidRPr="00AF04FC">
        <w:rPr>
          <w:rFonts w:ascii="Arial" w:hAnsi="Arial" w:cs="Arial"/>
          <w:sz w:val="20"/>
          <w:szCs w:val="24"/>
          <w:lang w:val="hy-AM" w:eastAsia="en-US"/>
        </w:rPr>
        <w:t>հայտնաբերված</w:t>
      </w:r>
      <w:r w:rsidR="00873E83" w:rsidRPr="00AF04FC">
        <w:rPr>
          <w:rFonts w:ascii="Arial" w:hAnsi="Arial" w:cs="Arial"/>
          <w:sz w:val="20"/>
          <w:szCs w:val="24"/>
          <w:lang w:val="hy-AM" w:eastAsia="en-US"/>
        </w:rPr>
        <w:t>բոլոր</w:t>
      </w:r>
      <w:r w:rsidR="00116E47" w:rsidRPr="00AF04FC">
        <w:rPr>
          <w:rFonts w:ascii="Arial" w:hAnsi="Arial" w:cs="Arial"/>
          <w:sz w:val="20"/>
          <w:szCs w:val="24"/>
          <w:lang w:val="hy-AM" w:eastAsia="en-US"/>
        </w:rPr>
        <w:t>անհամապատասխանությունները</w:t>
      </w:r>
      <w:r w:rsidR="00116E47" w:rsidRPr="00AF04FC">
        <w:rPr>
          <w:rFonts w:ascii="Arial LatArm" w:hAnsi="Arial LatArm" w:cs="Sylfaen"/>
          <w:sz w:val="20"/>
          <w:szCs w:val="24"/>
          <w:lang w:val="hy-AM" w:eastAsia="en-US"/>
        </w:rPr>
        <w:t>:</w:t>
      </w:r>
    </w:p>
    <w:p w:rsidR="00FC31D8" w:rsidRPr="00AF04FC" w:rsidRDefault="00A150A9" w:rsidP="00EF3662">
      <w:pPr>
        <w:pStyle w:val="norm"/>
        <w:spacing w:line="240" w:lineRule="auto"/>
        <w:ind w:firstLine="567"/>
        <w:rPr>
          <w:rFonts w:ascii="Arial LatArm" w:hAnsi="Arial LatArm" w:cs="Sylfaen"/>
          <w:sz w:val="20"/>
          <w:szCs w:val="24"/>
          <w:lang w:val="hy-AM" w:eastAsia="en-US"/>
        </w:rPr>
      </w:pPr>
      <w:r w:rsidRPr="00AF04FC">
        <w:rPr>
          <w:rFonts w:ascii="Arial LatArm" w:hAnsi="Arial LatArm" w:cs="Sylfaen"/>
          <w:sz w:val="20"/>
          <w:szCs w:val="24"/>
          <w:lang w:val="af-ZA" w:eastAsia="en-US"/>
        </w:rPr>
        <w:t>8</w:t>
      </w:r>
      <w:r w:rsidR="002B121D" w:rsidRPr="00AF04FC">
        <w:rPr>
          <w:rFonts w:ascii="Arial LatArm" w:hAnsi="Arial LatArm" w:cs="Sylfaen"/>
          <w:sz w:val="20"/>
          <w:szCs w:val="24"/>
          <w:lang w:val="af-ZA" w:eastAsia="en-US"/>
        </w:rPr>
        <w:t>.</w:t>
      </w:r>
      <w:r w:rsidR="004348F9" w:rsidRPr="00AF04FC">
        <w:rPr>
          <w:rFonts w:ascii="Arial LatArm" w:hAnsi="Arial LatArm" w:cs="Sylfaen"/>
          <w:sz w:val="20"/>
          <w:szCs w:val="24"/>
          <w:lang w:val="af-ZA" w:eastAsia="en-US"/>
        </w:rPr>
        <w:t>9</w:t>
      </w:r>
      <w:r w:rsidR="002B121D" w:rsidRPr="00AF04FC">
        <w:rPr>
          <w:rFonts w:ascii="Arial" w:hAnsi="Arial" w:cs="Arial"/>
          <w:sz w:val="20"/>
          <w:szCs w:val="24"/>
          <w:lang w:val="hy-AM" w:eastAsia="en-US"/>
        </w:rPr>
        <w:t>Եթեսույնհրավերի</w:t>
      </w:r>
      <w:r w:rsidR="009A171D" w:rsidRPr="00AF04FC">
        <w:rPr>
          <w:rFonts w:ascii="Arial LatArm" w:hAnsi="Arial LatArm" w:cs="Sylfaen"/>
          <w:sz w:val="20"/>
          <w:szCs w:val="24"/>
          <w:lang w:val="af-ZA" w:eastAsia="en-US"/>
        </w:rPr>
        <w:t>8</w:t>
      </w:r>
      <w:r w:rsidR="002B121D" w:rsidRPr="00AF04FC">
        <w:rPr>
          <w:rFonts w:ascii="Arial LatArm" w:hAnsi="Arial LatArm" w:cs="Sylfaen"/>
          <w:sz w:val="20"/>
          <w:szCs w:val="24"/>
          <w:lang w:val="af-ZA" w:eastAsia="en-US"/>
        </w:rPr>
        <w:t>.</w:t>
      </w:r>
      <w:r w:rsidR="004348F9" w:rsidRPr="00AF04FC">
        <w:rPr>
          <w:rFonts w:ascii="Arial LatArm" w:hAnsi="Arial LatArm" w:cs="Sylfaen"/>
          <w:sz w:val="20"/>
          <w:szCs w:val="24"/>
          <w:lang w:val="af-ZA" w:eastAsia="en-US"/>
        </w:rPr>
        <w:t>8</w:t>
      </w:r>
      <w:r w:rsidR="004E6A12" w:rsidRPr="00AF04FC">
        <w:rPr>
          <w:rFonts w:ascii="Arial LatArm" w:hAnsi="Arial LatArm" w:cs="Sylfaen"/>
          <w:sz w:val="20"/>
          <w:szCs w:val="24"/>
          <w:lang w:val="af-ZA" w:eastAsia="en-US"/>
        </w:rPr>
        <w:t>-</w:t>
      </w:r>
      <w:r w:rsidR="004E6A12" w:rsidRPr="00AF04FC">
        <w:rPr>
          <w:rFonts w:ascii="Arial" w:hAnsi="Arial" w:cs="Arial"/>
          <w:sz w:val="20"/>
          <w:szCs w:val="24"/>
          <w:lang w:val="hy-AM" w:eastAsia="en-US"/>
        </w:rPr>
        <w:t>րդ</w:t>
      </w:r>
      <w:r w:rsidR="002B121D" w:rsidRPr="00AF04FC">
        <w:rPr>
          <w:rFonts w:ascii="Arial" w:hAnsi="Arial" w:cs="Arial"/>
          <w:sz w:val="20"/>
          <w:szCs w:val="24"/>
          <w:lang w:val="hy-AM" w:eastAsia="en-US"/>
        </w:rPr>
        <w:t>կետովսահմանվածժամկետում</w:t>
      </w:r>
      <w:r w:rsidR="009A171D" w:rsidRPr="00AF04FC">
        <w:rPr>
          <w:rFonts w:ascii="Arial" w:hAnsi="Arial" w:cs="Arial"/>
          <w:sz w:val="20"/>
          <w:szCs w:val="24"/>
          <w:lang w:val="af-ZA" w:eastAsia="en-US"/>
        </w:rPr>
        <w:t>մ</w:t>
      </w:r>
      <w:r w:rsidR="002B121D" w:rsidRPr="00AF04FC">
        <w:rPr>
          <w:rFonts w:ascii="Arial" w:hAnsi="Arial" w:cs="Arial"/>
          <w:sz w:val="20"/>
          <w:szCs w:val="24"/>
          <w:lang w:val="hy-AM" w:eastAsia="en-US"/>
        </w:rPr>
        <w:t>ասնակիցըշտկումէարձանագրվածանհամապատասխանությունը</w:t>
      </w:r>
      <w:r w:rsidR="002B121D" w:rsidRPr="00AF04FC">
        <w:rPr>
          <w:rFonts w:ascii="Arial LatArm" w:hAnsi="Arial LatArm" w:cs="Sylfaen"/>
          <w:sz w:val="20"/>
          <w:szCs w:val="24"/>
          <w:lang w:val="af-ZA" w:eastAsia="en-US"/>
        </w:rPr>
        <w:t xml:space="preserve">, </w:t>
      </w:r>
      <w:r w:rsidR="002B121D" w:rsidRPr="00AF04FC">
        <w:rPr>
          <w:rFonts w:ascii="Arial" w:hAnsi="Arial" w:cs="Arial"/>
          <w:sz w:val="20"/>
          <w:szCs w:val="24"/>
          <w:lang w:val="hy-AM" w:eastAsia="en-US"/>
        </w:rPr>
        <w:t>ապավերջին</w:t>
      </w:r>
      <w:r w:rsidR="009A05AC" w:rsidRPr="00AF04FC">
        <w:rPr>
          <w:rFonts w:ascii="Arial" w:hAnsi="Arial" w:cs="Arial"/>
          <w:sz w:val="20"/>
          <w:szCs w:val="24"/>
          <w:lang w:val="hy-AM" w:eastAsia="en-US"/>
        </w:rPr>
        <w:t>ի</w:t>
      </w:r>
      <w:r w:rsidR="002B121D" w:rsidRPr="00AF04FC">
        <w:rPr>
          <w:rFonts w:ascii="Arial" w:hAnsi="Arial" w:cs="Arial"/>
          <w:sz w:val="20"/>
          <w:szCs w:val="24"/>
          <w:lang w:val="hy-AM" w:eastAsia="en-US"/>
        </w:rPr>
        <w:t>սհայտըգնահատվումէբավարար</w:t>
      </w:r>
      <w:r w:rsidR="002B121D" w:rsidRPr="00AF04FC">
        <w:rPr>
          <w:rFonts w:ascii="Arial LatArm" w:hAnsi="Arial LatArm" w:cs="Sylfaen"/>
          <w:sz w:val="20"/>
          <w:szCs w:val="24"/>
          <w:lang w:val="af-ZA" w:eastAsia="en-US"/>
        </w:rPr>
        <w:t xml:space="preserve">: </w:t>
      </w:r>
      <w:r w:rsidR="002B121D" w:rsidRPr="00AF04FC">
        <w:rPr>
          <w:rFonts w:ascii="Arial" w:hAnsi="Arial" w:cs="Arial"/>
          <w:sz w:val="20"/>
          <w:szCs w:val="24"/>
          <w:lang w:val="hy-AM" w:eastAsia="en-US"/>
        </w:rPr>
        <w:t>Հակառակդեպքում</w:t>
      </w:r>
      <w:r w:rsidR="00D14B02" w:rsidRPr="00AF04FC">
        <w:rPr>
          <w:rFonts w:ascii="Arial" w:hAnsi="Arial" w:cs="Arial"/>
          <w:sz w:val="20"/>
          <w:szCs w:val="24"/>
          <w:lang w:val="hy-AM" w:eastAsia="en-US"/>
        </w:rPr>
        <w:t>տվյալմասնակցի</w:t>
      </w:r>
      <w:r w:rsidR="002B121D" w:rsidRPr="00AF04FC">
        <w:rPr>
          <w:rFonts w:ascii="Arial" w:hAnsi="Arial" w:cs="Arial"/>
          <w:sz w:val="20"/>
          <w:szCs w:val="24"/>
          <w:lang w:val="hy-AM" w:eastAsia="en-US"/>
        </w:rPr>
        <w:t>հայտըգնահատվումէանբավարարևմերժվում</w:t>
      </w:r>
      <w:r w:rsidR="009A05AC" w:rsidRPr="00AF04FC">
        <w:rPr>
          <w:rFonts w:ascii="Arial" w:hAnsi="Arial" w:cs="Arial"/>
          <w:sz w:val="20"/>
          <w:szCs w:val="24"/>
          <w:lang w:val="hy-AM" w:eastAsia="en-US"/>
        </w:rPr>
        <w:t>է</w:t>
      </w:r>
      <w:r w:rsidR="004348F9" w:rsidRPr="00AF04FC">
        <w:rPr>
          <w:rFonts w:ascii="Arial LatArm" w:hAnsi="Arial LatArm" w:cs="Sylfaen"/>
          <w:sz w:val="20"/>
          <w:szCs w:val="24"/>
          <w:lang w:val="hy-AM" w:eastAsia="en-US"/>
        </w:rPr>
        <w:t>,</w:t>
      </w:r>
      <w:r w:rsidR="00D14B02" w:rsidRPr="00AF04FC">
        <w:rPr>
          <w:rFonts w:ascii="Arial" w:hAnsi="Arial" w:cs="Arial"/>
          <w:sz w:val="20"/>
          <w:szCs w:val="24"/>
          <w:lang w:val="hy-AM" w:eastAsia="en-US"/>
        </w:rPr>
        <w:t>իսկընտրվածմասնակիցէճանաչվումհաջորդողտեղզբաղեցրածմասնակիցը</w:t>
      </w:r>
      <w:r w:rsidR="00D14B02" w:rsidRPr="00AF04FC">
        <w:rPr>
          <w:rFonts w:ascii="Arial LatArm" w:hAnsi="Arial LatArm" w:cs="Sylfaen"/>
          <w:sz w:val="20"/>
          <w:szCs w:val="24"/>
          <w:lang w:val="hy-AM" w:eastAsia="en-US"/>
        </w:rPr>
        <w:t>:</w:t>
      </w:r>
    </w:p>
    <w:p w:rsidR="002B121D" w:rsidRPr="00AF04FC" w:rsidRDefault="00FC31D8" w:rsidP="00EF3662">
      <w:pPr>
        <w:pStyle w:val="norm"/>
        <w:spacing w:line="240" w:lineRule="auto"/>
        <w:ind w:firstLine="567"/>
        <w:rPr>
          <w:rFonts w:ascii="Arial LatArm" w:hAnsi="Arial LatArm" w:cs="Sylfaen"/>
          <w:sz w:val="20"/>
          <w:szCs w:val="24"/>
          <w:lang w:val="hy-AM" w:eastAsia="en-US"/>
        </w:rPr>
      </w:pPr>
      <w:r w:rsidRPr="00AF04FC">
        <w:rPr>
          <w:rFonts w:ascii="Arial" w:hAnsi="Arial" w:cs="Arial"/>
          <w:sz w:val="20"/>
          <w:szCs w:val="24"/>
          <w:lang w:val="hy-AM" w:eastAsia="en-US"/>
        </w:rPr>
        <w:t>ԵթեհայտիգնահատմանարդյունքումանհամապատասխանություննարձանագրվելէՀՀպետականեկամուտներիկոմիտեիցստացվածտեղեկատվությանարդյունքում</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lastRenderedPageBreak/>
        <w:t>ապաայնհամարվումէշտկված</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եթեմասնակիցըներկայացնումէտրամադրածտեղեկատվությանմեջնշվածգումարիվճարումըհիմնավորողփաստաթղթիբնօրինակիցարտատպված</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սկանավորված</w:t>
      </w:r>
      <w:r w:rsidRPr="00AF04FC">
        <w:rPr>
          <w:rFonts w:ascii="Arial LatArm" w:hAnsi="Arial LatArm" w:cs="Sylfaen"/>
          <w:sz w:val="20"/>
          <w:szCs w:val="24"/>
          <w:lang w:val="hy-AM" w:eastAsia="en-US"/>
        </w:rPr>
        <w:t xml:space="preserve">) </w:t>
      </w:r>
      <w:r w:rsidRPr="00AF04FC">
        <w:rPr>
          <w:rFonts w:ascii="Arial" w:hAnsi="Arial" w:cs="Arial"/>
          <w:sz w:val="20"/>
          <w:szCs w:val="24"/>
          <w:lang w:val="hy-AM" w:eastAsia="en-US"/>
        </w:rPr>
        <w:t>օրինակը</w:t>
      </w:r>
      <w:r w:rsidR="002B121D" w:rsidRPr="00AF04FC">
        <w:rPr>
          <w:rFonts w:ascii="Arial LatArm" w:hAnsi="Arial LatArm" w:cs="Sylfaen"/>
          <w:sz w:val="20"/>
          <w:szCs w:val="24"/>
          <w:lang w:val="hy-AM" w:eastAsia="en-US"/>
        </w:rPr>
        <w:t xml:space="preserve">:  </w:t>
      </w:r>
    </w:p>
    <w:p w:rsidR="005E0E50" w:rsidRPr="00AF04FC" w:rsidRDefault="00A150A9" w:rsidP="00EF3662">
      <w:pPr>
        <w:pStyle w:val="BodyTextIndent2"/>
        <w:spacing w:line="240" w:lineRule="auto"/>
        <w:ind w:firstLine="567"/>
        <w:rPr>
          <w:rFonts w:ascii="Arial LatArm" w:hAnsi="Arial LatArm" w:cs="Sylfaen"/>
          <w:szCs w:val="24"/>
          <w:lang w:val="hy-AM"/>
        </w:rPr>
      </w:pPr>
      <w:r w:rsidRPr="00AF04FC">
        <w:rPr>
          <w:rFonts w:ascii="Arial LatArm" w:hAnsi="Arial LatArm" w:cs="Sylfaen"/>
          <w:szCs w:val="24"/>
        </w:rPr>
        <w:t>8</w:t>
      </w:r>
      <w:r w:rsidR="002B121D" w:rsidRPr="00AF04FC">
        <w:rPr>
          <w:rFonts w:ascii="Arial LatArm" w:hAnsi="Arial LatArm" w:cs="Sylfaen"/>
          <w:szCs w:val="24"/>
        </w:rPr>
        <w:t>.</w:t>
      </w:r>
      <w:r w:rsidR="00D770E9" w:rsidRPr="00AF04FC">
        <w:rPr>
          <w:rFonts w:ascii="Arial LatArm" w:hAnsi="Arial LatArm" w:cs="Sylfaen"/>
          <w:szCs w:val="24"/>
          <w:lang w:val="hy-AM"/>
        </w:rPr>
        <w:t>1</w:t>
      </w:r>
      <w:r w:rsidR="004348F9" w:rsidRPr="00AF04FC">
        <w:rPr>
          <w:rFonts w:ascii="Arial LatArm" w:hAnsi="Arial LatArm" w:cs="Sylfaen"/>
          <w:szCs w:val="24"/>
          <w:lang w:val="hy-AM"/>
        </w:rPr>
        <w:t>0</w:t>
      </w:r>
      <w:r w:rsidR="00CA4AB2" w:rsidRPr="00AF04FC">
        <w:rPr>
          <w:rFonts w:ascii="Arial" w:hAnsi="Arial" w:cs="Arial"/>
          <w:szCs w:val="24"/>
          <w:lang w:val="hy-AM"/>
        </w:rPr>
        <w:t>Հ</w:t>
      </w:r>
      <w:r w:rsidR="005E0E50" w:rsidRPr="00AF04FC">
        <w:rPr>
          <w:rFonts w:ascii="Arial" w:hAnsi="Arial" w:cs="Arial"/>
          <w:szCs w:val="24"/>
          <w:lang w:val="hy-AM"/>
        </w:rPr>
        <w:t>անձնաժողովիանդամըկամքարտուղարըչիկարողմասնակցելհանձնաժողովիաշխատանքներին</w:t>
      </w:r>
      <w:r w:rsidR="005E0E50" w:rsidRPr="00AF04FC">
        <w:rPr>
          <w:rFonts w:ascii="Arial LatArm" w:hAnsi="Arial LatArm" w:cs="Sylfaen"/>
          <w:szCs w:val="24"/>
        </w:rPr>
        <w:t xml:space="preserve">, </w:t>
      </w:r>
      <w:r w:rsidR="005E0E50" w:rsidRPr="00AF04FC">
        <w:rPr>
          <w:rFonts w:ascii="Arial" w:hAnsi="Arial" w:cs="Arial"/>
          <w:szCs w:val="24"/>
          <w:lang w:val="hy-AM"/>
        </w:rPr>
        <w:t>եթեհայտերիբացմաննիստ</w:t>
      </w:r>
      <w:r w:rsidR="00CA4AB2" w:rsidRPr="00AF04FC">
        <w:rPr>
          <w:rFonts w:ascii="Arial" w:hAnsi="Arial" w:cs="Arial"/>
          <w:szCs w:val="24"/>
          <w:lang w:val="hy-AM"/>
        </w:rPr>
        <w:t>ում</w:t>
      </w:r>
      <w:r w:rsidR="005E0E50" w:rsidRPr="00AF04FC">
        <w:rPr>
          <w:rFonts w:ascii="Arial" w:hAnsi="Arial" w:cs="Arial"/>
          <w:szCs w:val="24"/>
          <w:lang w:val="hy-AM"/>
        </w:rPr>
        <w:t>պարզվումէ</w:t>
      </w:r>
      <w:r w:rsidR="005E0E50" w:rsidRPr="00AF04FC">
        <w:rPr>
          <w:rFonts w:ascii="Arial LatArm" w:hAnsi="Arial LatArm" w:cs="Sylfaen"/>
          <w:szCs w:val="24"/>
        </w:rPr>
        <w:t xml:space="preserve">, </w:t>
      </w:r>
      <w:r w:rsidR="005E0E50" w:rsidRPr="00AF04FC">
        <w:rPr>
          <w:rFonts w:ascii="Arial" w:hAnsi="Arial" w:cs="Arial"/>
          <w:szCs w:val="24"/>
          <w:lang w:val="hy-AM"/>
        </w:rPr>
        <w:t>որվերջիններիսկողմիցհիմնադրվածկամբաժնեմաս</w:t>
      </w:r>
      <w:r w:rsidR="005E0E50" w:rsidRPr="00AF04FC">
        <w:rPr>
          <w:rFonts w:ascii="Arial LatArm" w:hAnsi="Arial LatArm" w:cs="Sylfaen"/>
          <w:szCs w:val="24"/>
        </w:rPr>
        <w:t xml:space="preserve"> (</w:t>
      </w:r>
      <w:r w:rsidR="005E0E50" w:rsidRPr="00AF04FC">
        <w:rPr>
          <w:rFonts w:ascii="Arial" w:hAnsi="Arial" w:cs="Arial"/>
          <w:szCs w:val="24"/>
          <w:lang w:val="hy-AM"/>
        </w:rPr>
        <w:t>փայաբաժին</w:t>
      </w:r>
      <w:r w:rsidR="005E0E50" w:rsidRPr="00AF04FC">
        <w:rPr>
          <w:rFonts w:ascii="Arial LatArm" w:hAnsi="Arial LatArm" w:cs="Sylfaen"/>
          <w:szCs w:val="24"/>
        </w:rPr>
        <w:t xml:space="preserve">) </w:t>
      </w:r>
      <w:r w:rsidR="005E0E50" w:rsidRPr="00AF04FC">
        <w:rPr>
          <w:rFonts w:ascii="Arial" w:hAnsi="Arial" w:cs="Arial"/>
          <w:szCs w:val="24"/>
          <w:lang w:val="hy-AM"/>
        </w:rPr>
        <w:t>ունեցողկազմակերպությունը</w:t>
      </w:r>
      <w:r w:rsidR="005E0E50" w:rsidRPr="00AF04FC">
        <w:rPr>
          <w:rFonts w:ascii="Arial LatArm" w:hAnsi="Arial LatArm" w:cs="Sylfaen"/>
          <w:szCs w:val="24"/>
        </w:rPr>
        <w:t xml:space="preserve">, </w:t>
      </w:r>
      <w:r w:rsidR="005E0E50" w:rsidRPr="00AF04FC">
        <w:rPr>
          <w:rFonts w:ascii="Arial" w:hAnsi="Arial" w:cs="Arial"/>
          <w:szCs w:val="24"/>
          <w:lang w:val="hy-AM"/>
        </w:rPr>
        <w:t>կամիրենցմերձավորազգակցությամբկամխնամիությամբկապվածանձը</w:t>
      </w:r>
      <w:r w:rsidR="005E0E50" w:rsidRPr="00AF04FC">
        <w:rPr>
          <w:rFonts w:ascii="Arial LatArm" w:hAnsi="Arial LatArm" w:cs="Sylfaen"/>
          <w:szCs w:val="24"/>
        </w:rPr>
        <w:t xml:space="preserve"> (</w:t>
      </w:r>
      <w:r w:rsidR="005E0E50" w:rsidRPr="00AF04FC">
        <w:rPr>
          <w:rFonts w:ascii="Arial" w:hAnsi="Arial" w:cs="Arial"/>
          <w:szCs w:val="24"/>
          <w:lang w:val="hy-AM"/>
        </w:rPr>
        <w:t>ծնող</w:t>
      </w:r>
      <w:r w:rsidR="005E0E50" w:rsidRPr="00AF04FC">
        <w:rPr>
          <w:rFonts w:ascii="Arial LatArm" w:hAnsi="Arial LatArm" w:cs="Sylfaen"/>
          <w:szCs w:val="24"/>
        </w:rPr>
        <w:t xml:space="preserve">, </w:t>
      </w:r>
      <w:r w:rsidR="005E0E50" w:rsidRPr="00AF04FC">
        <w:rPr>
          <w:rFonts w:ascii="Arial" w:hAnsi="Arial" w:cs="Arial"/>
          <w:szCs w:val="24"/>
          <w:lang w:val="hy-AM"/>
        </w:rPr>
        <w:t>ամուսին</w:t>
      </w:r>
      <w:r w:rsidR="005E0E50" w:rsidRPr="00AF04FC">
        <w:rPr>
          <w:rFonts w:ascii="Arial LatArm" w:hAnsi="Arial LatArm" w:cs="Sylfaen"/>
          <w:szCs w:val="24"/>
        </w:rPr>
        <w:t xml:space="preserve">, </w:t>
      </w:r>
      <w:r w:rsidR="005E0E50" w:rsidRPr="00AF04FC">
        <w:rPr>
          <w:rFonts w:ascii="Arial" w:hAnsi="Arial" w:cs="Arial"/>
          <w:szCs w:val="24"/>
          <w:lang w:val="hy-AM"/>
        </w:rPr>
        <w:t>երեխա</w:t>
      </w:r>
      <w:r w:rsidR="005E0E50" w:rsidRPr="00AF04FC">
        <w:rPr>
          <w:rFonts w:ascii="Arial LatArm" w:hAnsi="Arial LatArm" w:cs="Sylfaen"/>
          <w:szCs w:val="24"/>
        </w:rPr>
        <w:t xml:space="preserve">, </w:t>
      </w:r>
      <w:r w:rsidR="005E0E50" w:rsidRPr="00AF04FC">
        <w:rPr>
          <w:rFonts w:ascii="Arial" w:hAnsi="Arial" w:cs="Arial"/>
          <w:szCs w:val="24"/>
          <w:lang w:val="hy-AM"/>
        </w:rPr>
        <w:t>եղբայր</w:t>
      </w:r>
      <w:r w:rsidR="005E0E50" w:rsidRPr="00AF04FC">
        <w:rPr>
          <w:rFonts w:ascii="Arial LatArm" w:hAnsi="Arial LatArm" w:cs="Sylfaen"/>
          <w:szCs w:val="24"/>
        </w:rPr>
        <w:t xml:space="preserve">, </w:t>
      </w:r>
      <w:r w:rsidR="005E0E50" w:rsidRPr="00AF04FC">
        <w:rPr>
          <w:rFonts w:ascii="Arial" w:hAnsi="Arial" w:cs="Arial"/>
          <w:szCs w:val="24"/>
          <w:lang w:val="hy-AM"/>
        </w:rPr>
        <w:t>քույր</w:t>
      </w:r>
      <w:r w:rsidR="005E0E50" w:rsidRPr="00AF04FC">
        <w:rPr>
          <w:rFonts w:ascii="Arial LatArm" w:hAnsi="Arial LatArm" w:cs="Sylfaen"/>
          <w:szCs w:val="24"/>
        </w:rPr>
        <w:t xml:space="preserve">, </w:t>
      </w:r>
      <w:r w:rsidR="005E0E50" w:rsidRPr="00AF04FC">
        <w:rPr>
          <w:rFonts w:ascii="Arial" w:hAnsi="Arial" w:cs="Arial"/>
          <w:szCs w:val="24"/>
          <w:lang w:val="hy-AM"/>
        </w:rPr>
        <w:t>ինչպեսնաևամուսնուծնող</w:t>
      </w:r>
      <w:r w:rsidR="005E0E50" w:rsidRPr="00AF04FC">
        <w:rPr>
          <w:rFonts w:ascii="Arial LatArm" w:hAnsi="Arial LatArm" w:cs="Sylfaen"/>
          <w:szCs w:val="24"/>
        </w:rPr>
        <w:t xml:space="preserve">, </w:t>
      </w:r>
      <w:r w:rsidR="005E0E50" w:rsidRPr="00AF04FC">
        <w:rPr>
          <w:rFonts w:ascii="Arial" w:hAnsi="Arial" w:cs="Arial"/>
          <w:szCs w:val="24"/>
          <w:lang w:val="hy-AM"/>
        </w:rPr>
        <w:t>երեխա</w:t>
      </w:r>
      <w:r w:rsidR="005E0E50" w:rsidRPr="00AF04FC">
        <w:rPr>
          <w:rFonts w:ascii="Arial LatArm" w:hAnsi="Arial LatArm" w:cs="Sylfaen"/>
          <w:szCs w:val="24"/>
        </w:rPr>
        <w:t xml:space="preserve">, </w:t>
      </w:r>
      <w:r w:rsidR="005E0E50" w:rsidRPr="00AF04FC">
        <w:rPr>
          <w:rFonts w:ascii="Arial" w:hAnsi="Arial" w:cs="Arial"/>
          <w:szCs w:val="24"/>
          <w:lang w:val="hy-AM"/>
        </w:rPr>
        <w:t>եղբայրկամքույր</w:t>
      </w:r>
      <w:r w:rsidR="005E0E50" w:rsidRPr="00AF04FC">
        <w:rPr>
          <w:rFonts w:ascii="Arial LatArm" w:hAnsi="Arial LatArm" w:cs="Sylfaen"/>
          <w:szCs w:val="24"/>
        </w:rPr>
        <w:t xml:space="preserve">) </w:t>
      </w:r>
      <w:r w:rsidR="005E0E50" w:rsidRPr="00AF04FC">
        <w:rPr>
          <w:rFonts w:ascii="Arial" w:hAnsi="Arial" w:cs="Arial"/>
          <w:szCs w:val="24"/>
          <w:lang w:val="hy-AM"/>
        </w:rPr>
        <w:t>կամայդանձիկողմիցհիմնադրվածկամբաժնեմաս</w:t>
      </w:r>
      <w:r w:rsidR="005E0E50" w:rsidRPr="00AF04FC">
        <w:rPr>
          <w:rFonts w:ascii="Arial LatArm" w:hAnsi="Arial LatArm" w:cs="Sylfaen"/>
          <w:szCs w:val="24"/>
        </w:rPr>
        <w:t xml:space="preserve"> (</w:t>
      </w:r>
      <w:r w:rsidR="005E0E50" w:rsidRPr="00AF04FC">
        <w:rPr>
          <w:rFonts w:ascii="Arial" w:hAnsi="Arial" w:cs="Arial"/>
          <w:szCs w:val="24"/>
          <w:lang w:val="hy-AM"/>
        </w:rPr>
        <w:t>փայաբաժին</w:t>
      </w:r>
      <w:r w:rsidR="005E0E50" w:rsidRPr="00AF04FC">
        <w:rPr>
          <w:rFonts w:ascii="Arial LatArm" w:hAnsi="Arial LatArm" w:cs="Sylfaen"/>
          <w:szCs w:val="24"/>
        </w:rPr>
        <w:t xml:space="preserve">) </w:t>
      </w:r>
      <w:r w:rsidR="005E0E50" w:rsidRPr="00AF04FC">
        <w:rPr>
          <w:rFonts w:ascii="Arial" w:hAnsi="Arial" w:cs="Arial"/>
          <w:szCs w:val="24"/>
          <w:lang w:val="hy-AM"/>
        </w:rPr>
        <w:t>ունեցողկազմակերպությունըտվյալընթացակարգինմասնակցելուհամարներկայացրելէհայտ</w:t>
      </w:r>
      <w:r w:rsidR="005E0E50" w:rsidRPr="00AF04FC">
        <w:rPr>
          <w:rFonts w:ascii="Arial LatArm" w:hAnsi="Arial LatArm" w:cs="Sylfaen"/>
          <w:szCs w:val="24"/>
        </w:rPr>
        <w:t>:</w:t>
      </w:r>
      <w:r w:rsidR="00E90FD0" w:rsidRPr="00AF04FC">
        <w:rPr>
          <w:rFonts w:ascii="Arial" w:hAnsi="Arial" w:cs="Arial"/>
          <w:szCs w:val="24"/>
          <w:lang w:val="hy-AM"/>
        </w:rPr>
        <w:t>Եթեառկաէսույնկետովնախատեսվածպայմանը</w:t>
      </w:r>
      <w:r w:rsidR="00E90FD0" w:rsidRPr="00AF04FC">
        <w:rPr>
          <w:rFonts w:ascii="Arial LatArm" w:hAnsi="Arial LatArm" w:cs="Sylfaen"/>
          <w:szCs w:val="24"/>
        </w:rPr>
        <w:t xml:space="preserve">, </w:t>
      </w:r>
      <w:r w:rsidR="00E90FD0" w:rsidRPr="00AF04FC">
        <w:rPr>
          <w:rFonts w:ascii="Arial" w:hAnsi="Arial" w:cs="Arial"/>
          <w:szCs w:val="24"/>
          <w:lang w:val="hy-AM"/>
        </w:rPr>
        <w:t>ապահայտերիբացմաննիստիցանմիջապեսհետոտվյալընթացակարգիառնչությամբշահերիբախումունեցողհանձնաժողովիանդամըկամքարտուղարըինքնաբացարկէհայտնումտվյալընթացակարգից</w:t>
      </w:r>
      <w:r w:rsidR="00E90FD0" w:rsidRPr="00AF04FC">
        <w:rPr>
          <w:rFonts w:ascii="Arial LatArm" w:hAnsi="Arial LatArm" w:cs="Sylfaen"/>
          <w:szCs w:val="24"/>
        </w:rPr>
        <w:t xml:space="preserve">: </w:t>
      </w:r>
    </w:p>
    <w:p w:rsidR="00E65F37" w:rsidRPr="00AF04FC" w:rsidRDefault="00A150A9" w:rsidP="00D571F0">
      <w:pPr>
        <w:pStyle w:val="BodyTextIndent2"/>
        <w:spacing w:line="240" w:lineRule="auto"/>
        <w:ind w:firstLine="567"/>
        <w:rPr>
          <w:rFonts w:ascii="Arial LatArm" w:hAnsi="Arial LatArm" w:cs="Sylfaen"/>
          <w:szCs w:val="24"/>
          <w:lang w:val="hy-AM"/>
        </w:rPr>
      </w:pPr>
      <w:r w:rsidRPr="00AF04FC">
        <w:rPr>
          <w:rFonts w:ascii="Arial LatArm" w:hAnsi="Arial LatArm" w:cs="Sylfaen"/>
          <w:szCs w:val="24"/>
          <w:lang w:val="hy-AM"/>
        </w:rPr>
        <w:t>8</w:t>
      </w:r>
      <w:r w:rsidR="005E0E50" w:rsidRPr="00AF04FC">
        <w:rPr>
          <w:rFonts w:ascii="Arial LatArm" w:hAnsi="Arial LatArm" w:cs="Sylfaen"/>
          <w:szCs w:val="24"/>
          <w:lang w:val="hy-AM"/>
        </w:rPr>
        <w:t>.1</w:t>
      </w:r>
      <w:r w:rsidR="004348F9" w:rsidRPr="00AF04FC">
        <w:rPr>
          <w:rFonts w:ascii="Arial LatArm" w:hAnsi="Arial LatArm" w:cs="Sylfaen"/>
          <w:szCs w:val="24"/>
          <w:lang w:val="hy-AM"/>
        </w:rPr>
        <w:t>1</w:t>
      </w:r>
      <w:r w:rsidR="00EA58C8" w:rsidRPr="00AF04FC">
        <w:rPr>
          <w:rFonts w:ascii="Arial" w:hAnsi="Arial" w:cs="Arial"/>
          <w:szCs w:val="24"/>
          <w:lang w:val="es-ES"/>
        </w:rPr>
        <w:t>Հայտերըբացվելուց</w:t>
      </w:r>
      <w:r w:rsidR="007A3F75" w:rsidRPr="00AF04FC">
        <w:rPr>
          <w:rFonts w:ascii="Arial" w:hAnsi="Arial" w:cs="Arial"/>
          <w:szCs w:val="24"/>
          <w:lang w:val="es-ES"/>
        </w:rPr>
        <w:t>ևգնահատվելուցհետո</w:t>
      </w:r>
      <w:r w:rsidR="00EA58C8" w:rsidRPr="00AF04FC">
        <w:rPr>
          <w:rFonts w:ascii="Arial" w:hAnsi="Arial" w:cs="Arial"/>
          <w:szCs w:val="24"/>
          <w:lang w:val="es-ES"/>
        </w:rPr>
        <w:t>հետոկազմվումէարձանագրություն</w:t>
      </w:r>
      <w:r w:rsidR="00EA58C8" w:rsidRPr="00AF04FC">
        <w:rPr>
          <w:rFonts w:ascii="Arial LatArm" w:hAnsi="Arial LatArm" w:cs="Sylfaen"/>
          <w:szCs w:val="24"/>
          <w:lang w:val="es-ES"/>
        </w:rPr>
        <w:t>`</w:t>
      </w:r>
      <w:r w:rsidR="00EA58C8" w:rsidRPr="00AF04FC">
        <w:rPr>
          <w:rFonts w:ascii="Arial" w:hAnsi="Arial" w:cs="Arial"/>
        </w:rPr>
        <w:t>գնումներիմասինՀՀօրենսդրությամբսահմանվածկարգով</w:t>
      </w:r>
      <w:r w:rsidR="00EA58C8" w:rsidRPr="00AF04FC">
        <w:rPr>
          <w:rFonts w:ascii="Arial LatArm" w:hAnsi="Arial LatArm" w:cs="Sylfaen"/>
          <w:lang w:val="hy-AM"/>
        </w:rPr>
        <w:t>:</w:t>
      </w:r>
      <w:r w:rsidR="00F025FC" w:rsidRPr="00AF04FC">
        <w:rPr>
          <w:rFonts w:ascii="Arial" w:hAnsi="Arial" w:cs="Arial"/>
          <w:lang w:val="hy-AM"/>
        </w:rPr>
        <w:t>Ընդորումհանձնաժողովինիստիարձանագր</w:t>
      </w:r>
      <w:r w:rsidR="007A3F75" w:rsidRPr="00AF04FC">
        <w:rPr>
          <w:rFonts w:ascii="Arial" w:hAnsi="Arial" w:cs="Arial"/>
          <w:lang w:val="hy-AM"/>
        </w:rPr>
        <w:t>ու</w:t>
      </w:r>
      <w:r w:rsidR="00F025FC" w:rsidRPr="00AF04FC">
        <w:rPr>
          <w:rFonts w:ascii="Arial" w:hAnsi="Arial" w:cs="Arial"/>
          <w:lang w:val="hy-AM"/>
        </w:rPr>
        <w:t>թյ</w:t>
      </w:r>
      <w:r w:rsidR="007A3F75" w:rsidRPr="00AF04FC">
        <w:rPr>
          <w:rFonts w:ascii="Arial" w:hAnsi="Arial" w:cs="Arial"/>
          <w:lang w:val="hy-AM"/>
        </w:rPr>
        <w:t>ա</w:t>
      </w:r>
      <w:r w:rsidR="00F025FC" w:rsidRPr="00AF04FC">
        <w:rPr>
          <w:rFonts w:ascii="Arial" w:hAnsi="Arial" w:cs="Arial"/>
          <w:lang w:val="hy-AM"/>
        </w:rPr>
        <w:t>նմեջմանրամասննկարագրվումենհայտերիգնահատմանարդյունքումարձանագրվածանհամապատասխանություններըևդրանցովպայմանավորվածհայտերիմերժմանհիմքերը</w:t>
      </w:r>
      <w:r w:rsidR="00F025FC" w:rsidRPr="00AF04FC">
        <w:rPr>
          <w:rFonts w:ascii="Arial LatArm" w:hAnsi="Arial LatArm" w:cs="Sylfaen"/>
          <w:lang w:val="hy-AM"/>
        </w:rPr>
        <w:t>:</w:t>
      </w:r>
      <w:r w:rsidR="007A3F75" w:rsidRPr="00AF04FC">
        <w:rPr>
          <w:rFonts w:ascii="Arial" w:hAnsi="Arial" w:cs="Arial"/>
          <w:szCs w:val="24"/>
          <w:lang w:val="hy-AM"/>
        </w:rPr>
        <w:t>Արձանագրություննստորագրումենհանձնաժողովինիստիններկաանդամները։</w:t>
      </w:r>
      <w:r w:rsidRPr="00AF04FC">
        <w:rPr>
          <w:rFonts w:ascii="Arial LatArm" w:hAnsi="Arial LatArm" w:cs="Sylfaen"/>
          <w:szCs w:val="24"/>
          <w:lang w:val="hy-AM"/>
        </w:rPr>
        <w:t>8</w:t>
      </w:r>
      <w:r w:rsidR="005E2F4D" w:rsidRPr="00AF04FC">
        <w:rPr>
          <w:rFonts w:ascii="Arial LatArm" w:hAnsi="Arial LatArm" w:cs="Sylfaen"/>
          <w:szCs w:val="24"/>
          <w:lang w:val="hy-AM"/>
        </w:rPr>
        <w:t>.</w:t>
      </w:r>
      <w:r w:rsidR="00EA58C8" w:rsidRPr="00AF04FC">
        <w:rPr>
          <w:rFonts w:ascii="Arial LatArm" w:hAnsi="Arial LatArm" w:cs="Sylfaen"/>
          <w:szCs w:val="24"/>
          <w:lang w:val="hy-AM"/>
        </w:rPr>
        <w:t>1</w:t>
      </w:r>
      <w:r w:rsidR="004348F9" w:rsidRPr="00AF04FC">
        <w:rPr>
          <w:rFonts w:ascii="Arial LatArm" w:hAnsi="Arial LatArm" w:cs="Sylfaen"/>
          <w:szCs w:val="24"/>
          <w:lang w:val="hy-AM"/>
        </w:rPr>
        <w:t>2</w:t>
      </w:r>
      <w:r w:rsidR="009A171D" w:rsidRPr="00AF04FC">
        <w:rPr>
          <w:rFonts w:ascii="Arial" w:hAnsi="Arial" w:cs="Arial"/>
          <w:szCs w:val="24"/>
        </w:rPr>
        <w:t>Հ</w:t>
      </w:r>
      <w:r w:rsidR="005E3501" w:rsidRPr="00AF04FC">
        <w:rPr>
          <w:rFonts w:ascii="Arial" w:hAnsi="Arial" w:cs="Arial"/>
          <w:szCs w:val="24"/>
        </w:rPr>
        <w:t>անձնաժողովիքարտուղարը</w:t>
      </w:r>
      <w:r w:rsidR="00E65F37" w:rsidRPr="00AF04FC">
        <w:rPr>
          <w:rFonts w:ascii="Arial" w:hAnsi="Arial" w:cs="Arial"/>
          <w:szCs w:val="24"/>
        </w:rPr>
        <w:t>հայտերի</w:t>
      </w:r>
      <w:r w:rsidR="00D11611" w:rsidRPr="00AF04FC">
        <w:rPr>
          <w:rFonts w:ascii="Arial" w:hAnsi="Arial" w:cs="Arial"/>
          <w:szCs w:val="24"/>
        </w:rPr>
        <w:t>բացման</w:t>
      </w:r>
      <w:r w:rsidR="006D5E0B" w:rsidRPr="00AF04FC">
        <w:rPr>
          <w:rFonts w:ascii="Arial" w:hAnsi="Arial" w:cs="Arial"/>
          <w:szCs w:val="24"/>
          <w:lang w:val="hy-AM"/>
        </w:rPr>
        <w:t>ևգնահատման</w:t>
      </w:r>
      <w:r w:rsidR="00D11611" w:rsidRPr="00AF04FC">
        <w:rPr>
          <w:rFonts w:ascii="Arial" w:hAnsi="Arial" w:cs="Arial"/>
          <w:szCs w:val="24"/>
        </w:rPr>
        <w:t>նիստիավարտիցհետոոչուշքան</w:t>
      </w:r>
      <w:r w:rsidR="00E65F37" w:rsidRPr="00AF04FC">
        <w:rPr>
          <w:rFonts w:ascii="Arial" w:hAnsi="Arial" w:cs="Arial"/>
          <w:szCs w:val="24"/>
        </w:rPr>
        <w:t>հաջորդողաշխատանքայինօրը</w:t>
      </w:r>
      <w:r w:rsidR="00E65F37" w:rsidRPr="00AF04FC">
        <w:rPr>
          <w:rFonts w:ascii="Arial LatArm" w:hAnsi="Arial LatArm" w:cs="Sylfaen"/>
          <w:szCs w:val="24"/>
        </w:rPr>
        <w:t xml:space="preserve">` </w:t>
      </w:r>
    </w:p>
    <w:p w:rsidR="008B73CD" w:rsidRPr="00AF04FC" w:rsidRDefault="00A24827" w:rsidP="00EF3662">
      <w:pPr>
        <w:pStyle w:val="BodyTextIndent2"/>
        <w:spacing w:line="240" w:lineRule="auto"/>
        <w:ind w:firstLine="567"/>
        <w:rPr>
          <w:rFonts w:ascii="Arial LatArm" w:hAnsi="Arial LatArm" w:cs="Sylfaen"/>
          <w:szCs w:val="24"/>
        </w:rPr>
      </w:pPr>
      <w:r w:rsidRPr="00AF04FC">
        <w:rPr>
          <w:rFonts w:ascii="Arial LatArm" w:hAnsi="Arial LatArm" w:cs="Sylfaen"/>
        </w:rPr>
        <w:t>1)</w:t>
      </w:r>
      <w:r w:rsidRPr="00AF04FC">
        <w:rPr>
          <w:rFonts w:ascii="Arial" w:hAnsi="Arial" w:cs="Arial"/>
          <w:lang w:val="hy-AM"/>
        </w:rPr>
        <w:t>հայտերիբացման</w:t>
      </w:r>
      <w:r w:rsidR="00BE037D" w:rsidRPr="00AF04FC">
        <w:rPr>
          <w:rFonts w:ascii="Arial" w:hAnsi="Arial" w:cs="Arial"/>
        </w:rPr>
        <w:t>ևգնահատման</w:t>
      </w:r>
      <w:r w:rsidRPr="00AF04FC">
        <w:rPr>
          <w:rFonts w:ascii="Arial" w:hAnsi="Arial" w:cs="Arial"/>
          <w:lang w:val="hy-AM"/>
        </w:rPr>
        <w:t>նիստիարձանագրությանբնօրինակիցարտատպված</w:t>
      </w:r>
      <w:r w:rsidRPr="00AF04FC">
        <w:rPr>
          <w:rFonts w:ascii="Arial LatArm" w:hAnsi="Arial LatArm" w:cs="Sylfaen"/>
          <w:lang w:val="hy-AM"/>
        </w:rPr>
        <w:t xml:space="preserve"> (</w:t>
      </w:r>
      <w:r w:rsidRPr="00AF04FC">
        <w:rPr>
          <w:rFonts w:ascii="Arial" w:hAnsi="Arial" w:cs="Arial"/>
          <w:lang w:val="hy-AM"/>
        </w:rPr>
        <w:t>սկանավորված</w:t>
      </w:r>
      <w:r w:rsidRPr="00AF04FC">
        <w:rPr>
          <w:rFonts w:ascii="Arial LatArm" w:hAnsi="Arial LatArm" w:cs="Sylfaen"/>
          <w:lang w:val="hy-AM"/>
        </w:rPr>
        <w:t xml:space="preserve">) </w:t>
      </w:r>
      <w:r w:rsidRPr="00AF04FC">
        <w:rPr>
          <w:rFonts w:ascii="Arial" w:hAnsi="Arial" w:cs="Arial"/>
          <w:lang w:val="hy-AM"/>
        </w:rPr>
        <w:t>տարբերակը</w:t>
      </w:r>
      <w:r w:rsidR="009A30B4" w:rsidRPr="00AF04FC">
        <w:rPr>
          <w:rFonts w:ascii="Arial" w:hAnsi="Arial" w:cs="Arial"/>
          <w:lang w:val="hy-AM"/>
        </w:rPr>
        <w:t>ևսույն</w:t>
      </w:r>
      <w:r w:rsidR="00E30D12" w:rsidRPr="00AF04FC">
        <w:rPr>
          <w:rFonts w:ascii="Arial" w:hAnsi="Arial" w:cs="Arial"/>
          <w:lang w:val="hy-AM"/>
        </w:rPr>
        <w:t>հրավերի</w:t>
      </w:r>
      <w:r w:rsidR="00E30D12" w:rsidRPr="00AF04FC">
        <w:rPr>
          <w:rFonts w:ascii="Arial LatArm" w:hAnsi="Arial LatArm" w:cs="Sylfaen"/>
          <w:lang w:val="hy-AM"/>
        </w:rPr>
        <w:t xml:space="preserve"> 1-</w:t>
      </w:r>
      <w:r w:rsidR="00E30D12" w:rsidRPr="00AF04FC">
        <w:rPr>
          <w:rFonts w:ascii="Arial" w:hAnsi="Arial" w:cs="Arial"/>
          <w:lang w:val="hy-AM"/>
        </w:rPr>
        <w:t>ինմասի</w:t>
      </w:r>
      <w:r w:rsidR="00E30D12" w:rsidRPr="00AF04FC">
        <w:rPr>
          <w:rFonts w:ascii="Arial LatArm" w:hAnsi="Arial LatArm" w:cs="Sylfaen"/>
          <w:lang w:val="hy-AM"/>
        </w:rPr>
        <w:t xml:space="preserve"> 3.5 </w:t>
      </w:r>
      <w:r w:rsidR="00E30D12" w:rsidRPr="00AF04FC">
        <w:rPr>
          <w:rFonts w:ascii="Arial" w:hAnsi="Arial" w:cs="Arial"/>
          <w:lang w:val="hy-AM"/>
        </w:rPr>
        <w:t>կետումնշված</w:t>
      </w:r>
      <w:r w:rsidR="009A30B4" w:rsidRPr="00AF04FC">
        <w:rPr>
          <w:rFonts w:ascii="Arial" w:hAnsi="Arial" w:cs="Arial"/>
          <w:lang w:val="hy-AM"/>
        </w:rPr>
        <w:t>հիմնավորումներիքննարկմանամփոփաթերթը</w:t>
      </w:r>
      <w:r w:rsidR="009A30B4" w:rsidRPr="00AF04FC">
        <w:rPr>
          <w:rFonts w:ascii="Arial LatArm" w:hAnsi="Arial LatArm" w:cs="Sylfaen"/>
          <w:lang w:val="hy-AM"/>
        </w:rPr>
        <w:t xml:space="preserve">, </w:t>
      </w:r>
      <w:r w:rsidR="009A30B4" w:rsidRPr="00AF04FC">
        <w:rPr>
          <w:rFonts w:ascii="Arial" w:hAnsi="Arial" w:cs="Arial"/>
          <w:lang w:val="hy-AM"/>
        </w:rPr>
        <w:t>որըպարունակումէտեղեկություններնաևհիմնավորումներըստանալուամսաթվիևէլեկտրոնայինփոստիհասցեներիվերաբերյալ</w:t>
      </w:r>
      <w:r w:rsidR="009A30B4" w:rsidRPr="00AF04FC">
        <w:rPr>
          <w:rFonts w:ascii="Arial LatArm" w:hAnsi="Arial LatArm" w:cs="Sylfaen"/>
          <w:lang w:val="hy-AM"/>
        </w:rPr>
        <w:t xml:space="preserve">, </w:t>
      </w:r>
      <w:r w:rsidRPr="00AF04FC">
        <w:rPr>
          <w:rFonts w:ascii="Arial" w:hAnsi="Arial" w:cs="Arial"/>
          <w:lang w:val="hy-AM"/>
        </w:rPr>
        <w:t>հրապարակումէտեղեկագրում</w:t>
      </w:r>
      <w:r w:rsidR="00902BB9" w:rsidRPr="00AF04FC">
        <w:rPr>
          <w:rFonts w:ascii="Arial LatArm" w:hAnsi="Arial LatArm" w:cs="Sylfaen"/>
          <w:lang w:val="hy-AM"/>
        </w:rPr>
        <w:t xml:space="preserve">: </w:t>
      </w:r>
      <w:r w:rsidR="00902BB9" w:rsidRPr="00AF04FC">
        <w:rPr>
          <w:rFonts w:ascii="Arial" w:hAnsi="Arial" w:cs="Arial"/>
          <w:lang w:val="hy-AM"/>
        </w:rPr>
        <w:t>Եթեհիմնավորումներչեններկայացվել</w:t>
      </w:r>
      <w:r w:rsidR="00902BB9" w:rsidRPr="00AF04FC">
        <w:rPr>
          <w:rFonts w:ascii="Arial LatArm" w:hAnsi="Arial LatArm" w:cs="Sylfaen"/>
          <w:lang w:val="hy-AM"/>
        </w:rPr>
        <w:t xml:space="preserve">, </w:t>
      </w:r>
      <w:r w:rsidR="00902BB9" w:rsidRPr="00AF04FC">
        <w:rPr>
          <w:rFonts w:ascii="Arial" w:hAnsi="Arial" w:cs="Arial"/>
          <w:lang w:val="hy-AM"/>
        </w:rPr>
        <w:t>ապահանձնաժողովինիստիարձանագրությանմեջդրամասինկատարվումենհամապատասխաննշումներ</w:t>
      </w:r>
      <w:r w:rsidR="00902BB9" w:rsidRPr="00AF04FC">
        <w:rPr>
          <w:rFonts w:ascii="Arial LatArm" w:hAnsi="Arial LatArm" w:cs="Sylfaen"/>
          <w:lang w:val="hy-AM"/>
        </w:rPr>
        <w:t>.</w:t>
      </w:r>
      <w:r w:rsidR="008B73CD" w:rsidRPr="00AF04FC">
        <w:rPr>
          <w:rFonts w:ascii="Arial LatArm" w:hAnsi="Arial LatArm" w:cs="Sylfaen"/>
          <w:szCs w:val="24"/>
        </w:rPr>
        <w:t xml:space="preserve">2) </w:t>
      </w:r>
      <w:r w:rsidR="008B73CD" w:rsidRPr="00AF04FC">
        <w:rPr>
          <w:rFonts w:ascii="Arial" w:hAnsi="Arial" w:cs="Arial"/>
          <w:szCs w:val="24"/>
        </w:rPr>
        <w:t>իրևգնահատողհանձնաժողովի</w:t>
      </w:r>
      <w:r w:rsidR="008B73CD" w:rsidRPr="00AF04FC">
        <w:rPr>
          <w:rFonts w:ascii="Arial LatArm" w:hAnsi="Arial LatArm" w:cs="Sylfaen"/>
          <w:szCs w:val="24"/>
        </w:rPr>
        <w:t xml:space="preserve">` </w:t>
      </w:r>
      <w:r w:rsidR="008B73CD" w:rsidRPr="00AF04FC">
        <w:rPr>
          <w:rFonts w:ascii="Arial" w:hAnsi="Arial" w:cs="Arial"/>
          <w:szCs w:val="24"/>
        </w:rPr>
        <w:t>հայտերիբացմաննիստիններկաանդամներիկողմիցստորագրվածշահերիբախմանբացակայությանմասինհայտարարություններիբնօրինակներիցարտատպված</w:t>
      </w:r>
      <w:r w:rsidR="008B73CD" w:rsidRPr="00AF04FC">
        <w:rPr>
          <w:rFonts w:ascii="Arial LatArm" w:hAnsi="Arial LatArm" w:cs="Sylfaen"/>
          <w:szCs w:val="24"/>
        </w:rPr>
        <w:t xml:space="preserve"> (</w:t>
      </w:r>
      <w:r w:rsidR="008B73CD" w:rsidRPr="00AF04FC">
        <w:rPr>
          <w:rFonts w:ascii="Arial" w:hAnsi="Arial" w:cs="Arial"/>
          <w:szCs w:val="24"/>
        </w:rPr>
        <w:t>սկանավորված</w:t>
      </w:r>
      <w:r w:rsidR="008B73CD" w:rsidRPr="00AF04FC">
        <w:rPr>
          <w:rFonts w:ascii="Arial LatArm" w:hAnsi="Arial LatArm" w:cs="Sylfaen"/>
          <w:szCs w:val="24"/>
        </w:rPr>
        <w:t xml:space="preserve">) </w:t>
      </w:r>
      <w:r w:rsidR="008B73CD" w:rsidRPr="00AF04FC">
        <w:rPr>
          <w:rFonts w:ascii="Arial" w:hAnsi="Arial" w:cs="Arial"/>
          <w:szCs w:val="24"/>
        </w:rPr>
        <w:t>տարբերակներըհրապարակումէտեղեկագրում</w:t>
      </w:r>
      <w:r w:rsidR="008B73CD" w:rsidRPr="00AF04FC">
        <w:rPr>
          <w:rFonts w:ascii="Arial LatArm" w:hAnsi="Arial LatArm" w:cs="Sylfaen"/>
          <w:szCs w:val="24"/>
        </w:rPr>
        <w:t xml:space="preserve">: </w:t>
      </w:r>
      <w:r w:rsidR="00CA4AB2" w:rsidRPr="00AF04FC">
        <w:rPr>
          <w:rFonts w:ascii="Arial" w:hAnsi="Arial" w:cs="Arial"/>
          <w:szCs w:val="24"/>
        </w:rPr>
        <w:t>Հ</w:t>
      </w:r>
      <w:r w:rsidR="008B73CD" w:rsidRPr="00AF04FC">
        <w:rPr>
          <w:rFonts w:ascii="Arial" w:hAnsi="Arial" w:cs="Arial"/>
          <w:szCs w:val="24"/>
        </w:rPr>
        <w:t>անձնաժողովիայնանդամները</w:t>
      </w:r>
      <w:r w:rsidR="008B73CD" w:rsidRPr="00AF04FC">
        <w:rPr>
          <w:rFonts w:ascii="Arial LatArm" w:hAnsi="Arial LatArm" w:cs="Sylfaen"/>
          <w:szCs w:val="24"/>
        </w:rPr>
        <w:t xml:space="preserve">, </w:t>
      </w:r>
      <w:r w:rsidR="008B73CD" w:rsidRPr="00AF04FC">
        <w:rPr>
          <w:rFonts w:ascii="Arial" w:hAnsi="Arial" w:cs="Arial"/>
          <w:szCs w:val="24"/>
        </w:rPr>
        <w:t>որոնքհանձնաժողովիաշխատանքներիմասնակցումենհայտերիբացման</w:t>
      </w:r>
      <w:r w:rsidR="007A3F75" w:rsidRPr="00AF04FC">
        <w:rPr>
          <w:rFonts w:ascii="Arial" w:hAnsi="Arial" w:cs="Arial"/>
          <w:szCs w:val="24"/>
        </w:rPr>
        <w:t>ևգնահատման</w:t>
      </w:r>
      <w:r w:rsidR="008B73CD" w:rsidRPr="00AF04FC">
        <w:rPr>
          <w:rFonts w:ascii="Arial" w:hAnsi="Arial" w:cs="Arial"/>
          <w:szCs w:val="24"/>
        </w:rPr>
        <w:t>նիստիցհետոհրավիրվողնիստերին</w:t>
      </w:r>
      <w:r w:rsidR="008B73CD" w:rsidRPr="00AF04FC">
        <w:rPr>
          <w:rFonts w:ascii="Arial LatArm" w:hAnsi="Arial LatArm" w:cs="Sylfaen"/>
          <w:szCs w:val="24"/>
        </w:rPr>
        <w:t xml:space="preserve">, </w:t>
      </w:r>
      <w:r w:rsidR="008B73CD" w:rsidRPr="00AF04FC">
        <w:rPr>
          <w:rFonts w:ascii="Arial" w:hAnsi="Arial" w:cs="Arial"/>
          <w:szCs w:val="24"/>
        </w:rPr>
        <w:t>ստորագրումենսույնենթակետումնախատեսվածհայտարարությունները</w:t>
      </w:r>
      <w:r w:rsidR="008B73CD" w:rsidRPr="00AF04FC">
        <w:rPr>
          <w:rFonts w:ascii="Arial LatArm" w:hAnsi="Arial LatArm" w:cs="Sylfaen"/>
          <w:szCs w:val="24"/>
        </w:rPr>
        <w:t xml:space="preserve">, </w:t>
      </w:r>
      <w:r w:rsidR="008B73CD" w:rsidRPr="00AF04FC">
        <w:rPr>
          <w:rFonts w:ascii="Arial" w:hAnsi="Arial" w:cs="Arial"/>
          <w:szCs w:val="24"/>
        </w:rPr>
        <w:t>որոնքտեղեկագրումքարտուղարըհրապարակումէստորագրմանըհաջորդողաշխատանքայինօրը</w:t>
      </w:r>
      <w:r w:rsidR="008B73CD" w:rsidRPr="00AF04FC">
        <w:rPr>
          <w:rFonts w:ascii="Arial LatArm" w:hAnsi="Arial LatArm" w:cs="Sylfaen"/>
          <w:szCs w:val="24"/>
        </w:rPr>
        <w:t>.</w:t>
      </w:r>
    </w:p>
    <w:p w:rsidR="003D4374" w:rsidRPr="00AF04FC" w:rsidRDefault="008769B4" w:rsidP="00EF3662">
      <w:pPr>
        <w:ind w:firstLine="375"/>
        <w:jc w:val="both"/>
        <w:rPr>
          <w:rFonts w:ascii="Arial LatArm" w:hAnsi="Arial LatArm" w:cs="Sylfaen"/>
          <w:sz w:val="20"/>
          <w:lang w:val="af-ZA"/>
        </w:rPr>
      </w:pPr>
      <w:r w:rsidRPr="00AF04FC">
        <w:rPr>
          <w:rFonts w:ascii="Arial LatArm" w:hAnsi="Arial LatArm"/>
          <w:lang w:val="af-ZA"/>
        </w:rPr>
        <w:tab/>
      </w:r>
      <w:r w:rsidR="00A150A9" w:rsidRPr="00AF04FC">
        <w:rPr>
          <w:rFonts w:ascii="Arial LatArm" w:hAnsi="Arial LatArm" w:cs="Sylfaen"/>
          <w:sz w:val="20"/>
          <w:lang w:val="af-ZA"/>
        </w:rPr>
        <w:t>8</w:t>
      </w:r>
      <w:r w:rsidR="0036230B" w:rsidRPr="00AF04FC">
        <w:rPr>
          <w:rFonts w:ascii="Arial LatArm" w:hAnsi="Arial LatArm" w:cs="Sylfaen"/>
          <w:sz w:val="20"/>
          <w:lang w:val="af-ZA"/>
        </w:rPr>
        <w:t>.</w:t>
      </w:r>
      <w:r w:rsidR="00BE037D" w:rsidRPr="00AF04FC">
        <w:rPr>
          <w:rFonts w:ascii="Arial LatArm" w:hAnsi="Arial LatArm" w:cs="Sylfaen"/>
          <w:sz w:val="20"/>
          <w:lang w:val="af-ZA"/>
        </w:rPr>
        <w:t>13</w:t>
      </w:r>
      <w:r w:rsidR="0036230B" w:rsidRPr="00AF04FC">
        <w:rPr>
          <w:rFonts w:ascii="Arial" w:hAnsi="Arial" w:cs="Arial"/>
          <w:sz w:val="20"/>
        </w:rPr>
        <w:t>Օրենքի</w:t>
      </w:r>
      <w:r w:rsidR="0036230B" w:rsidRPr="00AF04FC">
        <w:rPr>
          <w:rFonts w:ascii="Arial LatArm" w:hAnsi="Arial LatArm" w:cs="Sylfaen"/>
          <w:sz w:val="20"/>
          <w:lang w:val="af-ZA"/>
        </w:rPr>
        <w:t xml:space="preserve"> 6-</w:t>
      </w:r>
      <w:r w:rsidR="0036230B" w:rsidRPr="00AF04FC">
        <w:rPr>
          <w:rFonts w:ascii="Arial" w:hAnsi="Arial" w:cs="Arial"/>
          <w:sz w:val="20"/>
        </w:rPr>
        <w:t>րդհոդվածի</w:t>
      </w:r>
      <w:r w:rsidR="0036230B" w:rsidRPr="00AF04FC">
        <w:rPr>
          <w:rFonts w:ascii="Arial LatArm" w:hAnsi="Arial LatArm" w:cs="Sylfaen"/>
          <w:sz w:val="20"/>
          <w:lang w:val="af-ZA"/>
        </w:rPr>
        <w:t xml:space="preserve"> 1-</w:t>
      </w:r>
      <w:r w:rsidR="0036230B" w:rsidRPr="00AF04FC">
        <w:rPr>
          <w:rFonts w:ascii="Arial" w:hAnsi="Arial" w:cs="Arial"/>
          <w:sz w:val="20"/>
        </w:rPr>
        <w:t>ինմասի</w:t>
      </w:r>
      <w:r w:rsidR="0036230B" w:rsidRPr="00AF04FC">
        <w:rPr>
          <w:rFonts w:ascii="Arial LatArm" w:hAnsi="Arial LatArm" w:cs="Sylfaen"/>
          <w:sz w:val="20"/>
          <w:lang w:val="af-ZA"/>
        </w:rPr>
        <w:t xml:space="preserve"> 6-</w:t>
      </w:r>
      <w:r w:rsidR="0036230B" w:rsidRPr="00AF04FC">
        <w:rPr>
          <w:rFonts w:ascii="Arial" w:hAnsi="Arial" w:cs="Arial"/>
          <w:sz w:val="20"/>
        </w:rPr>
        <w:t>րդկետովնախատեսվածհիմքերնիհայտգալուօրվանհաջորդողհինգաշխատանքայինօրվաընթացքումպատվիրատունտվյալ</w:t>
      </w:r>
      <w:r w:rsidR="00C806B2" w:rsidRPr="00AF04FC">
        <w:rPr>
          <w:rFonts w:ascii="Arial" w:hAnsi="Arial" w:cs="Arial"/>
          <w:sz w:val="20"/>
        </w:rPr>
        <w:t>մ</w:t>
      </w:r>
      <w:r w:rsidR="0036230B" w:rsidRPr="00AF04FC">
        <w:rPr>
          <w:rFonts w:ascii="Arial" w:hAnsi="Arial" w:cs="Arial"/>
          <w:sz w:val="20"/>
        </w:rPr>
        <w:t>ասնակցիտվյալները</w:t>
      </w:r>
      <w:r w:rsidR="0036230B" w:rsidRPr="00AF04FC">
        <w:rPr>
          <w:rFonts w:ascii="Arial LatArm" w:hAnsi="Arial LatArm" w:cs="Sylfaen"/>
          <w:sz w:val="20"/>
          <w:lang w:val="af-ZA"/>
        </w:rPr>
        <w:t xml:space="preserve">` </w:t>
      </w:r>
      <w:r w:rsidR="0036230B" w:rsidRPr="00AF04FC">
        <w:rPr>
          <w:rFonts w:ascii="Arial" w:hAnsi="Arial" w:cs="Arial"/>
          <w:sz w:val="20"/>
        </w:rPr>
        <w:t>համապատասխանհիմքերով</w:t>
      </w:r>
      <w:r w:rsidR="0036230B" w:rsidRPr="00AF04FC">
        <w:rPr>
          <w:rFonts w:ascii="Arial LatArm" w:hAnsi="Arial LatArm" w:cs="Sylfaen"/>
          <w:sz w:val="20"/>
          <w:lang w:val="af-ZA"/>
        </w:rPr>
        <w:t xml:space="preserve">, </w:t>
      </w:r>
      <w:r w:rsidR="0036230B" w:rsidRPr="00AF04FC">
        <w:rPr>
          <w:rFonts w:ascii="Arial" w:hAnsi="Arial" w:cs="Arial"/>
          <w:sz w:val="20"/>
        </w:rPr>
        <w:t>գրավորուղարկումէլիազորվածմարմին</w:t>
      </w:r>
      <w:r w:rsidR="00881C05" w:rsidRPr="00AF04FC">
        <w:rPr>
          <w:rFonts w:ascii="Arial LatArm" w:hAnsi="Arial LatArm" w:cs="Sylfaen"/>
          <w:sz w:val="20"/>
          <w:lang w:val="hy-AM"/>
        </w:rPr>
        <w:t xml:space="preserve">, </w:t>
      </w:r>
      <w:r w:rsidR="00881C05" w:rsidRPr="00AF04FC">
        <w:rPr>
          <w:rFonts w:ascii="Arial" w:hAnsi="Arial" w:cs="Arial"/>
          <w:sz w:val="20"/>
        </w:rPr>
        <w:t>որըդրանքստանալունհաջորդողհինգաշխատանքայինօրվաընթացքում</w:t>
      </w:r>
      <w:bookmarkStart w:id="5" w:name="_Hlk9262748"/>
      <w:r w:rsidR="00A31A12" w:rsidRPr="00AF04FC">
        <w:rPr>
          <w:rFonts w:ascii="Arial" w:hAnsi="Arial" w:cs="Arial"/>
          <w:sz w:val="20"/>
        </w:rPr>
        <w:t>նախաձեռնումէտվյալմասնակցինգնումներիգործընթացինմասնակցելուիրավունքչունեցողմասնակիցներիցուցակումներառելուընթացակարգ</w:t>
      </w:r>
      <w:bookmarkEnd w:id="5"/>
      <w:r w:rsidR="0036230B" w:rsidRPr="00AF04FC">
        <w:rPr>
          <w:rFonts w:ascii="Arial LatArm" w:hAnsi="Arial LatArm" w:cs="Sylfaen"/>
          <w:sz w:val="20"/>
          <w:lang w:val="af-ZA"/>
        </w:rPr>
        <w:t xml:space="preserve">: </w:t>
      </w:r>
      <w:r w:rsidR="00B54F63" w:rsidRPr="00AF04FC">
        <w:rPr>
          <w:rFonts w:ascii="Arial" w:hAnsi="Arial" w:cs="Arial"/>
          <w:sz w:val="20"/>
        </w:rPr>
        <w:t>Ընդորում</w:t>
      </w:r>
      <w:r w:rsidR="00B54F63" w:rsidRPr="00AF04FC">
        <w:rPr>
          <w:rFonts w:ascii="Arial LatArm" w:hAnsi="Arial LatArm" w:cs="Sylfaen"/>
          <w:sz w:val="20"/>
          <w:lang w:val="af-ZA"/>
        </w:rPr>
        <w:t xml:space="preserve">, </w:t>
      </w:r>
      <w:r w:rsidR="00B54F63" w:rsidRPr="00AF04FC">
        <w:rPr>
          <w:rFonts w:ascii="Arial" w:hAnsi="Arial" w:cs="Arial"/>
          <w:sz w:val="20"/>
        </w:rPr>
        <w:t>եթեմասնակցիգնումներինմասնակցելուիրավունքունենալու</w:t>
      </w:r>
      <w:r w:rsidR="00A73661" w:rsidRPr="00AF04FC">
        <w:rPr>
          <w:rFonts w:ascii="Arial" w:hAnsi="Arial" w:cs="Arial"/>
          <w:sz w:val="20"/>
          <w:lang w:val="hy-AM"/>
        </w:rPr>
        <w:t>մասինհավաստումը</w:t>
      </w:r>
      <w:r w:rsidR="00B54F63" w:rsidRPr="00AF04FC">
        <w:rPr>
          <w:rFonts w:ascii="Arial" w:hAnsi="Arial" w:cs="Arial"/>
          <w:sz w:val="20"/>
        </w:rPr>
        <w:t>որակվում</w:t>
      </w:r>
      <w:r w:rsidR="00A73661" w:rsidRPr="00AF04FC">
        <w:rPr>
          <w:rFonts w:ascii="Arial" w:hAnsi="Arial" w:cs="Arial"/>
          <w:sz w:val="20"/>
          <w:lang w:val="hy-AM"/>
        </w:rPr>
        <w:t>է</w:t>
      </w:r>
      <w:r w:rsidR="00B54F63" w:rsidRPr="00AF04FC">
        <w:rPr>
          <w:rFonts w:ascii="Arial" w:hAnsi="Arial" w:cs="Arial"/>
          <w:sz w:val="20"/>
        </w:rPr>
        <w:t>որպեսիրականությանըչհամապատասխանողկամմասնակիցը</w:t>
      </w:r>
      <w:r w:rsidR="00862B55" w:rsidRPr="00AF04FC">
        <w:rPr>
          <w:rFonts w:ascii="Arial" w:hAnsi="Arial" w:cs="Arial"/>
          <w:sz w:val="20"/>
          <w:lang w:val="af-ZA"/>
        </w:rPr>
        <w:t>սույն</w:t>
      </w:r>
      <w:r w:rsidR="00B54F63" w:rsidRPr="00AF04FC">
        <w:rPr>
          <w:rFonts w:ascii="Arial" w:hAnsi="Arial" w:cs="Arial"/>
          <w:sz w:val="20"/>
        </w:rPr>
        <w:t>հրավերովսահմանվածկարգովևժամկետներումչիներկայացնումհրավերովնախատեսվածփաստաթղթերը</w:t>
      </w:r>
      <w:r w:rsidR="00B54F63" w:rsidRPr="00AF04FC">
        <w:rPr>
          <w:rFonts w:ascii="Arial LatArm" w:hAnsi="Arial LatArm" w:cs="Sylfaen"/>
          <w:sz w:val="20"/>
          <w:lang w:val="af-ZA"/>
        </w:rPr>
        <w:t>,</w:t>
      </w:r>
      <w:r w:rsidR="00A73661" w:rsidRPr="00AF04FC">
        <w:rPr>
          <w:rFonts w:ascii="Arial" w:hAnsi="Arial" w:cs="Arial"/>
          <w:sz w:val="20"/>
        </w:rPr>
        <w:t>կամընտրվածմասնակիցըչիներկայացնումորակավորմանապահովումը</w:t>
      </w:r>
      <w:r w:rsidR="00A73661" w:rsidRPr="00AF04FC">
        <w:rPr>
          <w:rFonts w:ascii="Arial LatArm" w:hAnsi="Arial LatArm" w:cs="Sylfaen"/>
          <w:sz w:val="20"/>
          <w:lang w:val="af-ZA"/>
        </w:rPr>
        <w:t>,</w:t>
      </w:r>
      <w:r w:rsidR="00B54F63" w:rsidRPr="00AF04FC">
        <w:rPr>
          <w:rFonts w:ascii="Arial" w:hAnsi="Arial" w:cs="Arial"/>
          <w:sz w:val="20"/>
        </w:rPr>
        <w:t>ապաայդհանգամանքըհամարվումէորպեսգնմանգործընթացիշրջանակումստանձնվածպարտավորության</w:t>
      </w:r>
      <w:r w:rsidR="00564FB7" w:rsidRPr="00AF04FC">
        <w:rPr>
          <w:rFonts w:ascii="Arial" w:hAnsi="Arial" w:cs="Arial"/>
          <w:sz w:val="20"/>
          <w:lang w:val="af-ZA"/>
        </w:rPr>
        <w:t>խախտում</w:t>
      </w:r>
      <w:r w:rsidR="00564FB7" w:rsidRPr="00AF04FC">
        <w:rPr>
          <w:rFonts w:ascii="Arial LatArm" w:hAnsi="Arial LatArm" w:cs="Sylfaen"/>
          <w:sz w:val="20"/>
          <w:lang w:val="af-ZA"/>
        </w:rPr>
        <w:t xml:space="preserve">: </w:t>
      </w:r>
    </w:p>
    <w:p w:rsidR="00B54F63" w:rsidRPr="00AF04FC" w:rsidRDefault="00E17B5D" w:rsidP="00EF3662">
      <w:pPr>
        <w:ind w:firstLine="375"/>
        <w:jc w:val="both"/>
        <w:rPr>
          <w:rFonts w:ascii="Arial LatArm" w:hAnsi="Arial LatArm"/>
          <w:sz w:val="20"/>
          <w:szCs w:val="20"/>
          <w:lang w:val="af-ZA"/>
        </w:rPr>
      </w:pPr>
      <w:r w:rsidRPr="00AF04FC">
        <w:rPr>
          <w:rFonts w:ascii="Arial LatArm" w:hAnsi="Arial LatArm"/>
          <w:color w:val="000000"/>
          <w:sz w:val="20"/>
          <w:szCs w:val="20"/>
          <w:lang w:val="af-ZA"/>
        </w:rPr>
        <w:t>8.1</w:t>
      </w:r>
      <w:r w:rsidR="00BE037D" w:rsidRPr="00AF04FC">
        <w:rPr>
          <w:rFonts w:ascii="Arial LatArm" w:hAnsi="Arial LatArm"/>
          <w:color w:val="000000"/>
          <w:sz w:val="20"/>
          <w:szCs w:val="20"/>
          <w:lang w:val="af-ZA"/>
        </w:rPr>
        <w:t>4</w:t>
      </w:r>
      <w:r w:rsidR="003A377C" w:rsidRPr="00AF04FC">
        <w:rPr>
          <w:rFonts w:ascii="Arial" w:hAnsi="Arial" w:cs="Arial"/>
          <w:color w:val="000000"/>
          <w:sz w:val="20"/>
          <w:szCs w:val="20"/>
        </w:rPr>
        <w:t>Ե</w:t>
      </w:r>
      <w:r w:rsidR="003D4374" w:rsidRPr="00AF04FC">
        <w:rPr>
          <w:rFonts w:ascii="Arial" w:hAnsi="Arial" w:cs="Arial"/>
          <w:color w:val="000000"/>
          <w:sz w:val="20"/>
          <w:szCs w:val="20"/>
          <w:lang w:val="hy-AM"/>
        </w:rPr>
        <w:t>թեմասնակից</w:t>
      </w:r>
      <w:r w:rsidR="00955CC1" w:rsidRPr="00AF04FC">
        <w:rPr>
          <w:rFonts w:ascii="Arial" w:hAnsi="Arial" w:cs="Arial"/>
          <w:color w:val="000000"/>
          <w:sz w:val="20"/>
          <w:szCs w:val="20"/>
        </w:rPr>
        <w:t>նՕ</w:t>
      </w:r>
      <w:r w:rsidR="003D4374" w:rsidRPr="00AF04FC">
        <w:rPr>
          <w:rFonts w:ascii="Arial" w:hAnsi="Arial" w:cs="Arial"/>
          <w:color w:val="000000"/>
          <w:sz w:val="20"/>
          <w:szCs w:val="20"/>
          <w:lang w:val="hy-AM"/>
        </w:rPr>
        <w:t>րենքի</w:t>
      </w:r>
      <w:r w:rsidR="003D4374" w:rsidRPr="00AF04FC">
        <w:rPr>
          <w:rFonts w:ascii="Arial LatArm" w:hAnsi="Arial LatArm"/>
          <w:color w:val="000000"/>
          <w:sz w:val="20"/>
          <w:szCs w:val="20"/>
          <w:lang w:val="hy-AM"/>
        </w:rPr>
        <w:t xml:space="preserve"> 6-</w:t>
      </w:r>
      <w:r w:rsidR="003D4374" w:rsidRPr="00AF04FC">
        <w:rPr>
          <w:rFonts w:ascii="Arial" w:hAnsi="Arial" w:cs="Arial"/>
          <w:color w:val="000000"/>
          <w:sz w:val="20"/>
          <w:szCs w:val="20"/>
          <w:lang w:val="hy-AM"/>
        </w:rPr>
        <w:t>րդհոդվածի</w:t>
      </w:r>
      <w:r w:rsidR="003D4374" w:rsidRPr="00AF04FC">
        <w:rPr>
          <w:rFonts w:ascii="Arial LatArm" w:hAnsi="Arial LatArm"/>
          <w:color w:val="000000"/>
          <w:sz w:val="20"/>
          <w:szCs w:val="20"/>
          <w:lang w:val="hy-AM"/>
        </w:rPr>
        <w:t xml:space="preserve"> 1-</w:t>
      </w:r>
      <w:r w:rsidR="003D4374" w:rsidRPr="00AF04FC">
        <w:rPr>
          <w:rFonts w:ascii="Arial" w:hAnsi="Arial" w:cs="Arial"/>
          <w:color w:val="000000"/>
          <w:sz w:val="20"/>
          <w:szCs w:val="20"/>
          <w:lang w:val="hy-AM"/>
        </w:rPr>
        <w:t>ինմասի</w:t>
      </w:r>
      <w:r w:rsidR="003D4374" w:rsidRPr="00AF04FC">
        <w:rPr>
          <w:rFonts w:ascii="Arial LatArm" w:hAnsi="Arial LatArm"/>
          <w:color w:val="000000"/>
          <w:sz w:val="20"/>
          <w:szCs w:val="20"/>
          <w:lang w:val="hy-AM"/>
        </w:rPr>
        <w:t xml:space="preserve"> 5-</w:t>
      </w:r>
      <w:r w:rsidR="003D4374" w:rsidRPr="00AF04FC">
        <w:rPr>
          <w:rFonts w:ascii="Arial" w:hAnsi="Arial" w:cs="Arial"/>
          <w:color w:val="000000"/>
          <w:sz w:val="20"/>
          <w:szCs w:val="20"/>
          <w:lang w:val="hy-AM"/>
        </w:rPr>
        <w:t>րդև</w:t>
      </w:r>
      <w:r w:rsidR="003D4374" w:rsidRPr="00AF04FC">
        <w:rPr>
          <w:rFonts w:ascii="Arial LatArm" w:hAnsi="Arial LatArm"/>
          <w:color w:val="000000"/>
          <w:sz w:val="20"/>
          <w:szCs w:val="20"/>
          <w:lang w:val="hy-AM"/>
        </w:rPr>
        <w:t xml:space="preserve"> 6-</w:t>
      </w:r>
      <w:r w:rsidR="003D4374" w:rsidRPr="00AF04FC">
        <w:rPr>
          <w:rFonts w:ascii="Arial" w:hAnsi="Arial" w:cs="Arial"/>
          <w:color w:val="000000"/>
          <w:sz w:val="20"/>
          <w:szCs w:val="20"/>
          <w:lang w:val="hy-AM"/>
        </w:rPr>
        <w:t>րդմասերովնախատեսվածցուցակներումներառվելէհայտըներկայացնելուօրվանիցհետո</w:t>
      </w:r>
      <w:r w:rsidR="003D4374" w:rsidRPr="00AF04FC">
        <w:rPr>
          <w:rFonts w:ascii="Arial LatArm" w:hAnsi="Arial LatArm"/>
          <w:color w:val="000000"/>
          <w:sz w:val="20"/>
          <w:szCs w:val="20"/>
          <w:lang w:val="hy-AM"/>
        </w:rPr>
        <w:t xml:space="preserve">, </w:t>
      </w:r>
      <w:r w:rsidR="003D4374" w:rsidRPr="00AF04FC">
        <w:rPr>
          <w:rFonts w:ascii="Arial" w:hAnsi="Arial" w:cs="Arial"/>
          <w:color w:val="000000"/>
          <w:sz w:val="20"/>
          <w:szCs w:val="20"/>
          <w:lang w:val="hy-AM"/>
        </w:rPr>
        <w:t>ապանրատվյալհայտըենթակաչէմերժման</w:t>
      </w:r>
      <w:r w:rsidR="00B54F63" w:rsidRPr="00AF04FC">
        <w:rPr>
          <w:rFonts w:ascii="Arial LatArm" w:hAnsi="Arial LatArm" w:cs="Sylfaen"/>
          <w:sz w:val="20"/>
          <w:szCs w:val="20"/>
          <w:lang w:val="af-ZA"/>
        </w:rPr>
        <w:t>:</w:t>
      </w:r>
    </w:p>
    <w:p w:rsidR="007A5810" w:rsidRPr="00AF04FC" w:rsidRDefault="004306D6" w:rsidP="00955CC1">
      <w:pPr>
        <w:pStyle w:val="norm"/>
        <w:spacing w:line="240" w:lineRule="auto"/>
        <w:ind w:firstLine="706"/>
        <w:rPr>
          <w:rFonts w:ascii="Arial LatArm" w:hAnsi="Arial LatArm" w:cs="Sylfaen"/>
          <w:sz w:val="20"/>
          <w:szCs w:val="24"/>
          <w:lang w:val="af-ZA" w:eastAsia="en-US"/>
        </w:rPr>
      </w:pPr>
      <w:r w:rsidRPr="00AF04FC">
        <w:rPr>
          <w:rFonts w:ascii="Arial LatArm" w:hAnsi="Arial LatArm" w:cs="Sylfaen"/>
          <w:sz w:val="20"/>
          <w:szCs w:val="24"/>
          <w:lang w:val="af-ZA" w:eastAsia="en-US"/>
        </w:rPr>
        <w:t>8</w:t>
      </w:r>
      <w:r w:rsidR="00EF2159" w:rsidRPr="00AF04FC">
        <w:rPr>
          <w:rFonts w:ascii="Arial LatArm" w:hAnsi="Arial LatArm" w:cs="Sylfaen"/>
          <w:sz w:val="20"/>
          <w:szCs w:val="24"/>
          <w:lang w:val="af-ZA" w:eastAsia="en-US"/>
        </w:rPr>
        <w:t>.</w:t>
      </w:r>
      <w:r w:rsidRPr="00AF04FC">
        <w:rPr>
          <w:rFonts w:ascii="Arial LatArm" w:hAnsi="Arial LatArm" w:cs="Sylfaen"/>
          <w:sz w:val="20"/>
          <w:szCs w:val="24"/>
          <w:lang w:val="af-ZA" w:eastAsia="en-US"/>
        </w:rPr>
        <w:t>1</w:t>
      </w:r>
      <w:r w:rsidR="00BE037D" w:rsidRPr="00AF04FC">
        <w:rPr>
          <w:rFonts w:ascii="Arial LatArm" w:hAnsi="Arial LatArm" w:cs="Sylfaen"/>
          <w:sz w:val="20"/>
          <w:szCs w:val="24"/>
          <w:lang w:val="af-ZA" w:eastAsia="en-US"/>
        </w:rPr>
        <w:t>5</w:t>
      </w:r>
      <w:r w:rsidR="007A5810" w:rsidRPr="00AF04FC">
        <w:rPr>
          <w:rFonts w:ascii="Arial" w:hAnsi="Arial" w:cs="Arial"/>
          <w:sz w:val="20"/>
          <w:szCs w:val="24"/>
          <w:lang w:val="ru-RU" w:eastAsia="en-US"/>
        </w:rPr>
        <w:t>Սույն</w:t>
      </w:r>
      <w:r w:rsidRPr="00AF04FC">
        <w:rPr>
          <w:rFonts w:ascii="Arial" w:hAnsi="Arial" w:cs="Arial"/>
          <w:sz w:val="20"/>
          <w:szCs w:val="24"/>
          <w:lang w:val="ru-RU" w:eastAsia="en-US"/>
        </w:rPr>
        <w:t>հրավերի</w:t>
      </w:r>
      <w:r w:rsidRPr="00AF04FC">
        <w:rPr>
          <w:rFonts w:ascii="Arial LatArm" w:hAnsi="Arial LatArm" w:cs="Sylfaen"/>
          <w:sz w:val="20"/>
          <w:szCs w:val="24"/>
          <w:lang w:val="af-ZA" w:eastAsia="en-US"/>
        </w:rPr>
        <w:t xml:space="preserve"> 1-</w:t>
      </w:r>
      <w:r w:rsidRPr="00AF04FC">
        <w:rPr>
          <w:rFonts w:ascii="Arial" w:hAnsi="Arial" w:cs="Arial"/>
          <w:sz w:val="20"/>
          <w:szCs w:val="24"/>
          <w:lang w:val="ru-RU" w:eastAsia="en-US"/>
        </w:rPr>
        <w:t>ինմասի</w:t>
      </w:r>
      <w:r w:rsidR="00441D04" w:rsidRPr="00AF04FC">
        <w:rPr>
          <w:rFonts w:ascii="Arial LatArm" w:hAnsi="Arial LatArm" w:cs="Sylfaen"/>
          <w:sz w:val="20"/>
          <w:szCs w:val="24"/>
          <w:lang w:val="af-ZA" w:eastAsia="en-US"/>
        </w:rPr>
        <w:t>8.</w:t>
      </w:r>
      <w:r w:rsidR="00BE037D" w:rsidRPr="00AF04FC">
        <w:rPr>
          <w:rFonts w:ascii="Arial LatArm" w:hAnsi="Arial LatArm" w:cs="Sylfaen"/>
          <w:sz w:val="20"/>
          <w:szCs w:val="24"/>
          <w:lang w:val="af-ZA" w:eastAsia="en-US"/>
        </w:rPr>
        <w:t>8</w:t>
      </w:r>
      <w:r w:rsidR="00441D04" w:rsidRPr="00AF04FC">
        <w:rPr>
          <w:rFonts w:ascii="Arial" w:hAnsi="Arial" w:cs="Arial"/>
          <w:sz w:val="20"/>
          <w:szCs w:val="24"/>
          <w:lang w:val="af-ZA" w:eastAsia="en-US"/>
        </w:rPr>
        <w:t>և</w:t>
      </w:r>
      <w:r w:rsidRPr="00AF04FC">
        <w:rPr>
          <w:rFonts w:ascii="Arial LatArm" w:hAnsi="Arial LatArm" w:cs="Sylfaen"/>
          <w:sz w:val="20"/>
          <w:szCs w:val="24"/>
          <w:lang w:val="af-ZA" w:eastAsia="en-US"/>
        </w:rPr>
        <w:t xml:space="preserve"> 8</w:t>
      </w:r>
      <w:r w:rsidR="00BE037D" w:rsidRPr="00AF04FC">
        <w:rPr>
          <w:rFonts w:ascii="Arial LatArm" w:hAnsi="Arial LatArm" w:cs="Sylfaen"/>
          <w:sz w:val="20"/>
          <w:szCs w:val="24"/>
          <w:lang w:val="af-ZA" w:eastAsia="en-US"/>
        </w:rPr>
        <w:t>.9</w:t>
      </w:r>
      <w:r w:rsidRPr="00AF04FC">
        <w:rPr>
          <w:rFonts w:ascii="Arial" w:hAnsi="Arial" w:cs="Arial"/>
          <w:sz w:val="20"/>
          <w:szCs w:val="24"/>
          <w:lang w:val="ru-RU" w:eastAsia="en-US"/>
        </w:rPr>
        <w:t>կետ</w:t>
      </w:r>
      <w:r w:rsidR="00441D04" w:rsidRPr="00AF04FC">
        <w:rPr>
          <w:rFonts w:ascii="Arial" w:hAnsi="Arial" w:cs="Arial"/>
          <w:sz w:val="20"/>
          <w:szCs w:val="24"/>
          <w:lang w:eastAsia="en-US"/>
        </w:rPr>
        <w:t>եր</w:t>
      </w:r>
      <w:r w:rsidRPr="00AF04FC">
        <w:rPr>
          <w:rFonts w:ascii="Arial" w:hAnsi="Arial" w:cs="Arial"/>
          <w:sz w:val="20"/>
          <w:szCs w:val="24"/>
          <w:lang w:val="ru-RU" w:eastAsia="en-US"/>
        </w:rPr>
        <w:t>ումնշված</w:t>
      </w:r>
      <w:r w:rsidR="007A5810" w:rsidRPr="00AF04FC">
        <w:rPr>
          <w:rFonts w:ascii="Arial" w:hAnsi="Arial" w:cs="Arial"/>
          <w:sz w:val="20"/>
          <w:szCs w:val="24"/>
          <w:lang w:val="ru-RU" w:eastAsia="en-US"/>
        </w:rPr>
        <w:t>փաստաթղթերը</w:t>
      </w:r>
      <w:r w:rsidR="00EF2159" w:rsidRPr="00AF04FC">
        <w:rPr>
          <w:rFonts w:ascii="Arial" w:hAnsi="Arial" w:cs="Arial"/>
          <w:sz w:val="20"/>
          <w:szCs w:val="24"/>
          <w:lang w:val="af-ZA" w:eastAsia="en-US"/>
        </w:rPr>
        <w:t>մասնակիցը</w:t>
      </w:r>
      <w:r w:rsidR="00D371A7" w:rsidRPr="00AF04FC">
        <w:rPr>
          <w:rFonts w:ascii="Arial" w:hAnsi="Arial" w:cs="Arial"/>
          <w:sz w:val="20"/>
          <w:szCs w:val="24"/>
          <w:lang w:eastAsia="en-US"/>
        </w:rPr>
        <w:t>սահմանվածժամկետում</w:t>
      </w:r>
      <w:r w:rsidR="007A5810" w:rsidRPr="00AF04FC">
        <w:rPr>
          <w:rFonts w:ascii="Arial" w:hAnsi="Arial" w:cs="Arial"/>
          <w:sz w:val="20"/>
          <w:szCs w:val="24"/>
          <w:lang w:val="ru-RU" w:eastAsia="en-US"/>
        </w:rPr>
        <w:t>հանձնա</w:t>
      </w:r>
      <w:r w:rsidR="007A5810" w:rsidRPr="00AF04FC">
        <w:rPr>
          <w:rFonts w:ascii="Arial LatArm" w:hAnsi="Arial LatArm" w:cs="Sylfaen"/>
          <w:sz w:val="20"/>
          <w:szCs w:val="24"/>
          <w:lang w:val="af-ZA" w:eastAsia="en-US"/>
        </w:rPr>
        <w:softHyphen/>
      </w:r>
      <w:r w:rsidR="007A5810" w:rsidRPr="00AF04FC">
        <w:rPr>
          <w:rFonts w:ascii="Arial" w:hAnsi="Arial" w:cs="Arial"/>
          <w:sz w:val="20"/>
          <w:szCs w:val="24"/>
          <w:lang w:val="ru-RU" w:eastAsia="en-US"/>
        </w:rPr>
        <w:t>ժողովիքարտուղարիններկայաց</w:t>
      </w:r>
      <w:r w:rsidR="00EF2159" w:rsidRPr="00AF04FC">
        <w:rPr>
          <w:rFonts w:ascii="Arial" w:hAnsi="Arial" w:cs="Arial"/>
          <w:sz w:val="20"/>
          <w:szCs w:val="24"/>
          <w:lang w:eastAsia="en-US"/>
        </w:rPr>
        <w:t>ն</w:t>
      </w:r>
      <w:r w:rsidR="007A5810" w:rsidRPr="00AF04FC">
        <w:rPr>
          <w:rFonts w:ascii="Arial" w:hAnsi="Arial" w:cs="Arial"/>
          <w:sz w:val="20"/>
          <w:szCs w:val="24"/>
          <w:lang w:val="ru-RU" w:eastAsia="en-US"/>
        </w:rPr>
        <w:t>ում</w:t>
      </w:r>
      <w:r w:rsidR="00EF2159" w:rsidRPr="00AF04FC">
        <w:rPr>
          <w:rFonts w:ascii="Arial" w:hAnsi="Arial" w:cs="Arial"/>
          <w:sz w:val="20"/>
          <w:szCs w:val="24"/>
          <w:lang w:eastAsia="en-US"/>
        </w:rPr>
        <w:t>է</w:t>
      </w:r>
      <w:r w:rsidR="00FE20B2" w:rsidRPr="00AF04FC">
        <w:rPr>
          <w:rFonts w:ascii="Arial" w:hAnsi="Arial" w:cs="Arial"/>
          <w:sz w:val="20"/>
          <w:szCs w:val="24"/>
          <w:lang w:val="af-ZA" w:eastAsia="en-US"/>
        </w:rPr>
        <w:t>վերջինիս՝</w:t>
      </w:r>
      <w:r w:rsidRPr="00AF04FC">
        <w:rPr>
          <w:rFonts w:ascii="Arial" w:hAnsi="Arial" w:cs="Arial"/>
          <w:sz w:val="20"/>
          <w:szCs w:val="24"/>
          <w:lang w:val="ru-RU" w:eastAsia="en-US"/>
        </w:rPr>
        <w:t>սույնհրավերովնախատեսվածէլեկտրոնայինփոստին</w:t>
      </w:r>
      <w:r w:rsidR="00FE20B2" w:rsidRPr="00AF04FC">
        <w:rPr>
          <w:rFonts w:ascii="Arial" w:hAnsi="Arial" w:cs="Arial"/>
          <w:sz w:val="20"/>
          <w:szCs w:val="24"/>
          <w:lang w:eastAsia="en-US"/>
        </w:rPr>
        <w:t>ուղարկելումիջոցով</w:t>
      </w:r>
      <w:r w:rsidRPr="00AF04FC">
        <w:rPr>
          <w:rFonts w:ascii="Arial LatArm" w:hAnsi="Arial LatArm" w:cs="Sylfaen"/>
          <w:sz w:val="20"/>
          <w:szCs w:val="24"/>
          <w:lang w:val="af-ZA" w:eastAsia="en-US"/>
        </w:rPr>
        <w:t xml:space="preserve">: </w:t>
      </w:r>
      <w:r w:rsidR="007A5810" w:rsidRPr="00AF04FC">
        <w:rPr>
          <w:rFonts w:ascii="Arial" w:hAnsi="Arial" w:cs="Arial"/>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AF04FC">
        <w:rPr>
          <w:rFonts w:ascii="Arial LatArm" w:hAnsi="Arial LatArm" w:cs="Sylfaen"/>
          <w:sz w:val="20"/>
          <w:szCs w:val="24"/>
          <w:lang w:val="af-ZA" w:eastAsia="en-US"/>
        </w:rPr>
        <w:t>:</w:t>
      </w:r>
    </w:p>
    <w:p w:rsidR="002B121D" w:rsidRPr="00AF04FC" w:rsidRDefault="00A150A9" w:rsidP="00EF3662">
      <w:pPr>
        <w:pStyle w:val="BodyTextIndent2"/>
        <w:spacing w:line="240" w:lineRule="auto"/>
        <w:ind w:firstLine="567"/>
        <w:rPr>
          <w:rFonts w:ascii="Arial LatArm" w:hAnsi="Arial LatArm" w:cs="Sylfaen"/>
          <w:szCs w:val="24"/>
        </w:rPr>
      </w:pPr>
      <w:r w:rsidRPr="00AF04FC">
        <w:rPr>
          <w:rFonts w:ascii="Arial LatArm" w:hAnsi="Arial LatArm" w:cs="Sylfaen"/>
          <w:szCs w:val="24"/>
        </w:rPr>
        <w:t>8</w:t>
      </w:r>
      <w:r w:rsidR="002B121D" w:rsidRPr="00AF04FC">
        <w:rPr>
          <w:rFonts w:ascii="Arial LatArm" w:hAnsi="Arial LatArm" w:cs="Sylfaen"/>
          <w:szCs w:val="24"/>
        </w:rPr>
        <w:t>.</w:t>
      </w:r>
      <w:r w:rsidR="00CD1E70" w:rsidRPr="00AF04FC">
        <w:rPr>
          <w:rFonts w:ascii="Arial LatArm" w:hAnsi="Arial LatArm" w:cs="Sylfaen"/>
          <w:szCs w:val="24"/>
        </w:rPr>
        <w:t>16</w:t>
      </w:r>
      <w:r w:rsidR="002B121D" w:rsidRPr="00AF04FC">
        <w:rPr>
          <w:rFonts w:ascii="Arial" w:hAnsi="Arial" w:cs="Arial"/>
          <w:szCs w:val="24"/>
          <w:lang w:val="ru-RU"/>
        </w:rPr>
        <w:t>Մասնակիցներըևնրանցներկայացուցիչներըկարողեններկա</w:t>
      </w:r>
      <w:r w:rsidR="006D4E1D" w:rsidRPr="00AF04FC">
        <w:rPr>
          <w:rFonts w:ascii="Arial" w:hAnsi="Arial" w:cs="Arial"/>
          <w:szCs w:val="24"/>
        </w:rPr>
        <w:t>լինել</w:t>
      </w:r>
      <w:r w:rsidR="002B121D" w:rsidRPr="00AF04FC">
        <w:rPr>
          <w:rFonts w:ascii="Arial" w:hAnsi="Arial" w:cs="Arial"/>
          <w:szCs w:val="24"/>
          <w:lang w:val="ru-RU"/>
        </w:rPr>
        <w:t>հանձնաժողովինիստերին։</w:t>
      </w:r>
      <w:r w:rsidR="006D4E1D" w:rsidRPr="00AF04FC">
        <w:rPr>
          <w:rFonts w:ascii="Arial" w:hAnsi="Arial" w:cs="Arial"/>
          <w:szCs w:val="24"/>
          <w:lang w:val="ru-RU"/>
        </w:rPr>
        <w:t>Մասնակիցները</w:t>
      </w:r>
      <w:r w:rsidR="006D4E1D" w:rsidRPr="00AF04FC">
        <w:rPr>
          <w:rFonts w:ascii="Arial" w:hAnsi="Arial" w:cs="Arial"/>
          <w:szCs w:val="24"/>
        </w:rPr>
        <w:t>կամ</w:t>
      </w:r>
      <w:r w:rsidR="006D4E1D" w:rsidRPr="00AF04FC">
        <w:rPr>
          <w:rFonts w:ascii="Arial" w:hAnsi="Arial" w:cs="Arial"/>
          <w:szCs w:val="24"/>
          <w:lang w:val="ru-RU"/>
        </w:rPr>
        <w:t>նրանցներկայացուցիչները</w:t>
      </w:r>
      <w:r w:rsidR="002B121D" w:rsidRPr="00AF04FC">
        <w:rPr>
          <w:rFonts w:ascii="Arial" w:hAnsi="Arial" w:cs="Arial"/>
          <w:szCs w:val="24"/>
          <w:lang w:val="ru-RU"/>
        </w:rPr>
        <w:t>կարողենպահանջելհանձնաժողովինիստերիարձանագրություններիպատճենները</w:t>
      </w:r>
      <w:r w:rsidR="002B121D" w:rsidRPr="00AF04FC">
        <w:rPr>
          <w:rFonts w:ascii="Arial LatArm" w:hAnsi="Arial LatArm" w:cs="Sylfaen"/>
          <w:szCs w:val="24"/>
        </w:rPr>
        <w:t xml:space="preserve">, </w:t>
      </w:r>
      <w:r w:rsidR="002B121D" w:rsidRPr="00AF04FC">
        <w:rPr>
          <w:rFonts w:ascii="Arial" w:hAnsi="Arial" w:cs="Arial"/>
          <w:szCs w:val="24"/>
          <w:lang w:val="ru-RU"/>
        </w:rPr>
        <w:t>որոնքտրամադրվումենմեկօրացուցայինօրվաընթացքում։</w:t>
      </w:r>
    </w:p>
    <w:p w:rsidR="00CD1E70" w:rsidRPr="00AF04FC" w:rsidRDefault="00A150A9" w:rsidP="00CD1E70">
      <w:pPr>
        <w:ind w:firstLine="567"/>
        <w:jc w:val="both"/>
        <w:rPr>
          <w:rFonts w:ascii="Arial LatArm" w:hAnsi="Arial LatArm" w:cs="Sylfaen"/>
          <w:sz w:val="20"/>
          <w:lang w:val="af-ZA"/>
        </w:rPr>
      </w:pPr>
      <w:r w:rsidRPr="00AF04FC">
        <w:rPr>
          <w:rFonts w:ascii="Arial LatArm" w:hAnsi="Arial LatArm" w:cs="Sylfaen"/>
          <w:sz w:val="20"/>
          <w:lang w:val="af-ZA"/>
        </w:rPr>
        <w:lastRenderedPageBreak/>
        <w:t>8</w:t>
      </w:r>
      <w:r w:rsidR="009B0DA1" w:rsidRPr="00AF04FC">
        <w:rPr>
          <w:rFonts w:ascii="Arial LatArm" w:hAnsi="Arial LatArm" w:cs="Sylfaen"/>
          <w:sz w:val="20"/>
          <w:lang w:val="af-ZA"/>
        </w:rPr>
        <w:t>.</w:t>
      </w:r>
      <w:r w:rsidR="00CD1E70" w:rsidRPr="00AF04FC">
        <w:rPr>
          <w:rFonts w:ascii="Arial LatArm" w:hAnsi="Arial LatArm" w:cs="Sylfaen"/>
          <w:sz w:val="20"/>
          <w:lang w:val="af-ZA"/>
        </w:rPr>
        <w:t>17</w:t>
      </w:r>
      <w:r w:rsidR="00CD1E70" w:rsidRPr="00AF04FC">
        <w:rPr>
          <w:rFonts w:ascii="Arial" w:hAnsi="Arial" w:cs="Arial"/>
          <w:sz w:val="20"/>
          <w:lang w:val="ru-RU"/>
        </w:rPr>
        <w:t>Հանձնաժողովիև</w:t>
      </w:r>
      <w:r w:rsidR="00CD1E70" w:rsidRPr="00AF04FC">
        <w:rPr>
          <w:rFonts w:ascii="Arial LatArm" w:hAnsi="Arial LatArm" w:cs="Sylfaen"/>
          <w:sz w:val="20"/>
          <w:lang w:val="af-ZA"/>
        </w:rPr>
        <w:t xml:space="preserve"> (</w:t>
      </w:r>
      <w:r w:rsidR="00CD1E70" w:rsidRPr="00AF04FC">
        <w:rPr>
          <w:rFonts w:ascii="Arial" w:hAnsi="Arial" w:cs="Arial"/>
          <w:sz w:val="20"/>
          <w:lang w:val="ru-RU"/>
        </w:rPr>
        <w:t>կամ</w:t>
      </w:r>
      <w:r w:rsidR="00CD1E70" w:rsidRPr="00AF04FC">
        <w:rPr>
          <w:rFonts w:ascii="Arial LatArm" w:hAnsi="Arial LatArm" w:cs="Sylfaen"/>
          <w:sz w:val="20"/>
          <w:lang w:val="af-ZA"/>
        </w:rPr>
        <w:t xml:space="preserve">) </w:t>
      </w:r>
      <w:r w:rsidR="00CD1E70" w:rsidRPr="00AF04FC">
        <w:rPr>
          <w:rFonts w:ascii="Arial" w:hAnsi="Arial" w:cs="Arial"/>
          <w:sz w:val="20"/>
          <w:lang w:val="ru-RU"/>
        </w:rPr>
        <w:t>պատվիրատուիկողմիցէլեկտրոնայինծանուցումներնուղարկվումենմասնակցի</w:t>
      </w:r>
      <w:r w:rsidR="00CD1E70" w:rsidRPr="00AF04FC">
        <w:rPr>
          <w:rFonts w:ascii="Arial" w:hAnsi="Arial" w:cs="Arial"/>
          <w:sz w:val="20"/>
          <w:lang w:val="af-ZA"/>
        </w:rPr>
        <w:t>հայտումնշվածէլեկտրոնայինփոստինուղարկելումիջոցով</w:t>
      </w:r>
      <w:r w:rsidR="00CD1E70" w:rsidRPr="00AF04FC">
        <w:rPr>
          <w:rFonts w:ascii="Arial LatArm" w:hAnsi="Arial LatArm" w:cs="Sylfaen"/>
          <w:sz w:val="20"/>
          <w:lang w:val="af-ZA"/>
        </w:rPr>
        <w:t xml:space="preserve">, </w:t>
      </w:r>
      <w:r w:rsidR="00CD1E70" w:rsidRPr="00AF04FC">
        <w:rPr>
          <w:rFonts w:ascii="Arial" w:hAnsi="Arial" w:cs="Arial"/>
          <w:sz w:val="20"/>
          <w:lang w:val="ru-RU"/>
        </w:rPr>
        <w:t>իսկմասնակցիկողմից</w:t>
      </w:r>
      <w:r w:rsidR="00CD1E70" w:rsidRPr="00AF04FC">
        <w:rPr>
          <w:rFonts w:ascii="Arial LatArm" w:hAnsi="Arial LatArm" w:cs="Sylfaen"/>
          <w:sz w:val="20"/>
          <w:lang w:val="af-ZA"/>
        </w:rPr>
        <w:t xml:space="preserve">` </w:t>
      </w:r>
      <w:r w:rsidR="00CD1E70" w:rsidRPr="00AF04FC">
        <w:rPr>
          <w:rFonts w:ascii="Arial" w:hAnsi="Arial" w:cs="Arial"/>
          <w:sz w:val="20"/>
          <w:lang w:val="ru-RU"/>
        </w:rPr>
        <w:t>իրհայտումնշվածէլեկտրոնայինփոստիցսույնհրավերումնշված</w:t>
      </w:r>
      <w:r w:rsidR="00CD1E70" w:rsidRPr="00AF04FC">
        <w:rPr>
          <w:rFonts w:ascii="Arial LatArm" w:hAnsi="Arial LatArm" w:cs="Sylfaen"/>
          <w:sz w:val="20"/>
          <w:lang w:val="af-ZA"/>
        </w:rPr>
        <w:t xml:space="preserve">` </w:t>
      </w:r>
      <w:r w:rsidR="00CD1E70" w:rsidRPr="00AF04FC">
        <w:rPr>
          <w:rFonts w:ascii="Arial" w:hAnsi="Arial" w:cs="Arial"/>
          <w:sz w:val="20"/>
          <w:lang w:val="ru-RU"/>
        </w:rPr>
        <w:t>հանձնաժողովիքարտուղարիէլեկտրոնայինփոստին</w:t>
      </w:r>
      <w:r w:rsidR="00CD1E70" w:rsidRPr="00AF04FC">
        <w:rPr>
          <w:rFonts w:ascii="Arial" w:hAnsi="Arial" w:cs="Arial"/>
          <w:sz w:val="20"/>
          <w:szCs w:val="20"/>
          <w:lang w:val="af-ZA"/>
        </w:rPr>
        <w:t>ուղարկվելումիջոցով</w:t>
      </w:r>
      <w:r w:rsidR="00CD1E70" w:rsidRPr="00AF04FC">
        <w:rPr>
          <w:rFonts w:ascii="Arial LatArm" w:hAnsi="Arial LatArm"/>
          <w:sz w:val="20"/>
          <w:szCs w:val="20"/>
          <w:lang w:val="af-ZA"/>
        </w:rPr>
        <w:t>:</w:t>
      </w:r>
    </w:p>
    <w:p w:rsidR="00CD1E70" w:rsidRPr="00AF04FC" w:rsidRDefault="00CD1E70" w:rsidP="00CD1E70">
      <w:pPr>
        <w:ind w:firstLine="567"/>
        <w:jc w:val="both"/>
        <w:rPr>
          <w:rFonts w:ascii="Arial LatArm" w:hAnsi="Arial LatArm"/>
          <w:sz w:val="20"/>
          <w:szCs w:val="20"/>
          <w:lang w:val="af-ZA"/>
        </w:rPr>
      </w:pPr>
      <w:r w:rsidRPr="00AF04FC">
        <w:rPr>
          <w:rFonts w:ascii="Arial" w:hAnsi="Arial" w:cs="Arial"/>
          <w:sz w:val="20"/>
          <w:szCs w:val="20"/>
          <w:lang w:val="af-ZA"/>
        </w:rPr>
        <w:t>Տեղեկությունների</w:t>
      </w:r>
      <w:r w:rsidRPr="00AF04FC">
        <w:rPr>
          <w:rFonts w:ascii="Arial LatArm" w:hAnsi="Arial LatArm"/>
          <w:sz w:val="20"/>
          <w:szCs w:val="20"/>
          <w:lang w:val="af-ZA"/>
        </w:rPr>
        <w:t xml:space="preserve"> (</w:t>
      </w:r>
      <w:r w:rsidRPr="00AF04FC">
        <w:rPr>
          <w:rFonts w:ascii="Arial" w:hAnsi="Arial" w:cs="Arial"/>
          <w:sz w:val="20"/>
          <w:szCs w:val="20"/>
          <w:lang w:val="af-ZA"/>
        </w:rPr>
        <w:t>փաստաթղթերի</w:t>
      </w:r>
      <w:r w:rsidRPr="00AF04FC">
        <w:rPr>
          <w:rFonts w:ascii="Arial LatArm" w:hAnsi="Arial LatArm"/>
          <w:sz w:val="20"/>
          <w:szCs w:val="20"/>
          <w:lang w:val="af-ZA"/>
        </w:rPr>
        <w:t xml:space="preserve">) </w:t>
      </w:r>
      <w:r w:rsidRPr="00AF04FC">
        <w:rPr>
          <w:rFonts w:ascii="Arial" w:hAnsi="Arial" w:cs="Arial"/>
          <w:sz w:val="20"/>
          <w:szCs w:val="20"/>
          <w:lang w:val="af-ZA"/>
        </w:rPr>
        <w:t>էլեկտրոնայինեղանակովփոխանակմանդեպքումմասնակիցըտեղեկությունները</w:t>
      </w:r>
      <w:r w:rsidRPr="00AF04FC">
        <w:rPr>
          <w:rFonts w:ascii="Arial LatArm" w:hAnsi="Arial LatArm"/>
          <w:sz w:val="20"/>
          <w:szCs w:val="20"/>
          <w:lang w:val="af-ZA"/>
        </w:rPr>
        <w:t xml:space="preserve"> (</w:t>
      </w:r>
      <w:r w:rsidRPr="00AF04FC">
        <w:rPr>
          <w:rFonts w:ascii="Arial" w:hAnsi="Arial" w:cs="Arial"/>
          <w:sz w:val="20"/>
          <w:szCs w:val="20"/>
          <w:lang w:val="af-ZA"/>
        </w:rPr>
        <w:t>փաստաթղթերը</w:t>
      </w:r>
      <w:r w:rsidRPr="00AF04FC">
        <w:rPr>
          <w:rFonts w:ascii="Arial LatArm" w:hAnsi="Arial LatArm"/>
          <w:sz w:val="20"/>
          <w:szCs w:val="20"/>
          <w:lang w:val="af-ZA"/>
        </w:rPr>
        <w:t xml:space="preserve">) </w:t>
      </w:r>
      <w:r w:rsidRPr="00AF04FC">
        <w:rPr>
          <w:rFonts w:ascii="Arial" w:hAnsi="Arial" w:cs="Arial"/>
          <w:sz w:val="20"/>
          <w:szCs w:val="20"/>
          <w:lang w:val="af-ZA"/>
        </w:rPr>
        <w:t>ուղարկումէհաստատվածբնօրինակփաստաթղթիցարտատպված</w:t>
      </w:r>
      <w:r w:rsidRPr="00AF04FC">
        <w:rPr>
          <w:rFonts w:ascii="Arial LatArm" w:hAnsi="Arial LatArm"/>
          <w:sz w:val="20"/>
          <w:szCs w:val="20"/>
          <w:lang w:val="af-ZA"/>
        </w:rPr>
        <w:t xml:space="preserve"> (</w:t>
      </w:r>
      <w:r w:rsidRPr="00AF04FC">
        <w:rPr>
          <w:rFonts w:ascii="Arial" w:hAnsi="Arial" w:cs="Arial"/>
          <w:sz w:val="20"/>
          <w:szCs w:val="20"/>
          <w:lang w:val="af-ZA"/>
        </w:rPr>
        <w:t>սկանավորված</w:t>
      </w:r>
      <w:r w:rsidRPr="00AF04FC">
        <w:rPr>
          <w:rFonts w:ascii="Arial LatArm" w:hAnsi="Arial LatArm"/>
          <w:sz w:val="20"/>
          <w:szCs w:val="20"/>
          <w:lang w:val="af-ZA"/>
        </w:rPr>
        <w:t xml:space="preserve">) </w:t>
      </w:r>
      <w:r w:rsidRPr="00AF04FC">
        <w:rPr>
          <w:rFonts w:ascii="Arial" w:hAnsi="Arial" w:cs="Arial"/>
          <w:sz w:val="20"/>
          <w:szCs w:val="20"/>
          <w:lang w:val="af-ZA"/>
        </w:rPr>
        <w:t>տարբերակով</w:t>
      </w:r>
      <w:r w:rsidRPr="00AF04FC">
        <w:rPr>
          <w:rFonts w:ascii="Arial LatArm" w:hAnsi="Arial LatArm"/>
          <w:sz w:val="20"/>
          <w:szCs w:val="20"/>
          <w:lang w:val="af-ZA"/>
        </w:rPr>
        <w:t>:</w:t>
      </w:r>
    </w:p>
    <w:p w:rsidR="002B103D" w:rsidRPr="00AF04FC" w:rsidRDefault="00A150A9" w:rsidP="00EF3662">
      <w:pPr>
        <w:pStyle w:val="BodyTextIndent2"/>
        <w:spacing w:line="240" w:lineRule="auto"/>
        <w:ind w:firstLine="567"/>
        <w:rPr>
          <w:rFonts w:ascii="Arial LatArm" w:hAnsi="Arial LatArm"/>
          <w:lang w:val="hy-AM"/>
        </w:rPr>
      </w:pPr>
      <w:r w:rsidRPr="00AF04FC">
        <w:rPr>
          <w:rFonts w:ascii="Arial LatArm" w:hAnsi="Arial LatArm"/>
        </w:rPr>
        <w:t>8</w:t>
      </w:r>
      <w:r w:rsidR="00947D03" w:rsidRPr="00AF04FC">
        <w:rPr>
          <w:rFonts w:ascii="Arial LatArm" w:hAnsi="Arial LatArm"/>
          <w:lang w:val="hy-AM"/>
        </w:rPr>
        <w:t>.</w:t>
      </w:r>
      <w:r w:rsidR="00436F47" w:rsidRPr="00AF04FC">
        <w:rPr>
          <w:rFonts w:ascii="Arial LatArm" w:hAnsi="Arial LatArm"/>
        </w:rPr>
        <w:t xml:space="preserve">18 </w:t>
      </w:r>
      <w:r w:rsidR="00571F29" w:rsidRPr="00AF04FC">
        <w:rPr>
          <w:rFonts w:ascii="Arial" w:hAnsi="Arial" w:cs="Arial"/>
        </w:rPr>
        <w:t>Հայտերիգնահատումըևընտրվածմասնակցիորոշումնիրականացվումէըստառանձինչափաբաժինների</w:t>
      </w:r>
      <w:r w:rsidR="00571F29" w:rsidRPr="00AF04FC">
        <w:rPr>
          <w:rStyle w:val="FootnoteReference"/>
          <w:rFonts w:ascii="Arial LatArm" w:hAnsi="Arial LatArm" w:cs="Sylfaen"/>
          <w:color w:val="FFFFFF"/>
        </w:rPr>
        <w:footnoteReference w:id="4"/>
      </w:r>
      <w:r w:rsidR="00571F29" w:rsidRPr="00AF04FC">
        <w:rPr>
          <w:rFonts w:ascii="Arial" w:hAnsi="Arial" w:cs="Arial"/>
        </w:rPr>
        <w:t>։</w:t>
      </w:r>
      <w:r w:rsidR="00436F47" w:rsidRPr="00AF04FC">
        <w:rPr>
          <w:rFonts w:ascii="Arial LatArm" w:hAnsi="Arial LatArm" w:cs="Tahoma"/>
          <w:vertAlign w:val="superscript"/>
        </w:rPr>
        <w:t>11</w:t>
      </w:r>
    </w:p>
    <w:p w:rsidR="00583092" w:rsidRPr="00AF04FC" w:rsidRDefault="00A150A9" w:rsidP="00EF3662">
      <w:pPr>
        <w:ind w:firstLine="567"/>
        <w:jc w:val="both"/>
        <w:rPr>
          <w:rFonts w:ascii="Arial LatArm" w:hAnsi="Arial LatArm"/>
          <w:sz w:val="20"/>
          <w:szCs w:val="20"/>
          <w:lang w:val="af-ZA"/>
        </w:rPr>
      </w:pPr>
      <w:r w:rsidRPr="00AF04FC">
        <w:rPr>
          <w:rFonts w:ascii="Arial LatArm" w:hAnsi="Arial LatArm"/>
          <w:sz w:val="20"/>
          <w:szCs w:val="20"/>
          <w:lang w:val="af-ZA"/>
        </w:rPr>
        <w:t>8</w:t>
      </w:r>
      <w:r w:rsidR="009E35C5" w:rsidRPr="00AF04FC">
        <w:rPr>
          <w:rFonts w:ascii="Arial LatArm" w:hAnsi="Arial LatArm"/>
          <w:sz w:val="20"/>
          <w:szCs w:val="20"/>
          <w:lang w:val="af-ZA"/>
        </w:rPr>
        <w:t>.</w:t>
      </w:r>
      <w:r w:rsidR="00436F47" w:rsidRPr="00AF04FC">
        <w:rPr>
          <w:rFonts w:ascii="Arial LatArm" w:hAnsi="Arial LatArm"/>
          <w:sz w:val="20"/>
          <w:szCs w:val="20"/>
          <w:lang w:val="af-ZA"/>
        </w:rPr>
        <w:t xml:space="preserve">19 </w:t>
      </w:r>
      <w:r w:rsidR="00583092" w:rsidRPr="00AF04FC">
        <w:rPr>
          <w:rFonts w:ascii="Arial" w:hAnsi="Arial" w:cs="Arial"/>
          <w:sz w:val="20"/>
          <w:szCs w:val="20"/>
          <w:lang w:val="af-ZA"/>
        </w:rPr>
        <w:t>Ընտրվածմասնակցիկողմիցպայմանագիրըչկնքելու</w:t>
      </w:r>
      <w:r w:rsidR="00583092" w:rsidRPr="00AF04FC">
        <w:rPr>
          <w:rFonts w:ascii="Arial LatArm" w:hAnsi="Arial LatArm"/>
          <w:sz w:val="20"/>
          <w:szCs w:val="20"/>
          <w:lang w:val="af-ZA"/>
        </w:rPr>
        <w:t xml:space="preserve"> (</w:t>
      </w:r>
      <w:r w:rsidR="00583092" w:rsidRPr="00AF04FC">
        <w:rPr>
          <w:rFonts w:ascii="Arial" w:hAnsi="Arial" w:cs="Arial"/>
          <w:sz w:val="20"/>
          <w:szCs w:val="20"/>
          <w:lang w:val="af-ZA"/>
        </w:rPr>
        <w:t>հրաժարվելու</w:t>
      </w:r>
      <w:r w:rsidR="00583092" w:rsidRPr="00AF04FC">
        <w:rPr>
          <w:rFonts w:ascii="Arial LatArm" w:hAnsi="Arial LatArm"/>
          <w:sz w:val="20"/>
          <w:szCs w:val="20"/>
          <w:lang w:val="af-ZA"/>
        </w:rPr>
        <w:t xml:space="preserve">) </w:t>
      </w:r>
      <w:r w:rsidR="00583092" w:rsidRPr="00AF04FC">
        <w:rPr>
          <w:rFonts w:ascii="Arial" w:hAnsi="Arial" w:cs="Arial"/>
          <w:sz w:val="20"/>
          <w:szCs w:val="20"/>
          <w:lang w:val="af-ZA"/>
        </w:rPr>
        <w:t>կամպայմանագիրկնքելուիրավունքիցզրկվելուդեպքումհանձնաժողով</w:t>
      </w:r>
      <w:r w:rsidR="002E0966" w:rsidRPr="00AF04FC">
        <w:rPr>
          <w:rFonts w:ascii="Arial" w:hAnsi="Arial" w:cs="Arial"/>
          <w:sz w:val="20"/>
          <w:szCs w:val="20"/>
          <w:lang w:val="af-ZA"/>
        </w:rPr>
        <w:t>իորոշմամբ</w:t>
      </w:r>
      <w:r w:rsidR="00583092" w:rsidRPr="00AF04FC">
        <w:rPr>
          <w:rFonts w:ascii="Arial" w:hAnsi="Arial" w:cs="Arial"/>
          <w:sz w:val="20"/>
          <w:szCs w:val="20"/>
          <w:lang w:val="af-ZA"/>
        </w:rPr>
        <w:t>ընտրվածմասնակ</w:t>
      </w:r>
      <w:r w:rsidR="002E0966" w:rsidRPr="00AF04FC">
        <w:rPr>
          <w:rFonts w:ascii="Arial" w:hAnsi="Arial" w:cs="Arial"/>
          <w:sz w:val="20"/>
          <w:szCs w:val="20"/>
          <w:lang w:val="af-ZA"/>
        </w:rPr>
        <w:t>իցէճանաչվումհաջորդողտեղզբաղեցրածմասնակիցը՝</w:t>
      </w:r>
      <w:r w:rsidR="00583092" w:rsidRPr="00AF04FC">
        <w:rPr>
          <w:rFonts w:ascii="Arial" w:hAnsi="Arial" w:cs="Arial"/>
          <w:sz w:val="20"/>
          <w:szCs w:val="20"/>
          <w:lang w:val="af-ZA"/>
        </w:rPr>
        <w:t>սույն</w:t>
      </w:r>
      <w:r w:rsidR="00583092" w:rsidRPr="00AF04FC">
        <w:rPr>
          <w:rFonts w:ascii="Arial" w:hAnsi="Arial" w:cs="Arial"/>
          <w:sz w:val="20"/>
          <w:szCs w:val="20"/>
          <w:lang w:val="hy-AM"/>
        </w:rPr>
        <w:t>հրավեր</w:t>
      </w:r>
      <w:r w:rsidR="00537173" w:rsidRPr="00AF04FC">
        <w:rPr>
          <w:rFonts w:ascii="Arial" w:hAnsi="Arial" w:cs="Arial"/>
          <w:sz w:val="20"/>
          <w:szCs w:val="20"/>
          <w:lang w:val="hy-AM"/>
        </w:rPr>
        <w:t>ի</w:t>
      </w:r>
      <w:r w:rsidR="00537173" w:rsidRPr="00AF04FC">
        <w:rPr>
          <w:rFonts w:ascii="Arial LatArm" w:hAnsi="Arial LatArm"/>
          <w:sz w:val="20"/>
          <w:szCs w:val="20"/>
          <w:lang w:val="hy-AM"/>
        </w:rPr>
        <w:t xml:space="preserve"> 1-</w:t>
      </w:r>
      <w:r w:rsidR="00537173" w:rsidRPr="00AF04FC">
        <w:rPr>
          <w:rFonts w:ascii="Arial" w:hAnsi="Arial" w:cs="Arial"/>
          <w:sz w:val="20"/>
          <w:szCs w:val="20"/>
          <w:lang w:val="hy-AM"/>
        </w:rPr>
        <w:t>ինմասի</w:t>
      </w:r>
      <w:r w:rsidR="00537173" w:rsidRPr="00AF04FC">
        <w:rPr>
          <w:rFonts w:ascii="Arial LatArm" w:hAnsi="Arial LatArm"/>
          <w:sz w:val="20"/>
          <w:szCs w:val="20"/>
          <w:lang w:val="hy-AM"/>
        </w:rPr>
        <w:t xml:space="preserve"> 8.1</w:t>
      </w:r>
      <w:r w:rsidR="00CD1E70" w:rsidRPr="00AF04FC">
        <w:rPr>
          <w:rFonts w:ascii="Arial LatArm" w:hAnsi="Arial LatArm"/>
          <w:sz w:val="20"/>
          <w:szCs w:val="20"/>
          <w:lang w:val="hy-AM"/>
        </w:rPr>
        <w:t>2</w:t>
      </w:r>
      <w:r w:rsidR="00537173" w:rsidRPr="00AF04FC">
        <w:rPr>
          <w:rFonts w:ascii="Arial LatArm" w:hAnsi="Arial LatArm"/>
          <w:sz w:val="20"/>
          <w:szCs w:val="20"/>
          <w:lang w:val="hy-AM"/>
        </w:rPr>
        <w:t>-</w:t>
      </w:r>
      <w:r w:rsidR="00537173" w:rsidRPr="00AF04FC">
        <w:rPr>
          <w:rFonts w:ascii="Arial" w:hAnsi="Arial" w:cs="Arial"/>
          <w:sz w:val="20"/>
          <w:szCs w:val="20"/>
          <w:lang w:val="hy-AM"/>
        </w:rPr>
        <w:t>ից</w:t>
      </w:r>
      <w:r w:rsidR="00537173" w:rsidRPr="00AF04FC">
        <w:rPr>
          <w:rFonts w:ascii="Arial LatArm" w:hAnsi="Arial LatArm"/>
          <w:sz w:val="20"/>
          <w:szCs w:val="20"/>
          <w:lang w:val="hy-AM"/>
        </w:rPr>
        <w:t xml:space="preserve"> 8.</w:t>
      </w:r>
      <w:r w:rsidR="00CD1E70" w:rsidRPr="00AF04FC">
        <w:rPr>
          <w:rFonts w:ascii="Arial LatArm" w:hAnsi="Arial LatArm"/>
          <w:sz w:val="20"/>
          <w:szCs w:val="20"/>
          <w:lang w:val="hy-AM"/>
        </w:rPr>
        <w:t>1</w:t>
      </w:r>
      <w:r w:rsidR="00A5501E" w:rsidRPr="00AF04FC">
        <w:rPr>
          <w:rFonts w:ascii="Arial LatArm" w:hAnsi="Arial LatArm"/>
          <w:sz w:val="20"/>
          <w:szCs w:val="20"/>
          <w:lang w:val="hy-AM"/>
        </w:rPr>
        <w:t>8</w:t>
      </w:r>
      <w:r w:rsidR="00537173" w:rsidRPr="00AF04FC">
        <w:rPr>
          <w:rFonts w:ascii="Arial LatArm" w:hAnsi="Arial LatArm"/>
          <w:sz w:val="20"/>
          <w:szCs w:val="20"/>
          <w:lang w:val="hy-AM"/>
        </w:rPr>
        <w:t>-</w:t>
      </w:r>
      <w:r w:rsidR="00537173" w:rsidRPr="00AF04FC">
        <w:rPr>
          <w:rFonts w:ascii="Arial" w:hAnsi="Arial" w:cs="Arial"/>
          <w:sz w:val="20"/>
          <w:szCs w:val="20"/>
          <w:lang w:val="hy-AM"/>
        </w:rPr>
        <w:t>րդկետերովսահմանվածընթացակարգ</w:t>
      </w:r>
      <w:r w:rsidR="002E0966" w:rsidRPr="00AF04FC">
        <w:rPr>
          <w:rFonts w:ascii="Arial" w:hAnsi="Arial" w:cs="Arial"/>
          <w:sz w:val="20"/>
          <w:szCs w:val="20"/>
          <w:lang w:val="hy-AM"/>
        </w:rPr>
        <w:t>իկիրառմամբ</w:t>
      </w:r>
      <w:r w:rsidR="00583092" w:rsidRPr="00AF04FC">
        <w:rPr>
          <w:rFonts w:ascii="Arial LatArm" w:hAnsi="Arial LatArm"/>
          <w:sz w:val="20"/>
          <w:szCs w:val="20"/>
          <w:lang w:val="af-ZA"/>
        </w:rPr>
        <w:t>:</w:t>
      </w:r>
    </w:p>
    <w:p w:rsidR="00583092" w:rsidRPr="00AF04FC" w:rsidRDefault="00A150A9" w:rsidP="00EF3662">
      <w:pPr>
        <w:pStyle w:val="BodyTextIndent2"/>
        <w:spacing w:line="240" w:lineRule="auto"/>
        <w:ind w:firstLine="567"/>
        <w:rPr>
          <w:rFonts w:ascii="Arial LatArm" w:hAnsi="Arial LatArm" w:cs="Sylfaen"/>
          <w:szCs w:val="24"/>
        </w:rPr>
      </w:pPr>
      <w:r w:rsidRPr="00AF04FC">
        <w:rPr>
          <w:rFonts w:ascii="Arial LatArm" w:hAnsi="Arial LatArm" w:cs="Sylfaen"/>
          <w:szCs w:val="24"/>
        </w:rPr>
        <w:t>8</w:t>
      </w:r>
      <w:r w:rsidR="00201DA0" w:rsidRPr="00AF04FC">
        <w:rPr>
          <w:rFonts w:ascii="Arial LatArm" w:hAnsi="Arial LatArm" w:cs="Sylfaen"/>
          <w:szCs w:val="24"/>
          <w:lang w:val="hy-AM"/>
        </w:rPr>
        <w:t>.</w:t>
      </w:r>
      <w:r w:rsidR="00A5501E" w:rsidRPr="00AF04FC">
        <w:rPr>
          <w:rFonts w:ascii="Arial LatArm" w:hAnsi="Arial LatArm" w:cs="Sylfaen"/>
          <w:szCs w:val="24"/>
        </w:rPr>
        <w:t xml:space="preserve">20 </w:t>
      </w:r>
      <w:r w:rsidR="00583092" w:rsidRPr="00AF04FC">
        <w:rPr>
          <w:rFonts w:ascii="Arial" w:hAnsi="Arial" w:cs="Arial"/>
          <w:szCs w:val="24"/>
          <w:lang w:val="ru-RU"/>
        </w:rPr>
        <w:t>Մասնակից</w:t>
      </w:r>
      <w:r w:rsidR="00196487" w:rsidRPr="00AF04FC">
        <w:rPr>
          <w:rFonts w:ascii="Arial" w:hAnsi="Arial" w:cs="Arial"/>
          <w:szCs w:val="24"/>
          <w:lang w:val="en-US"/>
        </w:rPr>
        <w:t>ն</w:t>
      </w:r>
      <w:r w:rsidR="00583092" w:rsidRPr="00AF04FC">
        <w:rPr>
          <w:rFonts w:ascii="Arial" w:hAnsi="Arial" w:cs="Arial"/>
          <w:szCs w:val="24"/>
          <w:lang w:val="ru-RU"/>
        </w:rPr>
        <w:t>իրեններկայացվածպահանջներիհամապատասխանությանհիմնավորմաննպատակովկարողէներկայացնելլրացուցիչայլփաստաթղթեր</w:t>
      </w:r>
      <w:r w:rsidR="00583092" w:rsidRPr="00AF04FC">
        <w:rPr>
          <w:rFonts w:ascii="Arial LatArm" w:hAnsi="Arial LatArm" w:cs="Sylfaen"/>
          <w:szCs w:val="24"/>
        </w:rPr>
        <w:t xml:space="preserve">, </w:t>
      </w:r>
      <w:r w:rsidR="00583092" w:rsidRPr="00AF04FC">
        <w:rPr>
          <w:rFonts w:ascii="Arial" w:hAnsi="Arial" w:cs="Arial"/>
          <w:szCs w:val="24"/>
          <w:lang w:val="ru-RU"/>
        </w:rPr>
        <w:t>տեղեկություններևնյութեր։</w:t>
      </w:r>
    </w:p>
    <w:p w:rsidR="00583092" w:rsidRPr="00AF04FC" w:rsidRDefault="00662165" w:rsidP="00EF3662">
      <w:pPr>
        <w:pStyle w:val="BodyTextIndent2"/>
        <w:spacing w:line="240" w:lineRule="auto"/>
        <w:ind w:firstLine="567"/>
        <w:rPr>
          <w:rFonts w:ascii="Arial LatArm" w:hAnsi="Arial LatArm" w:cs="Sylfaen"/>
          <w:szCs w:val="24"/>
        </w:rPr>
      </w:pPr>
      <w:r w:rsidRPr="00AF04FC">
        <w:rPr>
          <w:rFonts w:ascii="Arial" w:hAnsi="Arial" w:cs="Arial"/>
          <w:szCs w:val="24"/>
          <w:lang w:val="en-US"/>
        </w:rPr>
        <w:t>Հ</w:t>
      </w:r>
      <w:r w:rsidR="00583092" w:rsidRPr="00AF04FC">
        <w:rPr>
          <w:rFonts w:ascii="Arial" w:hAnsi="Arial" w:cs="Arial"/>
          <w:szCs w:val="24"/>
          <w:lang w:val="ru-RU"/>
        </w:rPr>
        <w:t>անձնաժողովըկարողէստուգել</w:t>
      </w:r>
      <w:r w:rsidR="004B383E" w:rsidRPr="00AF04FC">
        <w:rPr>
          <w:rFonts w:ascii="Arial" w:hAnsi="Arial" w:cs="Arial"/>
          <w:szCs w:val="24"/>
          <w:lang w:val="en-US"/>
        </w:rPr>
        <w:t>մ</w:t>
      </w:r>
      <w:r w:rsidR="00583092" w:rsidRPr="00AF04FC">
        <w:rPr>
          <w:rFonts w:ascii="Arial" w:hAnsi="Arial" w:cs="Arial"/>
          <w:szCs w:val="24"/>
          <w:lang w:val="ru-RU"/>
        </w:rPr>
        <w:t>ասնակցիներկայացրածտվյալներիիսկությունը</w:t>
      </w:r>
      <w:r w:rsidR="00583092" w:rsidRPr="00AF04FC">
        <w:rPr>
          <w:rFonts w:ascii="Arial LatArm" w:hAnsi="Arial LatArm" w:cs="Sylfaen"/>
          <w:szCs w:val="24"/>
        </w:rPr>
        <w:t xml:space="preserve">` </w:t>
      </w:r>
      <w:r w:rsidR="00583092" w:rsidRPr="00AF04FC">
        <w:rPr>
          <w:rFonts w:ascii="Arial" w:hAnsi="Arial" w:cs="Arial"/>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F04FC">
        <w:rPr>
          <w:rFonts w:ascii="Arial LatArm" w:hAnsi="Arial LatArm" w:cs="Sylfaen"/>
          <w:szCs w:val="24"/>
        </w:rPr>
        <w:t xml:space="preserve">: </w:t>
      </w:r>
      <w:r w:rsidR="00583092" w:rsidRPr="00AF04FC">
        <w:rPr>
          <w:rFonts w:ascii="Arial" w:hAnsi="Arial" w:cs="Arial"/>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F04FC">
        <w:rPr>
          <w:rFonts w:ascii="Arial LatArm" w:hAnsi="Arial LatArm" w:cs="Sylfaen"/>
          <w:szCs w:val="24"/>
        </w:rPr>
        <w:t xml:space="preserve">: </w:t>
      </w:r>
      <w:r w:rsidR="00583092" w:rsidRPr="00AF04FC">
        <w:rPr>
          <w:rFonts w:ascii="Arial" w:hAnsi="Arial" w:cs="Arial"/>
          <w:szCs w:val="24"/>
          <w:lang w:val="ru-RU"/>
        </w:rPr>
        <w:t>Եթե</w:t>
      </w:r>
      <w:r w:rsidR="004B383E" w:rsidRPr="00AF04FC">
        <w:rPr>
          <w:rFonts w:ascii="Arial" w:hAnsi="Arial" w:cs="Arial"/>
          <w:szCs w:val="24"/>
          <w:lang w:val="en-US"/>
        </w:rPr>
        <w:t>մ</w:t>
      </w:r>
      <w:r w:rsidR="00583092" w:rsidRPr="00AF04FC">
        <w:rPr>
          <w:rFonts w:ascii="Arial" w:hAnsi="Arial" w:cs="Arial"/>
          <w:szCs w:val="24"/>
          <w:lang w:val="ru-RU"/>
        </w:rPr>
        <w:t>ասնակցիներկայացրածտվյալներիիսկությանստուգմանարդյունքումտվյալներըորակվումենիրականությանըչհամապա</w:t>
      </w:r>
      <w:r w:rsidR="00583092" w:rsidRPr="00AF04FC">
        <w:rPr>
          <w:rFonts w:ascii="Arial LatArm" w:hAnsi="Arial LatArm" w:cs="Sylfaen"/>
          <w:szCs w:val="24"/>
        </w:rPr>
        <w:softHyphen/>
      </w:r>
      <w:r w:rsidR="00583092" w:rsidRPr="00AF04FC">
        <w:rPr>
          <w:rFonts w:ascii="Arial" w:hAnsi="Arial" w:cs="Arial"/>
          <w:szCs w:val="24"/>
          <w:lang w:val="ru-RU"/>
        </w:rPr>
        <w:t>տասխանող</w:t>
      </w:r>
      <w:r w:rsidR="00583092" w:rsidRPr="00AF04FC">
        <w:rPr>
          <w:rFonts w:ascii="Arial LatArm" w:hAnsi="Arial LatArm" w:cs="Sylfaen"/>
          <w:szCs w:val="24"/>
        </w:rPr>
        <w:t xml:space="preserve">, </w:t>
      </w:r>
      <w:r w:rsidR="00583092" w:rsidRPr="00AF04FC">
        <w:rPr>
          <w:rFonts w:ascii="Arial" w:hAnsi="Arial" w:cs="Arial"/>
          <w:szCs w:val="24"/>
          <w:lang w:val="ru-RU"/>
        </w:rPr>
        <w:t>ապա</w:t>
      </w:r>
      <w:r w:rsidR="00583092" w:rsidRPr="00AF04FC">
        <w:rPr>
          <w:rFonts w:ascii="Arial" w:hAnsi="Arial" w:cs="Arial"/>
          <w:szCs w:val="24"/>
        </w:rPr>
        <w:t>տվյալ</w:t>
      </w:r>
      <w:r w:rsidR="004B383E" w:rsidRPr="00AF04FC">
        <w:rPr>
          <w:rFonts w:ascii="Arial" w:hAnsi="Arial" w:cs="Arial"/>
          <w:szCs w:val="24"/>
        </w:rPr>
        <w:t>մ</w:t>
      </w:r>
      <w:r w:rsidR="00583092" w:rsidRPr="00AF04FC">
        <w:rPr>
          <w:rFonts w:ascii="Arial" w:hAnsi="Arial" w:cs="Arial"/>
          <w:szCs w:val="24"/>
        </w:rPr>
        <w:t>ասնակցիհայտըմերժվումէ</w:t>
      </w:r>
      <w:r w:rsidR="00196487" w:rsidRPr="00AF04FC">
        <w:rPr>
          <w:rFonts w:ascii="Arial LatArm" w:hAnsi="Arial LatArm" w:cs="Sylfaen"/>
          <w:szCs w:val="24"/>
        </w:rPr>
        <w:t>:</w:t>
      </w:r>
    </w:p>
    <w:p w:rsidR="00583092" w:rsidRPr="00AF04FC" w:rsidRDefault="00A150A9" w:rsidP="00EF3662">
      <w:pPr>
        <w:pStyle w:val="BodyTextIndent2"/>
        <w:spacing w:line="240" w:lineRule="auto"/>
        <w:ind w:firstLine="567"/>
        <w:rPr>
          <w:rFonts w:ascii="Arial LatArm" w:hAnsi="Arial LatArm" w:cs="Sylfaen"/>
          <w:szCs w:val="24"/>
        </w:rPr>
      </w:pPr>
      <w:r w:rsidRPr="00AF04FC">
        <w:rPr>
          <w:rFonts w:ascii="Arial LatArm" w:hAnsi="Arial LatArm" w:cs="Sylfaen"/>
          <w:szCs w:val="24"/>
        </w:rPr>
        <w:t>8</w:t>
      </w:r>
      <w:r w:rsidR="00201DA0" w:rsidRPr="00AF04FC">
        <w:rPr>
          <w:rFonts w:ascii="Arial LatArm" w:hAnsi="Arial LatArm" w:cs="Sylfaen"/>
          <w:szCs w:val="24"/>
          <w:lang w:val="hy-AM"/>
        </w:rPr>
        <w:t>.</w:t>
      </w:r>
      <w:r w:rsidR="00A5501E" w:rsidRPr="00AF04FC">
        <w:rPr>
          <w:rFonts w:ascii="Arial LatArm" w:hAnsi="Arial LatArm" w:cs="Sylfaen"/>
          <w:szCs w:val="24"/>
        </w:rPr>
        <w:t xml:space="preserve">21 </w:t>
      </w:r>
      <w:r w:rsidR="00583092" w:rsidRPr="00AF04FC">
        <w:rPr>
          <w:rFonts w:ascii="Arial" w:hAnsi="Arial" w:cs="Arial"/>
          <w:szCs w:val="24"/>
          <w:lang w:val="hy-AM"/>
        </w:rPr>
        <w:t>Սույնհրավերի</w:t>
      </w:r>
      <w:r w:rsidR="005D3674" w:rsidRPr="00AF04FC">
        <w:rPr>
          <w:rFonts w:ascii="Arial LatArm" w:hAnsi="Arial LatArm" w:cs="Sylfaen"/>
          <w:szCs w:val="24"/>
        </w:rPr>
        <w:t xml:space="preserve"> 1-</w:t>
      </w:r>
      <w:r w:rsidR="005D3674" w:rsidRPr="00AF04FC">
        <w:rPr>
          <w:rFonts w:ascii="Arial" w:hAnsi="Arial" w:cs="Arial"/>
          <w:szCs w:val="24"/>
          <w:lang w:val="hy-AM"/>
        </w:rPr>
        <w:t>ինմասի</w:t>
      </w:r>
      <w:r w:rsidR="004B383E" w:rsidRPr="00AF04FC">
        <w:rPr>
          <w:rFonts w:ascii="Arial LatArm" w:hAnsi="Arial LatArm" w:cs="Sylfaen"/>
          <w:szCs w:val="24"/>
        </w:rPr>
        <w:t>8</w:t>
      </w:r>
      <w:r w:rsidR="009C3B73" w:rsidRPr="00AF04FC">
        <w:rPr>
          <w:rFonts w:ascii="Arial LatArm" w:hAnsi="Arial LatArm" w:cs="Sylfaen"/>
          <w:szCs w:val="24"/>
        </w:rPr>
        <w:t>.</w:t>
      </w:r>
      <w:r w:rsidR="00325647" w:rsidRPr="00AF04FC">
        <w:rPr>
          <w:rFonts w:ascii="Arial LatArm" w:hAnsi="Arial LatArm" w:cs="Sylfaen"/>
          <w:szCs w:val="24"/>
        </w:rPr>
        <w:t>20</w:t>
      </w:r>
      <w:r w:rsidR="00583092" w:rsidRPr="00AF04FC">
        <w:rPr>
          <w:rFonts w:ascii="Arial" w:hAnsi="Arial" w:cs="Arial"/>
          <w:szCs w:val="24"/>
          <w:lang w:val="hy-AM"/>
        </w:rPr>
        <w:t>կետիկիրառմաննպատակով</w:t>
      </w:r>
      <w:r w:rsidR="00F96621" w:rsidRPr="00AF04FC">
        <w:rPr>
          <w:rFonts w:ascii="Arial" w:hAnsi="Arial" w:cs="Arial"/>
          <w:szCs w:val="24"/>
        </w:rPr>
        <w:t>կարողէ</w:t>
      </w:r>
      <w:r w:rsidR="00583092" w:rsidRPr="00AF04FC">
        <w:rPr>
          <w:rFonts w:ascii="Arial" w:hAnsi="Arial" w:cs="Arial"/>
          <w:szCs w:val="24"/>
          <w:lang w:val="hy-AM"/>
        </w:rPr>
        <w:t>հրավիրվ</w:t>
      </w:r>
      <w:r w:rsidR="00F96621" w:rsidRPr="00AF04FC">
        <w:rPr>
          <w:rFonts w:ascii="Arial" w:hAnsi="Arial" w:cs="Arial"/>
          <w:szCs w:val="24"/>
          <w:lang w:val="hy-AM"/>
        </w:rPr>
        <w:t>ել</w:t>
      </w:r>
      <w:r w:rsidR="00583092" w:rsidRPr="00AF04FC">
        <w:rPr>
          <w:rFonts w:ascii="Arial" w:hAnsi="Arial" w:cs="Arial"/>
          <w:szCs w:val="24"/>
          <w:lang w:val="hy-AM"/>
        </w:rPr>
        <w:t>հանձնաժողովիարտահերթնիստ։</w:t>
      </w:r>
    </w:p>
    <w:p w:rsidR="00E45ACA" w:rsidRPr="00AF04FC" w:rsidRDefault="00A150A9" w:rsidP="00EF3662">
      <w:pPr>
        <w:pStyle w:val="norm"/>
        <w:spacing w:line="240" w:lineRule="auto"/>
        <w:ind w:firstLine="567"/>
        <w:rPr>
          <w:rFonts w:ascii="Arial LatArm" w:hAnsi="Arial LatArm" w:cs="Tahoma"/>
          <w:sz w:val="20"/>
          <w:lang w:val="hy-AM"/>
        </w:rPr>
      </w:pPr>
      <w:r w:rsidRPr="00AF04FC">
        <w:rPr>
          <w:rFonts w:ascii="Arial LatArm" w:hAnsi="Arial LatArm"/>
          <w:spacing w:val="-6"/>
          <w:sz w:val="20"/>
          <w:lang w:val="hy-AM"/>
        </w:rPr>
        <w:t>8</w:t>
      </w:r>
      <w:r w:rsidR="00201DA0" w:rsidRPr="00AF04FC">
        <w:rPr>
          <w:rFonts w:ascii="Arial LatArm" w:hAnsi="Arial LatArm"/>
          <w:spacing w:val="-6"/>
          <w:sz w:val="20"/>
          <w:lang w:val="hy-AM"/>
        </w:rPr>
        <w:t>.</w:t>
      </w:r>
      <w:r w:rsidR="00A5501E" w:rsidRPr="00AF04FC">
        <w:rPr>
          <w:rFonts w:ascii="Arial LatArm" w:hAnsi="Arial LatArm"/>
          <w:spacing w:val="-6"/>
          <w:sz w:val="20"/>
          <w:lang w:val="af-ZA"/>
        </w:rPr>
        <w:t xml:space="preserve">22 </w:t>
      </w:r>
      <w:r w:rsidR="00E45ACA" w:rsidRPr="00AF04FC">
        <w:rPr>
          <w:rFonts w:ascii="Arial" w:hAnsi="Arial" w:cs="Arial"/>
          <w:sz w:val="20"/>
          <w:lang w:val="hy-AM"/>
        </w:rPr>
        <w:t>Մինչևպայմանագիրկնքելը</w:t>
      </w:r>
      <w:r w:rsidR="004B383E" w:rsidRPr="00AF04FC">
        <w:rPr>
          <w:rFonts w:ascii="Arial" w:hAnsi="Arial" w:cs="Arial"/>
          <w:sz w:val="20"/>
          <w:lang w:val="hy-AM"/>
        </w:rPr>
        <w:t>պ</w:t>
      </w:r>
      <w:r w:rsidR="00E45ACA" w:rsidRPr="00AF04FC">
        <w:rPr>
          <w:rFonts w:ascii="Arial" w:hAnsi="Arial" w:cs="Arial"/>
          <w:sz w:val="20"/>
          <w:lang w:val="hy-AM"/>
        </w:rPr>
        <w:t>ատվիրատունտեղեկագրումհրապարակումէհայտարարությունպայմանագիրկնքելուորոշմանմասինոչուշ</w:t>
      </w:r>
      <w:r w:rsidR="00E45ACA" w:rsidRPr="00AF04FC">
        <w:rPr>
          <w:rFonts w:ascii="Arial LatArm" w:hAnsi="Arial LatArm" w:cs="Tahoma"/>
          <w:sz w:val="20"/>
          <w:lang w:val="hy-AM"/>
        </w:rPr>
        <w:t xml:space="preserve">, </w:t>
      </w:r>
      <w:r w:rsidR="00E45ACA" w:rsidRPr="00AF04FC">
        <w:rPr>
          <w:rFonts w:ascii="Arial" w:hAnsi="Arial" w:cs="Arial"/>
          <w:sz w:val="20"/>
          <w:lang w:val="hy-AM"/>
        </w:rPr>
        <w:t>քանընտրվածմասնակցիմասինորոշմանընդունմանըհաջորդողառաջինաշխատանքայինօրը</w:t>
      </w:r>
      <w:r w:rsidR="00E45ACA" w:rsidRPr="00AF04FC">
        <w:rPr>
          <w:rFonts w:ascii="Arial LatArm" w:hAnsi="Arial LatArm" w:cs="Tahoma"/>
          <w:sz w:val="20"/>
          <w:lang w:val="hy-AM"/>
        </w:rPr>
        <w:t>:</w:t>
      </w:r>
      <w:r w:rsidR="00E45ACA" w:rsidRPr="00AF04FC">
        <w:rPr>
          <w:rFonts w:ascii="Arial" w:hAnsi="Arial" w:cs="Arial"/>
          <w:sz w:val="20"/>
          <w:lang w:val="hy-AM"/>
        </w:rPr>
        <w:t>Պայմանագիրկնքելումասինորոշումըպարունակումէամփոփտեղեկատվությունհայտերիգնահատմանևընտրվածմասնակցիընտրությունըհիմնավորողպատճառներիմասինուհայտարարությունանգործությանժամկետիվերաբերյալ</w:t>
      </w:r>
      <w:r w:rsidR="00E45ACA" w:rsidRPr="00AF04FC">
        <w:rPr>
          <w:rFonts w:ascii="Arial LatArm" w:hAnsi="Arial LatArm" w:cs="Tahoma"/>
          <w:sz w:val="20"/>
          <w:lang w:val="hy-AM"/>
        </w:rPr>
        <w:t>:</w:t>
      </w:r>
    </w:p>
    <w:p w:rsidR="00583092" w:rsidRPr="00AF04FC" w:rsidRDefault="00A150A9" w:rsidP="00EF3662">
      <w:pPr>
        <w:pStyle w:val="BodyTextIndent2"/>
        <w:spacing w:line="240" w:lineRule="auto"/>
        <w:ind w:firstLine="567"/>
        <w:rPr>
          <w:rFonts w:ascii="Arial LatArm" w:hAnsi="Arial LatArm" w:cs="Sylfaen"/>
          <w:szCs w:val="24"/>
        </w:rPr>
      </w:pPr>
      <w:r w:rsidRPr="00AF04FC">
        <w:rPr>
          <w:rFonts w:ascii="Arial LatArm" w:hAnsi="Arial LatArm" w:cs="Sylfaen"/>
          <w:szCs w:val="24"/>
          <w:lang w:val="hy-AM"/>
        </w:rPr>
        <w:t>8</w:t>
      </w:r>
      <w:r w:rsidR="00201DA0" w:rsidRPr="00AF04FC">
        <w:rPr>
          <w:rFonts w:ascii="Arial LatArm" w:hAnsi="Arial LatArm" w:cs="Sylfaen"/>
          <w:szCs w:val="24"/>
          <w:lang w:val="hy-AM"/>
        </w:rPr>
        <w:t>.</w:t>
      </w:r>
      <w:r w:rsidR="00A5501E" w:rsidRPr="00AF04FC">
        <w:rPr>
          <w:rFonts w:ascii="Arial LatArm" w:hAnsi="Arial LatArm" w:cs="Sylfaen"/>
          <w:szCs w:val="24"/>
          <w:lang w:val="hy-AM"/>
        </w:rPr>
        <w:t xml:space="preserve">23 </w:t>
      </w:r>
      <w:r w:rsidR="00583092" w:rsidRPr="00AF04FC">
        <w:rPr>
          <w:rFonts w:ascii="Arial" w:hAnsi="Arial" w:cs="Arial"/>
          <w:szCs w:val="24"/>
          <w:lang w:val="hy-AM"/>
        </w:rPr>
        <w:t>Անգործությանժամկետըպայմանագիրկնքելումասինորոշմանհայտարարությանհրապարակմանօրվանհաջորդողօրվաև</w:t>
      </w:r>
      <w:r w:rsidR="004B383E" w:rsidRPr="00AF04FC">
        <w:rPr>
          <w:rFonts w:ascii="Arial" w:hAnsi="Arial" w:cs="Arial"/>
          <w:szCs w:val="24"/>
        </w:rPr>
        <w:t>պ</w:t>
      </w:r>
      <w:r w:rsidR="00583092" w:rsidRPr="00AF04FC">
        <w:rPr>
          <w:rFonts w:ascii="Arial" w:hAnsi="Arial" w:cs="Arial"/>
          <w:szCs w:val="24"/>
          <w:lang w:val="hy-AM"/>
        </w:rPr>
        <w:t>ատվիրատուիկողմիցպայմանագիրըկնքելուիրավասությանառաջացմանօրվամիջևընկածժամանակահատվածնէ։</w:t>
      </w:r>
    </w:p>
    <w:p w:rsidR="00583092" w:rsidRPr="00BB489C" w:rsidRDefault="00583092" w:rsidP="00EF3662">
      <w:pPr>
        <w:pStyle w:val="BodyTextIndent2"/>
        <w:spacing w:line="240" w:lineRule="auto"/>
        <w:ind w:firstLine="567"/>
        <w:rPr>
          <w:rFonts w:ascii="Arial LatArm" w:hAnsi="Arial LatArm"/>
          <w:i/>
          <w:color w:val="FF0000"/>
          <w:lang w:val="es-ES"/>
        </w:rPr>
      </w:pPr>
      <w:r w:rsidRPr="00BB489C">
        <w:rPr>
          <w:rFonts w:ascii="Arial" w:hAnsi="Arial" w:cs="Arial"/>
          <w:color w:val="FF0000"/>
          <w:lang w:val="es-ES"/>
        </w:rPr>
        <w:t>Անգործությանժամկետըսույնընթացակարգիդեպքում</w:t>
      </w:r>
      <w:r w:rsidR="00BB489C" w:rsidRPr="00151D36">
        <w:rPr>
          <w:rFonts w:ascii="Calibri" w:hAnsi="Calibri" w:cs="Sylfaen"/>
          <w:color w:val="FF0000"/>
        </w:rPr>
        <w:t xml:space="preserve">5 </w:t>
      </w:r>
      <w:r w:rsidRPr="00BB489C">
        <w:rPr>
          <w:rFonts w:ascii="Arial" w:hAnsi="Arial" w:cs="Arial"/>
          <w:color w:val="FF0000"/>
          <w:lang w:val="es-ES"/>
        </w:rPr>
        <w:t>օրացուցայինօրէ։Անգործությանժամկետըկիրառելիչէ</w:t>
      </w:r>
      <w:r w:rsidRPr="00BB489C">
        <w:rPr>
          <w:rFonts w:ascii="Arial LatArm" w:hAnsi="Arial LatArm" w:cs="Arial"/>
          <w:color w:val="FF0000"/>
          <w:lang w:val="es-ES"/>
        </w:rPr>
        <w:t xml:space="preserve">, </w:t>
      </w:r>
      <w:r w:rsidRPr="00BB489C">
        <w:rPr>
          <w:rFonts w:ascii="Arial" w:hAnsi="Arial" w:cs="Arial"/>
          <w:color w:val="FF0000"/>
          <w:lang w:val="es-ES"/>
        </w:rPr>
        <w:t>եթեմիայնմեկ</w:t>
      </w:r>
      <w:r w:rsidR="004B383E" w:rsidRPr="00BB489C">
        <w:rPr>
          <w:rFonts w:ascii="Arial" w:hAnsi="Arial" w:cs="Arial"/>
          <w:color w:val="FF0000"/>
          <w:lang w:val="es-ES"/>
        </w:rPr>
        <w:t>մ</w:t>
      </w:r>
      <w:r w:rsidRPr="00BB489C">
        <w:rPr>
          <w:rFonts w:ascii="Arial" w:hAnsi="Arial" w:cs="Arial"/>
          <w:color w:val="FF0000"/>
          <w:lang w:val="es-ES"/>
        </w:rPr>
        <w:t>ասնակից</w:t>
      </w:r>
      <w:r w:rsidR="00E45ACA" w:rsidRPr="00BB489C">
        <w:rPr>
          <w:rFonts w:ascii="Arial" w:hAnsi="Arial" w:cs="Arial"/>
          <w:color w:val="FF0000"/>
          <w:lang w:val="es-ES"/>
        </w:rPr>
        <w:t>էհայտներկայացրել</w:t>
      </w:r>
      <w:r w:rsidRPr="00BB489C">
        <w:rPr>
          <w:rFonts w:ascii="Arial LatArm" w:hAnsi="Arial LatArm"/>
          <w:i/>
          <w:color w:val="FF0000"/>
          <w:lang w:val="es-ES"/>
        </w:rPr>
        <w:t>,</w:t>
      </w:r>
      <w:r w:rsidRPr="00BB489C">
        <w:rPr>
          <w:rFonts w:ascii="Arial" w:hAnsi="Arial" w:cs="Arial"/>
          <w:color w:val="FF0000"/>
          <w:lang w:val="es-ES"/>
        </w:rPr>
        <w:t>որիհետկնքվումէպայմանագիր</w:t>
      </w:r>
      <w:r w:rsidRPr="00BB489C">
        <w:rPr>
          <w:rFonts w:ascii="Arial LatArm" w:hAnsi="Arial LatArm" w:cs="Arial"/>
          <w:color w:val="FF0000"/>
          <w:lang w:val="es-ES"/>
        </w:rPr>
        <w:t>:</w:t>
      </w:r>
    </w:p>
    <w:p w:rsidR="00583092" w:rsidRPr="00BB489C" w:rsidRDefault="00583092" w:rsidP="00EF3662">
      <w:pPr>
        <w:pStyle w:val="BodyTextIndent2"/>
        <w:spacing w:line="240" w:lineRule="auto"/>
        <w:ind w:firstLine="567"/>
        <w:rPr>
          <w:rFonts w:ascii="Arial LatArm" w:hAnsi="Arial LatArm" w:cs="Sylfaen"/>
          <w:color w:val="FF0000"/>
          <w:szCs w:val="24"/>
          <w:lang w:val="es-ES"/>
        </w:rPr>
      </w:pPr>
      <w:r w:rsidRPr="00BB489C">
        <w:rPr>
          <w:rFonts w:ascii="Arial" w:hAnsi="Arial" w:cs="Arial"/>
          <w:color w:val="FF0000"/>
          <w:szCs w:val="24"/>
          <w:lang w:val="ru-RU"/>
        </w:rPr>
        <w:t>Պատվիրատունպայմանագիրըկնքումէ</w:t>
      </w:r>
      <w:r w:rsidRPr="00BB489C">
        <w:rPr>
          <w:rFonts w:ascii="Arial LatArm" w:hAnsi="Arial LatArm" w:cs="Sylfaen"/>
          <w:color w:val="FF0000"/>
          <w:szCs w:val="24"/>
          <w:lang w:val="es-ES"/>
        </w:rPr>
        <w:t xml:space="preserve">, </w:t>
      </w:r>
      <w:r w:rsidRPr="00BB489C">
        <w:rPr>
          <w:rFonts w:ascii="Arial" w:hAnsi="Arial" w:cs="Arial"/>
          <w:color w:val="FF0000"/>
          <w:szCs w:val="24"/>
          <w:lang w:val="ru-RU"/>
        </w:rPr>
        <w:t>եթեսույնկետովնախատեսվածանգործությանժամկետումորևէ</w:t>
      </w:r>
      <w:r w:rsidR="004B383E" w:rsidRPr="00BB489C">
        <w:rPr>
          <w:rFonts w:ascii="Arial" w:hAnsi="Arial" w:cs="Arial"/>
          <w:color w:val="FF0000"/>
          <w:szCs w:val="24"/>
          <w:lang w:val="es-ES"/>
        </w:rPr>
        <w:t>մ</w:t>
      </w:r>
      <w:r w:rsidRPr="00BB489C">
        <w:rPr>
          <w:rFonts w:ascii="Arial" w:hAnsi="Arial" w:cs="Arial"/>
          <w:color w:val="FF0000"/>
          <w:szCs w:val="24"/>
          <w:lang w:val="ru-RU"/>
        </w:rPr>
        <w:t>ասնակից</w:t>
      </w:r>
      <w:r w:rsidR="0032071C" w:rsidRPr="00BB489C">
        <w:rPr>
          <w:rFonts w:ascii="Arial" w:hAnsi="Arial" w:cs="Arial"/>
          <w:color w:val="FF0000"/>
        </w:rPr>
        <w:t>գնումներիհետկապվածբողոքներքննողանձին</w:t>
      </w:r>
      <w:r w:rsidRPr="00BB489C">
        <w:rPr>
          <w:rFonts w:ascii="Arial" w:hAnsi="Arial" w:cs="Arial"/>
          <w:color w:val="FF0000"/>
          <w:szCs w:val="24"/>
          <w:lang w:val="ru-RU"/>
        </w:rPr>
        <w:t>չիբողոքարկումպայմանագիրկնքելումասինորոշումը։Մինչևանգործությանժամկետըլրանալը</w:t>
      </w:r>
      <w:r w:rsidR="008A120F" w:rsidRPr="00BB489C">
        <w:rPr>
          <w:rFonts w:ascii="Arial" w:hAnsi="Arial" w:cs="Arial"/>
          <w:color w:val="FF0000"/>
          <w:szCs w:val="24"/>
          <w:lang w:val="ru-RU"/>
        </w:rPr>
        <w:t>կամառանցպայմանագիրկնքելումասինհայտարարությանհրապարակման</w:t>
      </w:r>
      <w:r w:rsidRPr="00BB489C">
        <w:rPr>
          <w:rFonts w:ascii="Arial" w:hAnsi="Arial" w:cs="Arial"/>
          <w:color w:val="FF0000"/>
          <w:szCs w:val="24"/>
          <w:lang w:val="ru-RU"/>
        </w:rPr>
        <w:t>կնք</w:t>
      </w:r>
      <w:r w:rsidR="008A120F" w:rsidRPr="00BB489C">
        <w:rPr>
          <w:rFonts w:ascii="Arial" w:hAnsi="Arial" w:cs="Arial"/>
          <w:color w:val="FF0000"/>
          <w:szCs w:val="24"/>
          <w:lang w:val="en-US"/>
        </w:rPr>
        <w:t>վ</w:t>
      </w:r>
      <w:r w:rsidRPr="00BB489C">
        <w:rPr>
          <w:rFonts w:ascii="Arial" w:hAnsi="Arial" w:cs="Arial"/>
          <w:color w:val="FF0000"/>
          <w:szCs w:val="24"/>
          <w:lang w:val="ru-RU"/>
        </w:rPr>
        <w:t>ածպայմանագիրնառոչինչէ։</w:t>
      </w:r>
    </w:p>
    <w:p w:rsidR="00583092" w:rsidRPr="00BB489C" w:rsidRDefault="00583092" w:rsidP="00EF3662">
      <w:pPr>
        <w:ind w:firstLine="567"/>
        <w:jc w:val="center"/>
        <w:rPr>
          <w:rFonts w:ascii="Arial LatArm" w:hAnsi="Arial LatArm"/>
          <w:b/>
          <w:color w:val="FF0000"/>
          <w:sz w:val="20"/>
          <w:lang w:val="es-ES"/>
        </w:rPr>
      </w:pPr>
    </w:p>
    <w:p w:rsidR="00037DDE" w:rsidRPr="00BB489C" w:rsidRDefault="00037DDE" w:rsidP="00EF3662">
      <w:pPr>
        <w:ind w:firstLine="567"/>
        <w:jc w:val="center"/>
        <w:rPr>
          <w:rFonts w:ascii="Arial LatArm" w:hAnsi="Arial LatArm"/>
          <w:b/>
          <w:color w:val="FF0000"/>
          <w:sz w:val="20"/>
          <w:lang w:val="es-ES"/>
        </w:rPr>
      </w:pPr>
    </w:p>
    <w:p w:rsidR="000313A6" w:rsidRPr="00AF04FC" w:rsidRDefault="00AA0AD8" w:rsidP="00EF3662">
      <w:pPr>
        <w:jc w:val="center"/>
        <w:rPr>
          <w:rFonts w:ascii="Arial LatArm" w:hAnsi="Arial LatArm" w:cs="Arial"/>
          <w:b/>
          <w:iCs/>
          <w:sz w:val="20"/>
          <w:lang w:val="af-ZA"/>
        </w:rPr>
      </w:pPr>
      <w:r w:rsidRPr="00AF04FC">
        <w:rPr>
          <w:rFonts w:ascii="Arial LatArm" w:hAnsi="Arial LatArm"/>
          <w:b/>
          <w:iCs/>
          <w:sz w:val="20"/>
          <w:lang w:val="es-ES"/>
        </w:rPr>
        <w:t>9</w:t>
      </w:r>
      <w:r w:rsidR="008D5016" w:rsidRPr="00AF04FC">
        <w:rPr>
          <w:rFonts w:ascii="Arial LatArm" w:hAnsi="Arial LatArm"/>
          <w:b/>
          <w:iCs/>
          <w:sz w:val="20"/>
          <w:lang w:val="af-ZA"/>
        </w:rPr>
        <w:t xml:space="preserve">. </w:t>
      </w:r>
      <w:r w:rsidR="008D5016" w:rsidRPr="00AF04FC">
        <w:rPr>
          <w:rFonts w:ascii="Arial" w:hAnsi="Arial" w:cs="Arial"/>
          <w:b/>
          <w:iCs/>
          <w:sz w:val="20"/>
          <w:lang w:val="af-ZA"/>
        </w:rPr>
        <w:t>ՊԱՅՄԱՆԱԳՐԻԿՆՔՈՒՄԸ</w:t>
      </w:r>
    </w:p>
    <w:p w:rsidR="00096865" w:rsidRPr="00AF04FC" w:rsidRDefault="00096865" w:rsidP="00EF3662">
      <w:pPr>
        <w:jc w:val="center"/>
        <w:rPr>
          <w:rFonts w:ascii="Arial LatArm" w:hAnsi="Arial LatArm"/>
          <w:b/>
          <w:iCs/>
          <w:sz w:val="20"/>
          <w:lang w:val="af-ZA"/>
        </w:rPr>
      </w:pPr>
    </w:p>
    <w:p w:rsidR="00096865" w:rsidRPr="00AF04FC" w:rsidRDefault="00AA0AD8" w:rsidP="00EF3662">
      <w:pPr>
        <w:ind w:firstLine="567"/>
        <w:jc w:val="both"/>
        <w:rPr>
          <w:rFonts w:ascii="Arial LatArm" w:hAnsi="Arial LatArm" w:cs="Sylfaen"/>
          <w:sz w:val="20"/>
          <w:lang w:val="af-ZA"/>
        </w:rPr>
      </w:pPr>
      <w:r w:rsidRPr="00AF04FC">
        <w:rPr>
          <w:rFonts w:ascii="Arial LatArm" w:hAnsi="Arial LatArm"/>
          <w:iCs/>
          <w:sz w:val="20"/>
          <w:lang w:val="es-ES"/>
        </w:rPr>
        <w:t>9</w:t>
      </w:r>
      <w:r w:rsidR="00096865" w:rsidRPr="00AF04FC">
        <w:rPr>
          <w:rFonts w:ascii="Arial LatArm" w:hAnsi="Arial LatArm"/>
          <w:iCs/>
          <w:sz w:val="20"/>
          <w:lang w:val="af-ZA"/>
        </w:rPr>
        <w:t xml:space="preserve">.1 </w:t>
      </w:r>
      <w:r w:rsidR="00096865" w:rsidRPr="00AF04FC">
        <w:rPr>
          <w:rFonts w:ascii="Arial" w:hAnsi="Arial" w:cs="Arial"/>
          <w:sz w:val="20"/>
          <w:lang w:val="ru-RU"/>
        </w:rPr>
        <w:t>Պայմանագիրկնքվումէհանձնաժողովիորոշմանհիմանվրա</w:t>
      </w:r>
      <w:r w:rsidR="00096865" w:rsidRPr="00AF04FC">
        <w:rPr>
          <w:rFonts w:ascii="Arial LatArm" w:hAnsi="Arial LatArm" w:cs="Sylfaen"/>
          <w:sz w:val="20"/>
          <w:lang w:val="af-ZA"/>
        </w:rPr>
        <w:t xml:space="preserve">` </w:t>
      </w:r>
      <w:r w:rsidRPr="00AF04FC">
        <w:rPr>
          <w:rFonts w:ascii="Arial" w:hAnsi="Arial" w:cs="Arial"/>
          <w:sz w:val="20"/>
        </w:rPr>
        <w:t>պ</w:t>
      </w:r>
      <w:r w:rsidR="00096865" w:rsidRPr="00AF04FC">
        <w:rPr>
          <w:rFonts w:ascii="Arial" w:hAnsi="Arial" w:cs="Arial"/>
          <w:sz w:val="20"/>
          <w:lang w:val="ru-RU"/>
        </w:rPr>
        <w:t>ատվիրատուիկողմից</w:t>
      </w:r>
      <w:r w:rsidR="004D5671" w:rsidRPr="00AF04FC">
        <w:rPr>
          <w:rFonts w:ascii="Arial" w:hAnsi="Arial" w:cs="Arial"/>
          <w:sz w:val="20"/>
          <w:lang w:val="ru-RU"/>
        </w:rPr>
        <w:t>։</w:t>
      </w:r>
      <w:r w:rsidR="00096865" w:rsidRPr="00AF04FC">
        <w:rPr>
          <w:rFonts w:ascii="Arial" w:hAnsi="Arial" w:cs="Arial"/>
          <w:sz w:val="20"/>
          <w:lang w:val="ru-RU"/>
        </w:rPr>
        <w:t>Պայմանագիրըկնքվումէգրավոր</w:t>
      </w:r>
      <w:r w:rsidR="00096865" w:rsidRPr="00AF04FC">
        <w:rPr>
          <w:rFonts w:ascii="Arial LatArm" w:hAnsi="Arial LatArm" w:cs="Sylfaen"/>
          <w:sz w:val="20"/>
          <w:lang w:val="af-ZA"/>
        </w:rPr>
        <w:t xml:space="preserve">` </w:t>
      </w:r>
      <w:r w:rsidR="00096865" w:rsidRPr="00AF04FC">
        <w:rPr>
          <w:rFonts w:ascii="Arial" w:hAnsi="Arial" w:cs="Arial"/>
          <w:sz w:val="20"/>
          <w:lang w:val="ru-RU"/>
        </w:rPr>
        <w:t>մեկփաստաթուղթկազմելումիջոցով</w:t>
      </w:r>
      <w:r w:rsidR="004D5671" w:rsidRPr="00AF04FC">
        <w:rPr>
          <w:rFonts w:ascii="Arial" w:hAnsi="Arial" w:cs="Arial"/>
          <w:sz w:val="20"/>
          <w:lang w:val="ru-RU"/>
        </w:rPr>
        <w:t>։</w:t>
      </w:r>
    </w:p>
    <w:p w:rsidR="00EB6E54" w:rsidRPr="00AF04FC" w:rsidRDefault="00AA0AD8" w:rsidP="00EF3662">
      <w:pPr>
        <w:ind w:firstLine="567"/>
        <w:jc w:val="both"/>
        <w:rPr>
          <w:rFonts w:ascii="Arial LatArm" w:hAnsi="Arial LatArm" w:cs="Sylfaen"/>
          <w:sz w:val="20"/>
          <w:lang w:val="af-ZA"/>
        </w:rPr>
      </w:pPr>
      <w:r w:rsidRPr="00AF04FC">
        <w:rPr>
          <w:rFonts w:ascii="Arial LatArm" w:hAnsi="Arial LatArm" w:cs="Sylfaen"/>
          <w:sz w:val="20"/>
          <w:lang w:val="af-ZA"/>
        </w:rPr>
        <w:t>9</w:t>
      </w:r>
      <w:r w:rsidR="00096865" w:rsidRPr="00AF04FC">
        <w:rPr>
          <w:rFonts w:ascii="Arial LatArm" w:hAnsi="Arial LatArm" w:cs="Sylfaen"/>
          <w:sz w:val="20"/>
          <w:lang w:val="af-ZA"/>
        </w:rPr>
        <w:t xml:space="preserve">.2 </w:t>
      </w:r>
      <w:r w:rsidR="00EB6E54" w:rsidRPr="00AF04FC">
        <w:rPr>
          <w:rFonts w:ascii="Arial" w:hAnsi="Arial" w:cs="Arial"/>
          <w:sz w:val="20"/>
          <w:lang w:val="ru-RU"/>
        </w:rPr>
        <w:t>Սույնհրավերի</w:t>
      </w:r>
      <w:r w:rsidR="005D3674" w:rsidRPr="00AF04FC">
        <w:rPr>
          <w:rFonts w:ascii="Arial LatArm" w:hAnsi="Arial LatArm" w:cs="Sylfaen"/>
          <w:sz w:val="20"/>
          <w:lang w:val="af-ZA"/>
        </w:rPr>
        <w:t>1-</w:t>
      </w:r>
      <w:r w:rsidR="005D3674" w:rsidRPr="00AF04FC">
        <w:rPr>
          <w:rFonts w:ascii="Arial" w:hAnsi="Arial" w:cs="Arial"/>
          <w:sz w:val="20"/>
        </w:rPr>
        <w:t>ինմասի</w:t>
      </w:r>
      <w:r w:rsidRPr="00AF04FC">
        <w:rPr>
          <w:rFonts w:ascii="Arial LatArm" w:hAnsi="Arial LatArm" w:cs="Sylfaen"/>
          <w:sz w:val="20"/>
          <w:lang w:val="af-ZA"/>
        </w:rPr>
        <w:t>8</w:t>
      </w:r>
      <w:r w:rsidR="003717D2" w:rsidRPr="00AF04FC">
        <w:rPr>
          <w:rFonts w:ascii="Arial LatArm" w:hAnsi="Arial LatArm" w:cs="Sylfaen"/>
          <w:sz w:val="20"/>
          <w:lang w:val="hy-AM"/>
        </w:rPr>
        <w:t>.</w:t>
      </w:r>
      <w:r w:rsidR="00F96621" w:rsidRPr="00AF04FC">
        <w:rPr>
          <w:rFonts w:ascii="Arial LatArm" w:hAnsi="Arial LatArm" w:cs="Sylfaen"/>
          <w:sz w:val="20"/>
          <w:lang w:val="af-ZA"/>
        </w:rPr>
        <w:t>2</w:t>
      </w:r>
      <w:r w:rsidR="00325647" w:rsidRPr="00AF04FC">
        <w:rPr>
          <w:rFonts w:ascii="Arial LatArm" w:hAnsi="Arial LatArm" w:cs="Sylfaen"/>
          <w:sz w:val="20"/>
          <w:lang w:val="af-ZA"/>
        </w:rPr>
        <w:t>3</w:t>
      </w:r>
      <w:r w:rsidR="00EB6E54" w:rsidRPr="00AF04FC">
        <w:rPr>
          <w:rFonts w:ascii="Arial" w:hAnsi="Arial" w:cs="Arial"/>
          <w:sz w:val="20"/>
          <w:lang w:val="ru-RU"/>
        </w:rPr>
        <w:t>կետովսահմանվածանգործությանժամկետըլրանալունհաջորդողչորսաշխատանքայինօրվաընթացքում</w:t>
      </w:r>
      <w:r w:rsidRPr="00AF04FC">
        <w:rPr>
          <w:rFonts w:ascii="Arial" w:hAnsi="Arial" w:cs="Arial"/>
          <w:sz w:val="20"/>
        </w:rPr>
        <w:t>պ</w:t>
      </w:r>
      <w:r w:rsidR="00EB6E54" w:rsidRPr="00AF04FC">
        <w:rPr>
          <w:rFonts w:ascii="Arial" w:hAnsi="Arial" w:cs="Arial"/>
          <w:sz w:val="20"/>
          <w:lang w:val="ru-RU"/>
        </w:rPr>
        <w:t>ատվիրատունծանուցումէընտրված</w:t>
      </w:r>
      <w:r w:rsidR="005457B4" w:rsidRPr="00AF04FC">
        <w:rPr>
          <w:rFonts w:ascii="Arial" w:hAnsi="Arial" w:cs="Arial"/>
          <w:sz w:val="20"/>
        </w:rPr>
        <w:t>մ</w:t>
      </w:r>
      <w:r w:rsidR="00EB6E54" w:rsidRPr="00AF04FC">
        <w:rPr>
          <w:rFonts w:ascii="Arial" w:hAnsi="Arial" w:cs="Arial"/>
          <w:sz w:val="20"/>
          <w:lang w:val="ru-RU"/>
        </w:rPr>
        <w:t>ասնակցին</w:t>
      </w:r>
      <w:r w:rsidR="00EB6E54" w:rsidRPr="00AF04FC">
        <w:rPr>
          <w:rFonts w:ascii="Arial LatArm" w:hAnsi="Arial LatArm" w:cs="Sylfaen"/>
          <w:sz w:val="20"/>
          <w:lang w:val="af-ZA"/>
        </w:rPr>
        <w:t xml:space="preserve">` </w:t>
      </w:r>
      <w:r w:rsidR="00EB6E54" w:rsidRPr="00AF04FC">
        <w:rPr>
          <w:rFonts w:ascii="Arial" w:hAnsi="Arial" w:cs="Arial"/>
          <w:sz w:val="20"/>
          <w:lang w:val="ru-RU"/>
        </w:rPr>
        <w:t>ներկայացնելովպայմանագիրկնքելուառաջարկըևպայմանագրինախագիծը</w:t>
      </w:r>
      <w:r w:rsidR="00EB6E54" w:rsidRPr="00AF04FC">
        <w:rPr>
          <w:rFonts w:ascii="Arial LatArm" w:hAnsi="Arial LatArm" w:cs="Sylfaen"/>
          <w:sz w:val="20"/>
          <w:lang w:val="af-ZA"/>
        </w:rPr>
        <w:t xml:space="preserve">: </w:t>
      </w:r>
      <w:r w:rsidR="00EB6E54" w:rsidRPr="00AF04FC">
        <w:rPr>
          <w:rFonts w:ascii="Arial" w:hAnsi="Arial" w:cs="Arial"/>
          <w:sz w:val="20"/>
          <w:lang w:val="ru-RU"/>
        </w:rPr>
        <w:t>Ընդորում</w:t>
      </w:r>
      <w:r w:rsidR="00EB6E54" w:rsidRPr="00AF04FC">
        <w:rPr>
          <w:rFonts w:ascii="Arial LatArm" w:hAnsi="Arial LatArm" w:cs="Sylfaen"/>
          <w:sz w:val="20"/>
          <w:lang w:val="af-ZA"/>
        </w:rPr>
        <w:t xml:space="preserve">, </w:t>
      </w:r>
      <w:r w:rsidR="00EB6E54" w:rsidRPr="00AF04FC">
        <w:rPr>
          <w:rFonts w:ascii="Arial" w:hAnsi="Arial" w:cs="Arial"/>
          <w:sz w:val="20"/>
          <w:lang w:val="ru-RU"/>
        </w:rPr>
        <w:lastRenderedPageBreak/>
        <w:t>պայմանագիրըկարողէկնքվելոչշուտ</w:t>
      </w:r>
      <w:r w:rsidR="00EB6E54" w:rsidRPr="00AF04FC">
        <w:rPr>
          <w:rFonts w:ascii="Arial LatArm" w:hAnsi="Arial LatArm" w:cs="Sylfaen"/>
          <w:sz w:val="20"/>
          <w:lang w:val="af-ZA"/>
        </w:rPr>
        <w:t xml:space="preserve">, </w:t>
      </w:r>
      <w:r w:rsidR="00EB6E54" w:rsidRPr="00AF04FC">
        <w:rPr>
          <w:rFonts w:ascii="Arial" w:hAnsi="Arial" w:cs="Arial"/>
          <w:sz w:val="20"/>
          <w:lang w:val="ru-RU"/>
        </w:rPr>
        <w:t>քանսույնհրավերի</w:t>
      </w:r>
      <w:r w:rsidR="005D3674" w:rsidRPr="00AF04FC">
        <w:rPr>
          <w:rFonts w:ascii="Arial LatArm" w:hAnsi="Arial LatArm" w:cs="Sylfaen"/>
          <w:sz w:val="20"/>
          <w:lang w:val="af-ZA"/>
        </w:rPr>
        <w:t>1-</w:t>
      </w:r>
      <w:r w:rsidR="005D3674" w:rsidRPr="00AF04FC">
        <w:rPr>
          <w:rFonts w:ascii="Arial" w:hAnsi="Arial" w:cs="Arial"/>
          <w:sz w:val="20"/>
        </w:rPr>
        <w:t>ինմասի</w:t>
      </w:r>
      <w:r w:rsidRPr="00AF04FC">
        <w:rPr>
          <w:rFonts w:ascii="Arial LatArm" w:hAnsi="Arial LatArm" w:cs="Sylfaen"/>
          <w:sz w:val="20"/>
          <w:lang w:val="af-ZA"/>
        </w:rPr>
        <w:t>8</w:t>
      </w:r>
      <w:r w:rsidR="003717D2" w:rsidRPr="00AF04FC">
        <w:rPr>
          <w:rFonts w:ascii="Arial LatArm" w:hAnsi="Arial LatArm" w:cs="Sylfaen"/>
          <w:sz w:val="20"/>
          <w:lang w:val="hy-AM"/>
        </w:rPr>
        <w:t>.</w:t>
      </w:r>
      <w:r w:rsidR="00F96621" w:rsidRPr="00AF04FC">
        <w:rPr>
          <w:rFonts w:ascii="Arial LatArm" w:hAnsi="Arial LatArm" w:cs="Sylfaen"/>
          <w:sz w:val="20"/>
          <w:lang w:val="af-ZA"/>
        </w:rPr>
        <w:t>2</w:t>
      </w:r>
      <w:r w:rsidR="00325647" w:rsidRPr="00AF04FC">
        <w:rPr>
          <w:rFonts w:ascii="Arial LatArm" w:hAnsi="Arial LatArm" w:cs="Sylfaen"/>
          <w:sz w:val="20"/>
          <w:lang w:val="af-ZA"/>
        </w:rPr>
        <w:t>3</w:t>
      </w:r>
      <w:r w:rsidR="00EB6E54" w:rsidRPr="00AF04FC">
        <w:rPr>
          <w:rFonts w:ascii="Arial" w:hAnsi="Arial" w:cs="Arial"/>
          <w:sz w:val="20"/>
          <w:lang w:val="ru-RU"/>
        </w:rPr>
        <w:t>կետովսահմանվածանգործությանժամկետըլրանալուօրվանհաջորդողերկրորդաշխատանքայինօրը</w:t>
      </w:r>
      <w:r w:rsidR="00EB6E54" w:rsidRPr="00AF04FC">
        <w:rPr>
          <w:rFonts w:ascii="Arial LatArm" w:hAnsi="Arial LatArm" w:cs="Sylfaen"/>
          <w:sz w:val="20"/>
          <w:lang w:val="af-ZA"/>
        </w:rPr>
        <w:t>:</w:t>
      </w:r>
    </w:p>
    <w:p w:rsidR="00F23A51" w:rsidRPr="00AF04FC" w:rsidRDefault="00AA0AD8" w:rsidP="00EF3662">
      <w:pPr>
        <w:ind w:firstLine="567"/>
        <w:jc w:val="both"/>
        <w:rPr>
          <w:rFonts w:ascii="Arial LatArm" w:hAnsi="Arial LatArm" w:cs="Sylfaen"/>
          <w:sz w:val="20"/>
          <w:lang w:val="af-ZA"/>
        </w:rPr>
      </w:pPr>
      <w:r w:rsidRPr="00AF04FC">
        <w:rPr>
          <w:rFonts w:ascii="Arial LatArm" w:hAnsi="Arial LatArm" w:cs="Sylfaen"/>
          <w:sz w:val="20"/>
          <w:lang w:val="af-ZA"/>
        </w:rPr>
        <w:t>9</w:t>
      </w:r>
      <w:r w:rsidR="003717D2" w:rsidRPr="00AF04FC">
        <w:rPr>
          <w:rFonts w:ascii="Arial LatArm" w:hAnsi="Arial LatArm" w:cs="Sylfaen"/>
          <w:sz w:val="20"/>
          <w:lang w:val="hy-AM"/>
        </w:rPr>
        <w:t>.3</w:t>
      </w:r>
      <w:r w:rsidR="00EB6E54" w:rsidRPr="00AF04FC">
        <w:rPr>
          <w:rFonts w:ascii="Arial" w:hAnsi="Arial" w:cs="Arial"/>
          <w:sz w:val="20"/>
          <w:lang w:val="ru-RU"/>
        </w:rPr>
        <w:t>Ընտրված</w:t>
      </w:r>
      <w:r w:rsidRPr="00AF04FC">
        <w:rPr>
          <w:rFonts w:ascii="Arial" w:hAnsi="Arial" w:cs="Arial"/>
          <w:sz w:val="20"/>
        </w:rPr>
        <w:t>մ</w:t>
      </w:r>
      <w:r w:rsidR="00EB6E54" w:rsidRPr="00AF04FC">
        <w:rPr>
          <w:rFonts w:ascii="Arial" w:hAnsi="Arial" w:cs="Arial"/>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F04FC">
        <w:rPr>
          <w:rFonts w:ascii="Arial LatArm" w:hAnsi="Arial LatArm" w:cs="Sylfaen"/>
          <w:sz w:val="20"/>
          <w:lang w:val="af-ZA"/>
        </w:rPr>
        <w:t xml:space="preserve">: </w:t>
      </w:r>
      <w:r w:rsidR="00443B7A" w:rsidRPr="00AF04FC">
        <w:rPr>
          <w:rFonts w:ascii="Arial" w:hAnsi="Arial" w:cs="Arial"/>
          <w:sz w:val="20"/>
          <w:lang w:val="ru-RU"/>
        </w:rPr>
        <w:t>Ընդորում</w:t>
      </w:r>
      <w:r w:rsidR="00EB6E54" w:rsidRPr="00AF04FC">
        <w:rPr>
          <w:rFonts w:ascii="Arial" w:hAnsi="Arial" w:cs="Arial"/>
          <w:sz w:val="20"/>
          <w:lang w:val="ru-RU"/>
        </w:rPr>
        <w:t>պայմանագրումներառվում</w:t>
      </w:r>
      <w:r w:rsidR="003B585C" w:rsidRPr="00AF04FC">
        <w:rPr>
          <w:rFonts w:ascii="Arial" w:hAnsi="Arial" w:cs="Arial"/>
          <w:sz w:val="20"/>
        </w:rPr>
        <w:t>է</w:t>
      </w:r>
      <w:r w:rsidR="00EB6E54" w:rsidRPr="00AF04FC">
        <w:rPr>
          <w:rFonts w:ascii="Arial" w:hAnsi="Arial" w:cs="Arial"/>
          <w:sz w:val="20"/>
          <w:lang w:val="ru-RU"/>
        </w:rPr>
        <w:t>ընտրվածմասնակցիկողմիցհայտովներկայացվածապրանքի</w:t>
      </w:r>
      <w:r w:rsidR="00137A5C" w:rsidRPr="00AF04FC">
        <w:rPr>
          <w:rFonts w:ascii="Arial" w:hAnsi="Arial" w:cs="Arial"/>
          <w:sz w:val="20"/>
          <w:szCs w:val="20"/>
          <w:lang w:val="hy-AM"/>
        </w:rPr>
        <w:t>ամբողջականնկարագիրը</w:t>
      </w:r>
      <w:r w:rsidR="00443B7A" w:rsidRPr="00AF04FC">
        <w:rPr>
          <w:rFonts w:ascii="Arial LatArm" w:hAnsi="Arial LatArm" w:cs="Sylfaen"/>
          <w:sz w:val="20"/>
          <w:lang w:val="af-ZA"/>
        </w:rPr>
        <w:t xml:space="preserve">: </w:t>
      </w:r>
    </w:p>
    <w:p w:rsidR="00096865" w:rsidRPr="00AF04FC" w:rsidRDefault="00AA0AD8" w:rsidP="00EF3662">
      <w:pPr>
        <w:ind w:firstLine="567"/>
        <w:jc w:val="both"/>
        <w:rPr>
          <w:rFonts w:ascii="Arial LatArm" w:hAnsi="Arial LatArm" w:cs="Sylfaen"/>
          <w:sz w:val="20"/>
          <w:lang w:val="af-ZA"/>
        </w:rPr>
      </w:pPr>
      <w:r w:rsidRPr="00AF04FC">
        <w:rPr>
          <w:rFonts w:ascii="Arial LatArm" w:hAnsi="Arial LatArm" w:cs="Sylfaen"/>
          <w:sz w:val="20"/>
          <w:lang w:val="af-ZA"/>
        </w:rPr>
        <w:t>9</w:t>
      </w:r>
      <w:r w:rsidR="003717D2" w:rsidRPr="00AF04FC">
        <w:rPr>
          <w:rFonts w:ascii="Arial LatArm" w:hAnsi="Arial LatArm" w:cs="Sylfaen"/>
          <w:sz w:val="20"/>
          <w:lang w:val="hy-AM"/>
        </w:rPr>
        <w:t>.</w:t>
      </w:r>
      <w:r w:rsidR="00325647" w:rsidRPr="00AF04FC">
        <w:rPr>
          <w:rFonts w:ascii="Arial LatArm" w:hAnsi="Arial LatArm" w:cs="Sylfaen"/>
          <w:sz w:val="20"/>
          <w:lang w:val="af-ZA"/>
        </w:rPr>
        <w:t>4</w:t>
      </w:r>
      <w:r w:rsidR="00096865" w:rsidRPr="00AF04FC">
        <w:rPr>
          <w:rFonts w:ascii="Arial" w:hAnsi="Arial" w:cs="Arial"/>
          <w:sz w:val="20"/>
          <w:lang w:val="hy-AM"/>
        </w:rPr>
        <w:t>Եթեընտրվածմասնակիցըպայմանագիրկնքելումասինծանուցումըևպայմանագրինախագիծ</w:t>
      </w:r>
      <w:r w:rsidR="00443B7A" w:rsidRPr="00AF04FC">
        <w:rPr>
          <w:rFonts w:ascii="Arial" w:hAnsi="Arial" w:cs="Arial"/>
          <w:sz w:val="20"/>
        </w:rPr>
        <w:t>ն</w:t>
      </w:r>
      <w:r w:rsidR="00096865" w:rsidRPr="00AF04FC">
        <w:rPr>
          <w:rFonts w:ascii="Arial" w:hAnsi="Arial" w:cs="Arial"/>
          <w:sz w:val="20"/>
          <w:lang w:val="hy-AM"/>
        </w:rPr>
        <w:t>ստանալուցհետո</w:t>
      </w:r>
      <w:r w:rsidR="00443B7A" w:rsidRPr="00AF04FC">
        <w:rPr>
          <w:rFonts w:ascii="Arial LatArm" w:hAnsi="Arial LatArm" w:cs="Sylfaen"/>
          <w:sz w:val="20"/>
          <w:lang w:val="af-ZA"/>
        </w:rPr>
        <w:t xml:space="preserve">` 10 </w:t>
      </w:r>
      <w:r w:rsidR="00443B7A" w:rsidRPr="00AF04FC">
        <w:rPr>
          <w:rFonts w:ascii="Arial" w:hAnsi="Arial" w:cs="Arial"/>
          <w:sz w:val="20"/>
        </w:rPr>
        <w:t>աշխատանքային</w:t>
      </w:r>
      <w:r w:rsidR="00096865" w:rsidRPr="00AF04FC">
        <w:rPr>
          <w:rFonts w:ascii="Arial" w:hAnsi="Arial" w:cs="Arial"/>
          <w:sz w:val="20"/>
          <w:lang w:val="hy-AM"/>
        </w:rPr>
        <w:t>օրվաընթացքումչիստորագրումպայմանագիրըև</w:t>
      </w:r>
      <w:r w:rsidRPr="00AF04FC">
        <w:rPr>
          <w:rFonts w:ascii="Arial" w:hAnsi="Arial" w:cs="Arial"/>
          <w:sz w:val="20"/>
          <w:lang w:val="af-ZA"/>
        </w:rPr>
        <w:t>պ</w:t>
      </w:r>
      <w:r w:rsidR="00096865" w:rsidRPr="00AF04FC">
        <w:rPr>
          <w:rFonts w:ascii="Arial" w:hAnsi="Arial" w:cs="Arial"/>
          <w:sz w:val="20"/>
          <w:lang w:val="ru-RU"/>
        </w:rPr>
        <w:t>ատվիրատուիններկայացնում</w:t>
      </w:r>
      <w:r w:rsidR="00F96621" w:rsidRPr="00AF04FC">
        <w:rPr>
          <w:rFonts w:ascii="Arial" w:hAnsi="Arial" w:cs="Arial"/>
          <w:sz w:val="20"/>
          <w:lang w:val="af-ZA"/>
        </w:rPr>
        <w:t>որակավորմանև</w:t>
      </w:r>
      <w:r w:rsidR="00096865" w:rsidRPr="00AF04FC">
        <w:rPr>
          <w:rFonts w:ascii="Arial" w:hAnsi="Arial" w:cs="Arial"/>
          <w:sz w:val="20"/>
          <w:lang w:val="ru-RU"/>
        </w:rPr>
        <w:t>պայմանագրի</w:t>
      </w:r>
      <w:r w:rsidR="00443B7A" w:rsidRPr="00AF04FC">
        <w:rPr>
          <w:rFonts w:ascii="Arial" w:hAnsi="Arial" w:cs="Arial"/>
          <w:sz w:val="20"/>
        </w:rPr>
        <w:t>ապահովումը</w:t>
      </w:r>
      <w:r w:rsidR="00096865" w:rsidRPr="00AF04FC">
        <w:rPr>
          <w:rFonts w:ascii="Arial LatArm" w:hAnsi="Arial LatArm" w:cs="Sylfaen"/>
          <w:sz w:val="20"/>
          <w:lang w:val="af-ZA"/>
        </w:rPr>
        <w:t>,</w:t>
      </w:r>
      <w:r w:rsidR="00096865" w:rsidRPr="00AF04FC">
        <w:rPr>
          <w:rFonts w:ascii="Arial" w:hAnsi="Arial" w:cs="Arial"/>
          <w:sz w:val="20"/>
          <w:lang w:val="hy-AM"/>
        </w:rPr>
        <w:t>ապանազրկվումէպայմանագիրըստորագրելուիրավունքից</w:t>
      </w:r>
      <w:r w:rsidR="004D5671" w:rsidRPr="00AF04FC">
        <w:rPr>
          <w:rFonts w:ascii="Arial" w:hAnsi="Arial" w:cs="Arial"/>
          <w:sz w:val="20"/>
          <w:lang w:val="hy-AM"/>
        </w:rPr>
        <w:t>։</w:t>
      </w:r>
      <w:r w:rsidR="00443B7A" w:rsidRPr="00AF04FC">
        <w:rPr>
          <w:rFonts w:ascii="Arial" w:hAnsi="Arial" w:cs="Arial"/>
          <w:sz w:val="20"/>
          <w:lang w:val="hy-AM"/>
        </w:rPr>
        <w:t>Պայմանագրովկանխավճարնախատեսվելուդեպքումսույնկետովնախատեսվածժամկետըսահմանվումէ</w:t>
      </w:r>
      <w:r w:rsidR="00443B7A" w:rsidRPr="00AF04FC">
        <w:rPr>
          <w:rFonts w:ascii="Arial LatArm" w:hAnsi="Arial LatArm" w:cs="Sylfaen"/>
          <w:sz w:val="20"/>
          <w:lang w:val="hy-AM"/>
        </w:rPr>
        <w:t xml:space="preserve"> 15 </w:t>
      </w:r>
      <w:r w:rsidR="00443B7A" w:rsidRPr="00AF04FC">
        <w:rPr>
          <w:rFonts w:ascii="Arial" w:hAnsi="Arial" w:cs="Arial"/>
          <w:sz w:val="20"/>
          <w:lang w:val="hy-AM"/>
        </w:rPr>
        <w:t>աշխատանքայինօր</w:t>
      </w:r>
      <w:r w:rsidR="00443B7A" w:rsidRPr="00AF04FC">
        <w:rPr>
          <w:rFonts w:ascii="Arial LatArm" w:hAnsi="Arial LatArm" w:cs="Sylfaen"/>
          <w:sz w:val="20"/>
          <w:lang w:val="hy-AM"/>
        </w:rPr>
        <w:t>:</w:t>
      </w:r>
    </w:p>
    <w:p w:rsidR="000313A6" w:rsidRPr="00AF04FC" w:rsidRDefault="000313A6" w:rsidP="00EF3662">
      <w:pPr>
        <w:ind w:firstLine="567"/>
        <w:jc w:val="both"/>
        <w:rPr>
          <w:rFonts w:ascii="Arial LatArm" w:hAnsi="Arial LatArm" w:cs="Sylfaen"/>
          <w:sz w:val="20"/>
          <w:lang w:val="af-ZA"/>
        </w:rPr>
      </w:pPr>
      <w:r w:rsidRPr="00AF04FC">
        <w:rPr>
          <w:rFonts w:ascii="Arial" w:hAnsi="Arial" w:cs="Arial"/>
          <w:sz w:val="20"/>
          <w:lang w:val="hy-AM"/>
        </w:rPr>
        <w:t>Ընդորումընտրվածմասնակցիկողմիցհաստատվածպայմանագրինախագիծը</w:t>
      </w:r>
      <w:r w:rsidR="00A6756D" w:rsidRPr="00724A9E">
        <w:rPr>
          <w:rFonts w:ascii="Arial" w:hAnsi="Arial" w:cs="Arial"/>
          <w:sz w:val="20"/>
          <w:lang w:val="hy-AM"/>
        </w:rPr>
        <w:t>պ</w:t>
      </w:r>
      <w:r w:rsidRPr="00AF04FC">
        <w:rPr>
          <w:rFonts w:ascii="Arial" w:hAnsi="Arial" w:cs="Arial"/>
          <w:sz w:val="20"/>
          <w:lang w:val="hy-AM"/>
        </w:rPr>
        <w:t>ատվիրատուիններկայացվումէգրավորևդրաներկայացմանգրությունըհաշվառվումէ</w:t>
      </w:r>
      <w:r w:rsidR="00A6756D" w:rsidRPr="00724A9E">
        <w:rPr>
          <w:rFonts w:ascii="Arial" w:hAnsi="Arial" w:cs="Arial"/>
          <w:sz w:val="20"/>
          <w:lang w:val="hy-AM"/>
        </w:rPr>
        <w:t>պ</w:t>
      </w:r>
      <w:r w:rsidRPr="00AF04FC">
        <w:rPr>
          <w:rFonts w:ascii="Arial" w:hAnsi="Arial" w:cs="Arial"/>
          <w:sz w:val="20"/>
          <w:lang w:val="hy-AM"/>
        </w:rPr>
        <w:t>ատվիրատուիփաստաթղթաշրջանառ</w:t>
      </w:r>
      <w:r w:rsidR="005F7C1D" w:rsidRPr="00AF04FC">
        <w:rPr>
          <w:rFonts w:ascii="Arial" w:hAnsi="Arial" w:cs="Arial"/>
          <w:sz w:val="20"/>
          <w:lang w:val="hy-AM"/>
        </w:rPr>
        <w:t>ությանհամակարգում</w:t>
      </w:r>
      <w:r w:rsidR="005F7C1D" w:rsidRPr="00AF04FC">
        <w:rPr>
          <w:rFonts w:ascii="Arial LatArm" w:hAnsi="Arial LatArm" w:cs="Sylfaen"/>
          <w:sz w:val="20"/>
          <w:lang w:val="hy-AM"/>
        </w:rPr>
        <w:t xml:space="preserve">:  </w:t>
      </w:r>
      <w:r w:rsidR="005F7C1D" w:rsidRPr="00AF04FC">
        <w:rPr>
          <w:rFonts w:ascii="Arial" w:hAnsi="Arial" w:cs="Arial"/>
          <w:sz w:val="20"/>
          <w:lang w:val="hy-AM"/>
        </w:rPr>
        <w:t>Պա</w:t>
      </w:r>
      <w:r w:rsidRPr="00AF04FC">
        <w:rPr>
          <w:rFonts w:ascii="Arial" w:hAnsi="Arial" w:cs="Arial"/>
          <w:sz w:val="20"/>
          <w:lang w:val="hy-AM"/>
        </w:rPr>
        <w:t>տվիրատուիղեկավարիկողմիցպայմանագրինախագիծըհաստատվումէայդիրավասությանառաջացմանըհաջորդողերկուաշխատանքայինօրվաընթացքում</w:t>
      </w:r>
      <w:r w:rsidR="005D3674" w:rsidRPr="00724A9E">
        <w:rPr>
          <w:rFonts w:ascii="Arial" w:hAnsi="Arial" w:cs="Arial"/>
          <w:sz w:val="20"/>
          <w:lang w:val="hy-AM"/>
        </w:rPr>
        <w:t>ևհաստատմանըհաջորդողաշխատանքայինօրըուղեկցողգրությամբտրամադրվումէընտրվածմասնակցին</w:t>
      </w:r>
      <w:r w:rsidRPr="00AF04FC">
        <w:rPr>
          <w:rFonts w:ascii="Arial LatArm" w:hAnsi="Arial LatArm" w:cs="Sylfaen"/>
          <w:sz w:val="20"/>
          <w:lang w:val="hy-AM"/>
        </w:rPr>
        <w:t>:</w:t>
      </w:r>
    </w:p>
    <w:p w:rsidR="00D612BC" w:rsidRPr="00AF04FC" w:rsidRDefault="00AA0AD8" w:rsidP="00EF3662">
      <w:pPr>
        <w:pStyle w:val="BodyTextIndent"/>
        <w:spacing w:line="240" w:lineRule="auto"/>
        <w:ind w:firstLine="567"/>
        <w:rPr>
          <w:rFonts w:cs="Sylfaen"/>
          <w:i w:val="0"/>
          <w:szCs w:val="24"/>
          <w:lang w:val="af-ZA"/>
        </w:rPr>
      </w:pPr>
      <w:r w:rsidRPr="00AF04FC">
        <w:rPr>
          <w:rFonts w:cs="Sylfaen"/>
          <w:i w:val="0"/>
          <w:szCs w:val="24"/>
          <w:lang w:val="af-ZA"/>
        </w:rPr>
        <w:t>9</w:t>
      </w:r>
      <w:r w:rsidR="00D17258" w:rsidRPr="00AF04FC">
        <w:rPr>
          <w:rFonts w:cs="Sylfaen"/>
          <w:i w:val="0"/>
          <w:szCs w:val="24"/>
          <w:lang w:val="af-ZA"/>
        </w:rPr>
        <w:t>.</w:t>
      </w:r>
      <w:r w:rsidR="00AE2768" w:rsidRPr="00AF04FC">
        <w:rPr>
          <w:rFonts w:cs="Sylfaen"/>
          <w:i w:val="0"/>
          <w:szCs w:val="24"/>
          <w:lang w:val="af-ZA"/>
        </w:rPr>
        <w:t xml:space="preserve">5 </w:t>
      </w:r>
      <w:r w:rsidR="00096865" w:rsidRPr="00724A9E">
        <w:rPr>
          <w:rFonts w:ascii="Arial" w:hAnsi="Arial" w:cs="Arial"/>
          <w:i w:val="0"/>
          <w:szCs w:val="24"/>
          <w:lang w:val="hy-AM"/>
        </w:rPr>
        <w:t>Մինչևսույնհրավերի</w:t>
      </w:r>
      <w:r w:rsidR="00447FFD" w:rsidRPr="00AF04FC">
        <w:rPr>
          <w:rFonts w:cs="Sylfaen"/>
          <w:i w:val="0"/>
          <w:szCs w:val="24"/>
          <w:lang w:val="af-ZA"/>
        </w:rPr>
        <w:t>1-</w:t>
      </w:r>
      <w:r w:rsidR="00447FFD" w:rsidRPr="00AF04FC">
        <w:rPr>
          <w:rFonts w:ascii="Arial" w:hAnsi="Arial" w:cs="Arial"/>
          <w:i w:val="0"/>
          <w:szCs w:val="24"/>
          <w:lang w:val="af-ZA"/>
        </w:rPr>
        <w:t>ինմասի</w:t>
      </w:r>
      <w:r w:rsidR="00A6756D" w:rsidRPr="00AF04FC">
        <w:rPr>
          <w:rFonts w:cs="Sylfaen"/>
          <w:i w:val="0"/>
          <w:szCs w:val="24"/>
          <w:lang w:val="af-ZA"/>
        </w:rPr>
        <w:t>9</w:t>
      </w:r>
      <w:r w:rsidR="005B1DD6" w:rsidRPr="00AF04FC">
        <w:rPr>
          <w:rFonts w:cs="Sylfaen"/>
          <w:i w:val="0"/>
          <w:szCs w:val="24"/>
          <w:lang w:val="hy-AM"/>
        </w:rPr>
        <w:t>.</w:t>
      </w:r>
      <w:r w:rsidR="00325647" w:rsidRPr="00AF04FC">
        <w:rPr>
          <w:rFonts w:cs="Sylfaen"/>
          <w:i w:val="0"/>
          <w:szCs w:val="24"/>
          <w:lang w:val="af-ZA"/>
        </w:rPr>
        <w:t>4</w:t>
      </w:r>
      <w:r w:rsidR="00096865" w:rsidRPr="00724A9E">
        <w:rPr>
          <w:rFonts w:ascii="Arial" w:hAnsi="Arial" w:cs="Arial"/>
          <w:i w:val="0"/>
          <w:szCs w:val="24"/>
          <w:lang w:val="hy-AM"/>
        </w:rPr>
        <w:t>կետովնախատեսվածժամկետիավարտը</w:t>
      </w:r>
      <w:r w:rsidR="00096865" w:rsidRPr="00AF04FC">
        <w:rPr>
          <w:rFonts w:cs="Sylfaen"/>
          <w:i w:val="0"/>
          <w:szCs w:val="24"/>
          <w:lang w:val="af-ZA"/>
        </w:rPr>
        <w:t xml:space="preserve">, </w:t>
      </w:r>
      <w:r w:rsidR="00096865" w:rsidRPr="00724A9E">
        <w:rPr>
          <w:rFonts w:ascii="Arial" w:hAnsi="Arial" w:cs="Arial"/>
          <w:i w:val="0"/>
          <w:szCs w:val="24"/>
          <w:lang w:val="hy-AM"/>
        </w:rPr>
        <w:t>կողմերիհամաձայնությամբ</w:t>
      </w:r>
      <w:r w:rsidR="00096865" w:rsidRPr="00AF04FC">
        <w:rPr>
          <w:rFonts w:cs="Sylfaen"/>
          <w:i w:val="0"/>
          <w:szCs w:val="24"/>
          <w:lang w:val="af-ZA"/>
        </w:rPr>
        <w:t xml:space="preserve">, </w:t>
      </w:r>
      <w:r w:rsidR="00096865" w:rsidRPr="00724A9E">
        <w:rPr>
          <w:rFonts w:ascii="Arial" w:hAnsi="Arial" w:cs="Arial"/>
          <w:i w:val="0"/>
          <w:szCs w:val="24"/>
          <w:lang w:val="hy-AM"/>
        </w:rPr>
        <w:t>կարողենպայմանագրինախագծումկատարվելփոփոխություններ</w:t>
      </w:r>
      <w:r w:rsidR="00096865" w:rsidRPr="00AF04FC">
        <w:rPr>
          <w:rFonts w:cs="Sylfaen"/>
          <w:i w:val="0"/>
          <w:szCs w:val="24"/>
          <w:lang w:val="af-ZA"/>
        </w:rPr>
        <w:t xml:space="preserve">, </w:t>
      </w:r>
      <w:r w:rsidR="00096865" w:rsidRPr="00724A9E">
        <w:rPr>
          <w:rFonts w:ascii="Arial" w:hAnsi="Arial" w:cs="Arial"/>
          <w:i w:val="0"/>
          <w:szCs w:val="24"/>
          <w:lang w:val="hy-AM"/>
        </w:rPr>
        <w:t>սակայնդրանքչենկարողհանգեցնելգնմանառարկայիբնութագրերիփոփոխմանը</w:t>
      </w:r>
      <w:r w:rsidR="00096865" w:rsidRPr="00AF04FC">
        <w:rPr>
          <w:rFonts w:cs="Sylfaen"/>
          <w:i w:val="0"/>
          <w:szCs w:val="24"/>
          <w:lang w:val="af-ZA"/>
        </w:rPr>
        <w:t xml:space="preserve">, </w:t>
      </w:r>
      <w:r w:rsidR="00096865" w:rsidRPr="00724A9E">
        <w:rPr>
          <w:rFonts w:ascii="Arial" w:hAnsi="Arial" w:cs="Arial"/>
          <w:i w:val="0"/>
          <w:szCs w:val="24"/>
          <w:lang w:val="hy-AM"/>
        </w:rPr>
        <w:t>ներառյալընտրվածմասնակցիառաջարկածգնիավելացմանը</w:t>
      </w:r>
      <w:r w:rsidR="004D5671" w:rsidRPr="00724A9E">
        <w:rPr>
          <w:rFonts w:ascii="Arial" w:hAnsi="Arial" w:cs="Arial"/>
          <w:i w:val="0"/>
          <w:szCs w:val="24"/>
          <w:lang w:val="hy-AM"/>
        </w:rPr>
        <w:t>։</w:t>
      </w:r>
    </w:p>
    <w:p w:rsidR="00096865" w:rsidRPr="00AF04FC" w:rsidRDefault="00096865" w:rsidP="00EF3662">
      <w:pPr>
        <w:jc w:val="center"/>
        <w:rPr>
          <w:rFonts w:ascii="Arial LatArm" w:hAnsi="Arial LatArm"/>
          <w:b/>
          <w:iCs/>
          <w:sz w:val="20"/>
          <w:lang w:val="af-ZA"/>
        </w:rPr>
      </w:pPr>
    </w:p>
    <w:p w:rsidR="00096865" w:rsidRPr="00AF04FC" w:rsidRDefault="00030D40" w:rsidP="00EF3662">
      <w:pPr>
        <w:jc w:val="center"/>
        <w:rPr>
          <w:rFonts w:ascii="Arial LatArm" w:hAnsi="Arial LatArm" w:cs="Arial"/>
          <w:b/>
          <w:iCs/>
          <w:sz w:val="20"/>
          <w:lang w:val="af-ZA"/>
        </w:rPr>
      </w:pPr>
      <w:r w:rsidRPr="00AF04FC">
        <w:rPr>
          <w:rFonts w:ascii="Arial LatArm" w:hAnsi="Arial LatArm"/>
          <w:b/>
          <w:iCs/>
          <w:sz w:val="20"/>
          <w:lang w:val="af-ZA"/>
        </w:rPr>
        <w:t>10</w:t>
      </w:r>
      <w:r w:rsidR="008D5016" w:rsidRPr="00AF04FC">
        <w:rPr>
          <w:rFonts w:ascii="Arial LatArm" w:hAnsi="Arial LatArm"/>
          <w:b/>
          <w:iCs/>
          <w:sz w:val="20"/>
          <w:lang w:val="af-ZA"/>
        </w:rPr>
        <w:t xml:space="preserve">. </w:t>
      </w:r>
      <w:r w:rsidR="00E2245F" w:rsidRPr="00AF04FC">
        <w:rPr>
          <w:rFonts w:ascii="Arial" w:hAnsi="Arial" w:cs="Arial"/>
          <w:b/>
          <w:iCs/>
          <w:sz w:val="20"/>
          <w:lang w:val="hy-AM"/>
        </w:rPr>
        <w:t>ՈՐԱԿԱՎՈՐՄԱՆԵՎ</w:t>
      </w:r>
      <w:r w:rsidR="008D5016" w:rsidRPr="00AF04FC">
        <w:rPr>
          <w:rFonts w:ascii="Arial" w:hAnsi="Arial" w:cs="Arial"/>
          <w:b/>
          <w:iCs/>
          <w:sz w:val="20"/>
          <w:lang w:val="af-ZA"/>
        </w:rPr>
        <w:t>ՊԱՅՄԱՆԱԳՐԻԱՊԱՀՈՎՈՒՄ</w:t>
      </w:r>
      <w:r w:rsidR="00E2245F" w:rsidRPr="00AF04FC">
        <w:rPr>
          <w:rFonts w:ascii="Arial" w:hAnsi="Arial" w:cs="Arial"/>
          <w:b/>
          <w:iCs/>
          <w:sz w:val="20"/>
          <w:lang w:val="hy-AM"/>
        </w:rPr>
        <w:t>ՆԵՐ</w:t>
      </w:r>
      <w:r w:rsidR="008D5016" w:rsidRPr="00AF04FC">
        <w:rPr>
          <w:rFonts w:ascii="Arial" w:hAnsi="Arial" w:cs="Arial"/>
          <w:b/>
          <w:iCs/>
          <w:sz w:val="20"/>
          <w:lang w:val="af-ZA"/>
        </w:rPr>
        <w:t>Ը</w:t>
      </w:r>
    </w:p>
    <w:p w:rsidR="00096865" w:rsidRPr="00AF04FC" w:rsidRDefault="00096865" w:rsidP="00EF3662">
      <w:pPr>
        <w:jc w:val="center"/>
        <w:rPr>
          <w:rFonts w:ascii="Arial LatArm" w:hAnsi="Arial LatArm"/>
          <w:b/>
          <w:iCs/>
          <w:sz w:val="20"/>
          <w:lang w:val="af-ZA"/>
        </w:rPr>
      </w:pPr>
    </w:p>
    <w:p w:rsidR="00096865" w:rsidRPr="00AF04FC" w:rsidRDefault="00030D40" w:rsidP="00EF3662">
      <w:pPr>
        <w:ind w:firstLine="567"/>
        <w:jc w:val="both"/>
        <w:rPr>
          <w:rFonts w:ascii="Arial LatArm" w:hAnsi="Arial LatArm" w:cs="Sylfaen"/>
          <w:sz w:val="20"/>
          <w:lang w:val="af-ZA"/>
        </w:rPr>
      </w:pPr>
      <w:r w:rsidRPr="00AF04FC">
        <w:rPr>
          <w:rFonts w:ascii="Arial LatArm" w:hAnsi="Arial LatArm"/>
          <w:iCs/>
          <w:sz w:val="20"/>
          <w:lang w:val="af-ZA"/>
        </w:rPr>
        <w:t>10</w:t>
      </w:r>
      <w:r w:rsidR="00096865" w:rsidRPr="00AF04FC">
        <w:rPr>
          <w:rFonts w:ascii="Arial LatArm" w:hAnsi="Arial LatArm"/>
          <w:iCs/>
          <w:sz w:val="20"/>
          <w:lang w:val="af-ZA"/>
        </w:rPr>
        <w:t>.</w:t>
      </w:r>
      <w:r w:rsidR="00096865" w:rsidRPr="00AF04FC">
        <w:rPr>
          <w:rFonts w:ascii="Arial LatArm" w:hAnsi="Arial LatArm" w:cs="Sylfaen"/>
          <w:sz w:val="20"/>
          <w:lang w:val="af-ZA"/>
        </w:rPr>
        <w:t xml:space="preserve">1 </w:t>
      </w:r>
      <w:r w:rsidR="00E2245F" w:rsidRPr="00AF04FC">
        <w:rPr>
          <w:rFonts w:ascii="Arial" w:hAnsi="Arial" w:cs="Arial"/>
          <w:sz w:val="20"/>
          <w:lang w:val="hy-AM"/>
        </w:rPr>
        <w:t>Որակավորմանև</w:t>
      </w:r>
      <w:r w:rsidR="00D33205" w:rsidRPr="00AF04FC">
        <w:rPr>
          <w:rFonts w:ascii="Arial" w:hAnsi="Arial" w:cs="Arial"/>
          <w:sz w:val="20"/>
          <w:lang w:val="hy-AM"/>
        </w:rPr>
        <w:t>պ</w:t>
      </w:r>
      <w:r w:rsidR="00096865" w:rsidRPr="00AF04FC">
        <w:rPr>
          <w:rFonts w:ascii="Arial" w:hAnsi="Arial" w:cs="Arial"/>
          <w:sz w:val="20"/>
          <w:lang w:val="ru-RU"/>
        </w:rPr>
        <w:t>այմանագրիապահովում</w:t>
      </w:r>
      <w:r w:rsidR="0067229B" w:rsidRPr="00AF04FC">
        <w:rPr>
          <w:rFonts w:ascii="Arial" w:hAnsi="Arial" w:cs="Arial"/>
          <w:sz w:val="20"/>
          <w:lang w:val="hy-AM"/>
        </w:rPr>
        <w:t>ները</w:t>
      </w:r>
      <w:r w:rsidR="00096865" w:rsidRPr="00AF04FC">
        <w:rPr>
          <w:rFonts w:ascii="Arial" w:hAnsi="Arial" w:cs="Arial"/>
          <w:sz w:val="20"/>
          <w:lang w:val="ru-RU"/>
        </w:rPr>
        <w:t>ներկայացնելուպահանջիհիմանվրա</w:t>
      </w:r>
      <w:r w:rsidR="00096865" w:rsidRPr="00AF04FC">
        <w:rPr>
          <w:rFonts w:ascii="Arial LatArm" w:hAnsi="Arial LatArm" w:cs="Sylfaen"/>
          <w:sz w:val="20"/>
          <w:lang w:val="af-ZA"/>
        </w:rPr>
        <w:t xml:space="preserve">, </w:t>
      </w:r>
      <w:r w:rsidR="00096865" w:rsidRPr="00AF04FC">
        <w:rPr>
          <w:rFonts w:ascii="Arial" w:hAnsi="Arial" w:cs="Arial"/>
          <w:sz w:val="20"/>
          <w:lang w:val="ru-RU"/>
        </w:rPr>
        <w:t>այնստանալուօրվանից</w:t>
      </w:r>
      <w:r w:rsidR="00B413A8" w:rsidRPr="00AF04FC">
        <w:rPr>
          <w:rFonts w:ascii="Arial LatArm" w:hAnsi="Arial LatArm" w:cs="Sylfaen"/>
          <w:sz w:val="20"/>
          <w:lang w:val="af-ZA"/>
        </w:rPr>
        <w:t>10</w:t>
      </w:r>
      <w:r w:rsidR="00F96621" w:rsidRPr="00AF04FC">
        <w:rPr>
          <w:rFonts w:ascii="Arial LatArm" w:hAnsi="Arial LatArm" w:cs="Sylfaen"/>
          <w:sz w:val="20"/>
          <w:lang w:val="af-ZA"/>
        </w:rPr>
        <w:t xml:space="preserve">, </w:t>
      </w:r>
      <w:r w:rsidR="00F96621" w:rsidRPr="00AF04FC">
        <w:rPr>
          <w:rFonts w:ascii="Arial" w:hAnsi="Arial" w:cs="Arial"/>
          <w:sz w:val="20"/>
          <w:lang w:val="af-ZA"/>
        </w:rPr>
        <w:t>իսկկնքվելիքպայմանագրովկանխավճարնախատեսվածլինելուդեպքում</w:t>
      </w:r>
      <w:r w:rsidR="00F96621" w:rsidRPr="00AF04FC">
        <w:rPr>
          <w:rFonts w:ascii="Arial LatArm" w:hAnsi="Arial LatArm" w:cs="Sylfaen"/>
          <w:sz w:val="20"/>
          <w:lang w:val="af-ZA"/>
        </w:rPr>
        <w:t xml:space="preserve">15  </w:t>
      </w:r>
      <w:r w:rsidR="00B413A8" w:rsidRPr="00AF04FC">
        <w:rPr>
          <w:rFonts w:ascii="Arial" w:hAnsi="Arial" w:cs="Arial"/>
          <w:sz w:val="20"/>
          <w:lang w:val="af-ZA"/>
        </w:rPr>
        <w:t>աշխատանքային</w:t>
      </w:r>
      <w:r w:rsidR="00096865" w:rsidRPr="00AF04FC">
        <w:rPr>
          <w:rFonts w:ascii="Arial" w:hAnsi="Arial" w:cs="Arial"/>
          <w:sz w:val="20"/>
          <w:lang w:val="ru-RU"/>
        </w:rPr>
        <w:t>օրվաընթացքում</w:t>
      </w:r>
      <w:r w:rsidR="00096865" w:rsidRPr="00AF04FC">
        <w:rPr>
          <w:rFonts w:ascii="Arial LatArm" w:hAnsi="Arial LatArm" w:cs="Sylfaen"/>
          <w:sz w:val="20"/>
          <w:lang w:val="af-ZA"/>
        </w:rPr>
        <w:t xml:space="preserve">, </w:t>
      </w:r>
      <w:r w:rsidR="00096865" w:rsidRPr="00AF04FC">
        <w:rPr>
          <w:rFonts w:ascii="Arial" w:hAnsi="Arial" w:cs="Arial"/>
          <w:sz w:val="20"/>
          <w:lang w:val="ru-RU"/>
        </w:rPr>
        <w:t>ընտրվածմասնակիցըպարտավորէներկայացնել</w:t>
      </w:r>
      <w:r w:rsidR="00D33205" w:rsidRPr="00AF04FC">
        <w:rPr>
          <w:rFonts w:ascii="Arial" w:hAnsi="Arial" w:cs="Arial"/>
          <w:sz w:val="20"/>
          <w:lang w:val="hy-AM"/>
        </w:rPr>
        <w:t>որակավորմանև</w:t>
      </w:r>
      <w:r w:rsidR="00096865" w:rsidRPr="00AF04FC">
        <w:rPr>
          <w:rFonts w:ascii="Arial" w:hAnsi="Arial" w:cs="Arial"/>
          <w:sz w:val="20"/>
          <w:lang w:val="ru-RU"/>
        </w:rPr>
        <w:t>պայմանագրիապահովում</w:t>
      </w:r>
      <w:r w:rsidR="0067229B" w:rsidRPr="00AF04FC">
        <w:rPr>
          <w:rFonts w:ascii="Arial" w:hAnsi="Arial" w:cs="Arial"/>
          <w:sz w:val="20"/>
          <w:lang w:val="hy-AM"/>
        </w:rPr>
        <w:t>ներ</w:t>
      </w:r>
      <w:r w:rsidR="004D5671" w:rsidRPr="00AF04FC">
        <w:rPr>
          <w:rFonts w:ascii="Arial" w:hAnsi="Arial" w:cs="Arial"/>
          <w:sz w:val="20"/>
          <w:lang w:val="ru-RU"/>
        </w:rPr>
        <w:t>։</w:t>
      </w:r>
      <w:r w:rsidR="00096865" w:rsidRPr="00AF04FC">
        <w:rPr>
          <w:rFonts w:ascii="Arial" w:hAnsi="Arial" w:cs="Arial"/>
          <w:sz w:val="20"/>
          <w:lang w:val="ru-RU"/>
        </w:rPr>
        <w:t>Ընտրվածմասնակցիհետպայմանագիրկնքվումէ</w:t>
      </w:r>
      <w:r w:rsidR="00096865" w:rsidRPr="00AF04FC">
        <w:rPr>
          <w:rFonts w:ascii="Arial LatArm" w:hAnsi="Arial LatArm" w:cs="Sylfaen"/>
          <w:sz w:val="20"/>
          <w:lang w:val="af-ZA"/>
        </w:rPr>
        <w:t xml:space="preserve">, </w:t>
      </w:r>
      <w:r w:rsidR="00096865" w:rsidRPr="00AF04FC">
        <w:rPr>
          <w:rFonts w:ascii="Arial" w:hAnsi="Arial" w:cs="Arial"/>
          <w:sz w:val="20"/>
          <w:lang w:val="ru-RU"/>
        </w:rPr>
        <w:t>եթեվերջինսներկայացնումէ</w:t>
      </w:r>
      <w:r w:rsidR="008A3C43" w:rsidRPr="00AF04FC">
        <w:rPr>
          <w:rFonts w:ascii="Arial" w:hAnsi="Arial" w:cs="Arial"/>
          <w:sz w:val="20"/>
          <w:lang w:val="hy-AM"/>
        </w:rPr>
        <w:t>որակավորմանև</w:t>
      </w:r>
      <w:r w:rsidR="00096865" w:rsidRPr="00AF04FC">
        <w:rPr>
          <w:rFonts w:ascii="Arial" w:hAnsi="Arial" w:cs="Arial"/>
          <w:sz w:val="20"/>
          <w:lang w:val="ru-RU"/>
        </w:rPr>
        <w:t>պայմանագրիապահովում</w:t>
      </w:r>
      <w:r w:rsidR="0067229B" w:rsidRPr="00AF04FC">
        <w:rPr>
          <w:rFonts w:ascii="Arial" w:hAnsi="Arial" w:cs="Arial"/>
          <w:sz w:val="20"/>
          <w:lang w:val="hy-AM"/>
        </w:rPr>
        <w:t>ներ</w:t>
      </w:r>
      <w:r w:rsidR="00F96621" w:rsidRPr="00AF04FC">
        <w:rPr>
          <w:rFonts w:ascii="Arial" w:hAnsi="Arial" w:cs="Arial"/>
          <w:sz w:val="20"/>
        </w:rPr>
        <w:t>ը</w:t>
      </w:r>
      <w:r w:rsidR="004D5671" w:rsidRPr="00AF04FC">
        <w:rPr>
          <w:rFonts w:ascii="Arial" w:hAnsi="Arial" w:cs="Arial"/>
          <w:sz w:val="20"/>
          <w:lang w:val="ru-RU"/>
        </w:rPr>
        <w:t>։</w:t>
      </w:r>
    </w:p>
    <w:p w:rsidR="00AE049F" w:rsidRPr="00151D36" w:rsidRDefault="00AD6D6A" w:rsidP="00AE049F">
      <w:pPr>
        <w:pStyle w:val="FootnoteText"/>
        <w:rPr>
          <w:rFonts w:ascii="Calibri" w:hAnsi="Calibri" w:cs="Sylfaen"/>
          <w:i/>
          <w:color w:val="FF0000"/>
          <w:sz w:val="16"/>
          <w:szCs w:val="16"/>
          <w:lang w:val="af-ZA"/>
        </w:rPr>
      </w:pPr>
      <w:r w:rsidRPr="00AE049F">
        <w:rPr>
          <w:rFonts w:ascii="Arial LatArm" w:hAnsi="Arial LatArm" w:cs="Sylfaen"/>
          <w:color w:val="FF0000"/>
          <w:lang w:val="hy-AM"/>
        </w:rPr>
        <w:t>10.2</w:t>
      </w:r>
      <w:r w:rsidR="0074145B" w:rsidRPr="00AE049F">
        <w:rPr>
          <w:rFonts w:ascii="Arial" w:hAnsi="Arial" w:cs="Arial"/>
          <w:color w:val="FF0000"/>
        </w:rPr>
        <w:t>Որակավորմանապահովմանչափըհավասարէընտրվածմասնակցիգնայինառաջարկիչափին</w:t>
      </w:r>
      <w:r w:rsidR="0074145B" w:rsidRPr="00AE049F">
        <w:rPr>
          <w:rFonts w:ascii="Arial LatArm" w:hAnsi="Arial LatArm" w:cs="Sylfaen"/>
          <w:color w:val="FF0000"/>
          <w:lang w:val="af-ZA"/>
        </w:rPr>
        <w:t xml:space="preserve">: </w:t>
      </w:r>
      <w:r w:rsidR="00F96621" w:rsidRPr="00AE049F">
        <w:rPr>
          <w:rFonts w:ascii="Arial" w:hAnsi="Arial" w:cs="Arial"/>
          <w:color w:val="FF0000"/>
        </w:rPr>
        <w:t>Որակավորմանապահովումըներկայացվում</w:t>
      </w:r>
      <w:r w:rsidR="00F96621" w:rsidRPr="00FF66A4">
        <w:rPr>
          <w:rFonts w:ascii="Arial" w:hAnsi="Arial" w:cs="Arial"/>
          <w:color w:val="FF0000"/>
        </w:rPr>
        <w:t>է</w:t>
      </w:r>
      <w:r w:rsidR="00AE049F" w:rsidRPr="00FF66A4">
        <w:rPr>
          <w:rFonts w:ascii="Arial" w:hAnsi="Arial" w:cs="Arial"/>
          <w:i/>
          <w:color w:val="FF0000"/>
          <w:sz w:val="18"/>
          <w:szCs w:val="16"/>
          <w:lang w:val="en-US"/>
        </w:rPr>
        <w:t>միակողմանիհաստատվածհայտարարության՝տուժանքի</w:t>
      </w:r>
      <w:r w:rsidR="00AE049F" w:rsidRPr="00FF66A4">
        <w:rPr>
          <w:rFonts w:ascii="Arial LatArm" w:hAnsi="Arial LatArm" w:cs="Sylfaen"/>
          <w:i/>
          <w:color w:val="FF0000"/>
          <w:sz w:val="18"/>
          <w:szCs w:val="16"/>
          <w:lang w:val="af-ZA"/>
        </w:rPr>
        <w:t xml:space="preserve"> (</w:t>
      </w:r>
      <w:r w:rsidR="00AE049F" w:rsidRPr="00FF66A4">
        <w:rPr>
          <w:rFonts w:ascii="Arial" w:hAnsi="Arial" w:cs="Arial"/>
          <w:i/>
          <w:color w:val="FF0000"/>
          <w:sz w:val="18"/>
          <w:szCs w:val="16"/>
          <w:lang w:val="en-US"/>
        </w:rPr>
        <w:t>հավելված</w:t>
      </w:r>
      <w:r w:rsidR="00AE049F" w:rsidRPr="00FF66A4">
        <w:rPr>
          <w:rFonts w:ascii="Arial LatArm" w:hAnsi="Arial LatArm" w:cs="Sylfaen"/>
          <w:i/>
          <w:color w:val="FF0000"/>
          <w:sz w:val="18"/>
          <w:szCs w:val="16"/>
          <w:lang w:val="af-ZA"/>
        </w:rPr>
        <w:t xml:space="preserve"> 4.1) </w:t>
      </w:r>
      <w:r w:rsidR="00AE049F" w:rsidRPr="00FF66A4">
        <w:rPr>
          <w:rFonts w:ascii="Arial" w:hAnsi="Arial" w:cs="Arial"/>
          <w:i/>
          <w:color w:val="FF0000"/>
          <w:sz w:val="18"/>
          <w:szCs w:val="16"/>
          <w:lang w:val="en-US"/>
        </w:rPr>
        <w:t>կամկանխիկփողիձևով</w:t>
      </w:r>
      <w:r w:rsidR="00AE049F" w:rsidRPr="00151D36">
        <w:rPr>
          <w:rFonts w:ascii="Calibri" w:hAnsi="Calibri" w:cs="Sylfaen"/>
          <w:i/>
          <w:color w:val="FF0000"/>
          <w:sz w:val="18"/>
          <w:szCs w:val="16"/>
          <w:lang w:val="af-ZA"/>
        </w:rPr>
        <w:t>,</w:t>
      </w:r>
    </w:p>
    <w:p w:rsidR="00CF12EE" w:rsidRPr="00151D36" w:rsidRDefault="00F96621" w:rsidP="00CF12EE">
      <w:pPr>
        <w:ind w:firstLine="567"/>
        <w:jc w:val="both"/>
        <w:rPr>
          <w:rFonts w:ascii="Calibri" w:hAnsi="Calibri" w:cs="Arial"/>
          <w:color w:val="FF0000"/>
          <w:sz w:val="20"/>
          <w:lang w:val="af-ZA"/>
        </w:rPr>
      </w:pPr>
      <w:r w:rsidRPr="00AE049F">
        <w:rPr>
          <w:rFonts w:ascii="Arial" w:hAnsi="Arial" w:cs="Arial"/>
          <w:color w:val="FF0000"/>
          <w:sz w:val="20"/>
        </w:rPr>
        <w:t>որ</w:t>
      </w:r>
      <w:r w:rsidR="00DF68A6" w:rsidRPr="00AE049F">
        <w:rPr>
          <w:rFonts w:ascii="Arial" w:hAnsi="Arial" w:cs="Arial"/>
          <w:color w:val="FF0000"/>
          <w:sz w:val="20"/>
        </w:rPr>
        <w:t>ըպետքէվավերլինիառնվազնմինչևպայմանագրիկատարմանարդյունքըպատվիրատուիցկողմիցամբողջականընդունվելուօրվանհաջորդող</w:t>
      </w:r>
      <w:r w:rsidR="00CF12EE" w:rsidRPr="00AE049F">
        <w:rPr>
          <w:rFonts w:ascii="Arial LatArm" w:hAnsi="Arial LatArm" w:cs="Sylfaen"/>
          <w:color w:val="FF0000"/>
          <w:sz w:val="20"/>
          <w:lang w:val="af-ZA"/>
        </w:rPr>
        <w:t>20</w:t>
      </w:r>
      <w:r w:rsidR="00DF68A6" w:rsidRPr="00AE049F">
        <w:rPr>
          <w:rFonts w:ascii="Arial LatArm" w:hAnsi="Arial LatArm" w:cs="Sylfaen"/>
          <w:color w:val="FF0000"/>
          <w:sz w:val="20"/>
          <w:lang w:val="af-ZA"/>
        </w:rPr>
        <w:t>-</w:t>
      </w:r>
      <w:r w:rsidR="00DF68A6" w:rsidRPr="00AE049F">
        <w:rPr>
          <w:rFonts w:ascii="Arial" w:hAnsi="Arial" w:cs="Arial"/>
          <w:color w:val="FF0000"/>
          <w:sz w:val="20"/>
        </w:rPr>
        <w:t>րդ</w:t>
      </w:r>
      <w:r w:rsidR="00A558B9" w:rsidRPr="00AE049F">
        <w:rPr>
          <w:rFonts w:ascii="Arial" w:hAnsi="Arial" w:cs="Arial"/>
          <w:color w:val="FF0000"/>
          <w:sz w:val="20"/>
        </w:rPr>
        <w:t>աշխատանքային</w:t>
      </w:r>
      <w:r w:rsidR="00DF68A6" w:rsidRPr="00AE049F">
        <w:rPr>
          <w:rFonts w:ascii="Arial" w:hAnsi="Arial" w:cs="Arial"/>
          <w:color w:val="FF0000"/>
          <w:sz w:val="20"/>
        </w:rPr>
        <w:t>օրը</w:t>
      </w:r>
      <w:r w:rsidRPr="00AE049F">
        <w:rPr>
          <w:rFonts w:ascii="Arial" w:hAnsi="Arial" w:cs="Arial"/>
          <w:color w:val="FF0000"/>
          <w:sz w:val="20"/>
        </w:rPr>
        <w:t>ներառյալ</w:t>
      </w:r>
      <w:r w:rsidR="00ED01B4" w:rsidRPr="00AE049F">
        <w:rPr>
          <w:rFonts w:ascii="Arial LatArm" w:hAnsi="Arial LatArm" w:cs="Arial"/>
          <w:color w:val="FF0000"/>
          <w:sz w:val="20"/>
          <w:lang w:val="af-ZA"/>
        </w:rPr>
        <w:t>:</w:t>
      </w:r>
      <w:r w:rsidR="00ED01B4" w:rsidRPr="00AE049F">
        <w:rPr>
          <w:rStyle w:val="FootnoteReference"/>
          <w:rFonts w:ascii="Arial LatArm" w:hAnsi="Arial LatArm" w:cs="Arial"/>
          <w:color w:val="FF0000"/>
          <w:sz w:val="20"/>
        </w:rPr>
        <w:footnoteReference w:id="5"/>
      </w:r>
    </w:p>
    <w:p w:rsidR="00501A05" w:rsidRPr="00AF04FC" w:rsidRDefault="00501A05" w:rsidP="00501A05">
      <w:pPr>
        <w:ind w:firstLine="567"/>
        <w:jc w:val="both"/>
        <w:rPr>
          <w:rFonts w:ascii="Arial LatArm" w:hAnsi="Arial LatArm" w:cs="Arial"/>
          <w:sz w:val="20"/>
          <w:lang w:val="hy-AM"/>
        </w:rPr>
      </w:pPr>
      <w:r w:rsidRPr="00AF04FC">
        <w:rPr>
          <w:rFonts w:ascii="Arial" w:hAnsi="Arial" w:cs="Arial"/>
          <w:sz w:val="20"/>
        </w:rPr>
        <w:t>Եթե</w:t>
      </w:r>
      <w:r w:rsidRPr="00AF04FC">
        <w:rPr>
          <w:rFonts w:ascii="Arial" w:hAnsi="Arial" w:cs="Arial"/>
          <w:sz w:val="20"/>
          <w:lang w:val="hy-AM"/>
        </w:rPr>
        <w:t>գնմանընթացակարգըկազմակերպվածէչափաբաժիններովևմասնակիցըընտրվածմասնակիցէճանաչվումմեկիցավելիչափաբաժիններիմասովուվերջինիսհետկնքվողպայմանագրիընդհանուրգինըգերազանցումէ</w:t>
      </w:r>
      <w:r w:rsidRPr="00AF04FC">
        <w:rPr>
          <w:rFonts w:ascii="Arial LatArm" w:hAnsi="Arial LatArm" w:cs="Arial"/>
          <w:sz w:val="20"/>
          <w:lang w:val="hy-AM"/>
        </w:rPr>
        <w:t xml:space="preserve"> 10 </w:t>
      </w:r>
      <w:r w:rsidRPr="00AF04FC">
        <w:rPr>
          <w:rFonts w:ascii="Arial" w:hAnsi="Arial" w:cs="Arial"/>
          <w:sz w:val="20"/>
          <w:lang w:val="hy-AM"/>
        </w:rPr>
        <w:t>մլն</w:t>
      </w:r>
      <w:r w:rsidRPr="00AF04FC">
        <w:rPr>
          <w:rFonts w:ascii="Arial LatArm" w:hAnsi="Arial LatArm" w:cs="Arial"/>
          <w:sz w:val="20"/>
          <w:lang w:val="hy-AM"/>
        </w:rPr>
        <w:t xml:space="preserve">. </w:t>
      </w:r>
      <w:r w:rsidRPr="00AF04FC">
        <w:rPr>
          <w:rFonts w:ascii="Arial" w:hAnsi="Arial" w:cs="Arial"/>
          <w:sz w:val="20"/>
          <w:lang w:val="hy-AM"/>
        </w:rPr>
        <w:t>ՀՀդրամը</w:t>
      </w:r>
      <w:r w:rsidRPr="00AF04FC">
        <w:rPr>
          <w:rFonts w:ascii="Arial LatArm" w:hAnsi="Arial LatArm" w:cs="Arial"/>
          <w:sz w:val="20"/>
          <w:lang w:val="hy-AM"/>
        </w:rPr>
        <w:t xml:space="preserve">, </w:t>
      </w:r>
      <w:r w:rsidRPr="00AF04FC">
        <w:rPr>
          <w:rFonts w:ascii="Arial" w:hAnsi="Arial" w:cs="Arial"/>
          <w:sz w:val="20"/>
          <w:lang w:val="hy-AM"/>
        </w:rPr>
        <w:t>ապաորակավորմանապահովումըներկայացվումէբանկայիներաշխիքիձևով՝պայմանագրիընդհանուրգնիչափով</w:t>
      </w:r>
      <w:r w:rsidRPr="00AF04FC">
        <w:rPr>
          <w:rFonts w:ascii="Arial LatArm" w:hAnsi="Arial LatArm" w:cs="Arial"/>
          <w:sz w:val="20"/>
          <w:lang w:val="hy-AM"/>
        </w:rPr>
        <w:t>:</w:t>
      </w:r>
    </w:p>
    <w:p w:rsidR="00501A05" w:rsidRPr="00AF04FC" w:rsidRDefault="00501A05" w:rsidP="00501A05">
      <w:pPr>
        <w:ind w:firstLine="567"/>
        <w:jc w:val="both"/>
        <w:rPr>
          <w:rFonts w:ascii="Arial LatArm" w:hAnsi="Arial LatArm" w:cs="Arial"/>
          <w:sz w:val="20"/>
          <w:lang w:val="hy-AM"/>
        </w:rPr>
      </w:pPr>
      <w:r w:rsidRPr="00AF04FC">
        <w:rPr>
          <w:rFonts w:ascii="Arial" w:hAnsi="Arial" w:cs="Arial"/>
          <w:sz w:val="20"/>
          <w:lang w:val="hy-AM"/>
        </w:rPr>
        <w:t>Որակավորմանապահովումըչիվերադարձվում</w:t>
      </w:r>
      <w:r w:rsidRPr="00AF04FC">
        <w:rPr>
          <w:rFonts w:ascii="Arial LatArm" w:hAnsi="Arial LatArm" w:cs="Arial"/>
          <w:sz w:val="20"/>
          <w:lang w:val="hy-AM"/>
        </w:rPr>
        <w:t xml:space="preserve">, </w:t>
      </w:r>
      <w:r w:rsidRPr="00AF04FC">
        <w:rPr>
          <w:rFonts w:ascii="Arial" w:hAnsi="Arial" w:cs="Arial"/>
          <w:sz w:val="20"/>
          <w:lang w:val="hy-AM"/>
        </w:rPr>
        <w:t>եթեայններկայացրածանձըխախտումէպայմանագրովնախատեսվածպարտավորություն</w:t>
      </w:r>
      <w:r w:rsidRPr="00AF04FC">
        <w:rPr>
          <w:rFonts w:ascii="Arial LatArm" w:hAnsi="Arial LatArm" w:cs="Arial"/>
          <w:sz w:val="20"/>
          <w:lang w:val="hy-AM"/>
        </w:rPr>
        <w:t xml:space="preserve">, </w:t>
      </w:r>
      <w:r w:rsidRPr="00AF04FC">
        <w:rPr>
          <w:rFonts w:ascii="Arial" w:hAnsi="Arial" w:cs="Arial"/>
          <w:sz w:val="20"/>
          <w:lang w:val="hy-AM"/>
        </w:rPr>
        <w:t>որըհանգեցնումէպատվիրատուիկողմիցպայմանագրիմիակողմանիլուծմանը</w:t>
      </w:r>
      <w:r w:rsidRPr="00AF04FC">
        <w:rPr>
          <w:rFonts w:ascii="Arial LatArm" w:hAnsi="Arial LatArm" w:cs="Arial"/>
          <w:sz w:val="20"/>
          <w:lang w:val="hy-AM"/>
        </w:rPr>
        <w:t>:</w:t>
      </w:r>
    </w:p>
    <w:p w:rsidR="00281740" w:rsidRPr="00FF66A4" w:rsidRDefault="00281740" w:rsidP="00281740">
      <w:pPr>
        <w:ind w:firstLine="567"/>
        <w:jc w:val="both"/>
        <w:rPr>
          <w:rFonts w:ascii="Arial LatArm" w:hAnsi="Arial LatArm" w:cs="Sylfaen"/>
          <w:color w:val="FF0000"/>
          <w:sz w:val="20"/>
          <w:vertAlign w:val="superscript"/>
          <w:lang w:val="hy-AM"/>
        </w:rPr>
      </w:pPr>
      <w:r w:rsidRPr="00FF66A4">
        <w:rPr>
          <w:rFonts w:ascii="Arial LatArm" w:hAnsi="Arial LatArm" w:cs="Sylfaen"/>
          <w:color w:val="FF0000"/>
          <w:sz w:val="20"/>
          <w:lang w:val="hy-AM"/>
        </w:rPr>
        <w:t xml:space="preserve">10.3. </w:t>
      </w:r>
      <w:r w:rsidRPr="00FF66A4">
        <w:rPr>
          <w:rFonts w:ascii="Arial" w:hAnsi="Arial" w:cs="Arial"/>
          <w:color w:val="FF0000"/>
          <w:sz w:val="20"/>
          <w:lang w:val="hy-AM"/>
        </w:rPr>
        <w:t>Պայմանագրիապահովմանչափըկազմումէ</w:t>
      </w:r>
      <w:r w:rsidRPr="00FF66A4">
        <w:rPr>
          <w:rFonts w:ascii="Arial" w:hAnsi="Arial" w:cs="Arial"/>
          <w:color w:val="FF0000"/>
          <w:sz w:val="20"/>
          <w:lang w:val="af-ZA"/>
        </w:rPr>
        <w:t>կնքվելիք</w:t>
      </w:r>
      <w:r w:rsidRPr="00FF66A4">
        <w:rPr>
          <w:rFonts w:ascii="Arial" w:hAnsi="Arial" w:cs="Arial"/>
          <w:color w:val="FF0000"/>
          <w:sz w:val="20"/>
          <w:lang w:val="hy-AM"/>
        </w:rPr>
        <w:t>պայմանագրիգնի</w:t>
      </w:r>
      <w:r w:rsidRPr="00FF66A4">
        <w:rPr>
          <w:rFonts w:ascii="Arial LatArm" w:hAnsi="Arial LatArm" w:cs="Sylfaen"/>
          <w:color w:val="FF0000"/>
          <w:sz w:val="20"/>
          <w:lang w:val="af-ZA"/>
        </w:rPr>
        <w:t xml:space="preserve"> 10  </w:t>
      </w:r>
      <w:r w:rsidRPr="00FF66A4">
        <w:rPr>
          <w:rFonts w:ascii="Arial" w:hAnsi="Arial" w:cs="Arial"/>
          <w:color w:val="FF0000"/>
          <w:sz w:val="20"/>
          <w:lang w:val="hy-AM"/>
        </w:rPr>
        <w:t>տոկոսը</w:t>
      </w:r>
      <w:r w:rsidRPr="00FF66A4">
        <w:rPr>
          <w:rFonts w:ascii="Arial LatArm" w:hAnsi="Arial LatArm" w:cs="Sylfaen"/>
          <w:color w:val="FF0000"/>
          <w:sz w:val="20"/>
          <w:lang w:val="hy-AM"/>
        </w:rPr>
        <w:t>:</w:t>
      </w:r>
      <w:r w:rsidR="00501A05" w:rsidRPr="00FF66A4">
        <w:rPr>
          <w:rFonts w:ascii="Arial" w:hAnsi="Arial" w:cs="Arial"/>
          <w:color w:val="FF0000"/>
          <w:sz w:val="20"/>
          <w:lang w:val="hy-AM"/>
        </w:rPr>
        <w:t>Պայմանագրիապահովումըներկայացվումէ</w:t>
      </w:r>
      <w:r w:rsidR="00FF66A4" w:rsidRPr="00FF66A4">
        <w:rPr>
          <w:rFonts w:ascii="GHEA Grapalat" w:hAnsi="GHEA Grapalat" w:cs="Sylfaen"/>
          <w:i/>
          <w:color w:val="FF0000"/>
          <w:sz w:val="16"/>
          <w:szCs w:val="16"/>
          <w:lang w:val="hy-AM"/>
        </w:rPr>
        <w:t>միակողմանի հաստատված հայտարարության՝ տուժանքի (հավելված 5.1) կամ կանխիկ փողի ձևով</w:t>
      </w:r>
      <w:r w:rsidR="00501A05" w:rsidRPr="00FF66A4">
        <w:rPr>
          <w:rFonts w:ascii="Arial LatArm" w:hAnsi="Arial LatArm" w:cs="Sylfaen"/>
          <w:color w:val="FF0000"/>
          <w:sz w:val="20"/>
          <w:lang w:val="hy-AM"/>
        </w:rPr>
        <w:t>:</w:t>
      </w:r>
      <w:r w:rsidR="00C27455" w:rsidRPr="00FF66A4">
        <w:rPr>
          <w:rFonts w:ascii="Arial LatArm" w:hAnsi="Arial LatArm" w:cs="Sylfaen"/>
          <w:color w:val="FF0000"/>
          <w:sz w:val="20"/>
          <w:vertAlign w:val="superscript"/>
          <w:lang w:val="hy-AM"/>
        </w:rPr>
        <w:t>13</w:t>
      </w:r>
    </w:p>
    <w:p w:rsidR="00F562EA" w:rsidRPr="00AF04FC" w:rsidRDefault="00F562EA" w:rsidP="00F562EA">
      <w:pPr>
        <w:ind w:firstLine="567"/>
        <w:jc w:val="both"/>
        <w:rPr>
          <w:rFonts w:ascii="Arial LatArm" w:hAnsi="Arial LatArm" w:cs="Arial"/>
          <w:sz w:val="20"/>
          <w:lang w:val="hy-AM"/>
        </w:rPr>
      </w:pPr>
      <w:r w:rsidRPr="00AF04FC">
        <w:rPr>
          <w:rFonts w:ascii="Arial" w:hAnsi="Arial" w:cs="Arial"/>
          <w:sz w:val="20"/>
          <w:lang w:val="hy-AM"/>
        </w:rPr>
        <w:t>Եթեգնմանընթացակարգըկազմակերպվածէչափաբաժիններովևմասնակիցըընտրվածմասնակիցէճանաչվումմեկիցավելիչափաբաժիններիմասովուվերջինիսհետկնքվողպայմանագրիընդհանուրգինըգերազանցումէ</w:t>
      </w:r>
      <w:r w:rsidRPr="00AF04FC">
        <w:rPr>
          <w:rFonts w:ascii="Arial LatArm" w:hAnsi="Arial LatArm" w:cs="Arial"/>
          <w:sz w:val="20"/>
          <w:lang w:val="hy-AM"/>
        </w:rPr>
        <w:t xml:space="preserve"> 10 </w:t>
      </w:r>
      <w:r w:rsidRPr="00AF04FC">
        <w:rPr>
          <w:rFonts w:ascii="Arial" w:hAnsi="Arial" w:cs="Arial"/>
          <w:sz w:val="20"/>
          <w:lang w:val="hy-AM"/>
        </w:rPr>
        <w:t>մլն</w:t>
      </w:r>
      <w:r w:rsidRPr="00AF04FC">
        <w:rPr>
          <w:rFonts w:ascii="Arial LatArm" w:hAnsi="Arial LatArm" w:cs="Arial"/>
          <w:sz w:val="20"/>
          <w:lang w:val="hy-AM"/>
        </w:rPr>
        <w:t xml:space="preserve">. </w:t>
      </w:r>
      <w:r w:rsidRPr="00AF04FC">
        <w:rPr>
          <w:rFonts w:ascii="Arial" w:hAnsi="Arial" w:cs="Arial"/>
          <w:sz w:val="20"/>
          <w:lang w:val="hy-AM"/>
        </w:rPr>
        <w:t>ՀՀդրամը</w:t>
      </w:r>
      <w:r w:rsidRPr="00AF04FC">
        <w:rPr>
          <w:rFonts w:ascii="Arial LatArm" w:hAnsi="Arial LatArm" w:cs="Arial"/>
          <w:sz w:val="20"/>
          <w:lang w:val="hy-AM"/>
        </w:rPr>
        <w:t xml:space="preserve">, </w:t>
      </w:r>
      <w:r w:rsidRPr="00AF04FC">
        <w:rPr>
          <w:rFonts w:ascii="Arial" w:hAnsi="Arial" w:cs="Arial"/>
          <w:sz w:val="20"/>
          <w:lang w:val="hy-AM"/>
        </w:rPr>
        <w:t>ապապայմանագրիապահովումըներկայացվումէբանկայիներաշխիքիձևով՝պայմանագրիընդհանուրգնիչափով</w:t>
      </w:r>
      <w:r w:rsidRPr="00AF04FC">
        <w:rPr>
          <w:rFonts w:ascii="Arial LatArm" w:hAnsi="Arial LatArm" w:cs="Arial"/>
          <w:sz w:val="20"/>
          <w:lang w:val="hy-AM"/>
        </w:rPr>
        <w:t>:</w:t>
      </w:r>
    </w:p>
    <w:p w:rsidR="00281740" w:rsidRPr="00AF04FC" w:rsidRDefault="00281740" w:rsidP="00281740">
      <w:pPr>
        <w:ind w:firstLine="567"/>
        <w:jc w:val="both"/>
        <w:rPr>
          <w:rFonts w:ascii="Arial LatArm" w:hAnsi="Arial LatArm"/>
          <w:sz w:val="20"/>
          <w:szCs w:val="20"/>
          <w:lang w:val="hy-AM"/>
        </w:rPr>
      </w:pPr>
      <w:r w:rsidRPr="00AF04FC">
        <w:rPr>
          <w:rFonts w:ascii="Arial" w:hAnsi="Arial" w:cs="Arial"/>
          <w:sz w:val="20"/>
          <w:lang w:val="hy-AM"/>
        </w:rPr>
        <w:lastRenderedPageBreak/>
        <w:t>Պայմանագրիապահովումըպետքէվավերլինիառնվազնմինչևկնքվելիքպայմանագրովսահմանվողպարտավորությունների</w:t>
      </w:r>
      <w:r w:rsidR="00410FAF" w:rsidRPr="00AF04FC">
        <w:rPr>
          <w:rFonts w:ascii="Arial" w:hAnsi="Arial" w:cs="Arial"/>
          <w:sz w:val="20"/>
          <w:lang w:val="hy-AM"/>
        </w:rPr>
        <w:t>ամբողջականկատարմանվերջինօրվանհաջորդող</w:t>
      </w:r>
      <w:r w:rsidRPr="00AF04FC">
        <w:rPr>
          <w:rFonts w:ascii="Arial LatArm" w:hAnsi="Arial LatArm" w:cs="Sylfaen"/>
          <w:sz w:val="20"/>
          <w:lang w:val="hy-AM"/>
        </w:rPr>
        <w:t>20-</w:t>
      </w:r>
      <w:r w:rsidRPr="00AF04FC">
        <w:rPr>
          <w:rFonts w:ascii="Arial" w:hAnsi="Arial" w:cs="Arial"/>
          <w:sz w:val="20"/>
          <w:lang w:val="hy-AM"/>
        </w:rPr>
        <w:t>րդ</w:t>
      </w:r>
      <w:r w:rsidR="00A558B9" w:rsidRPr="00AF04FC">
        <w:rPr>
          <w:rFonts w:ascii="Arial" w:hAnsi="Arial" w:cs="Arial"/>
          <w:sz w:val="20"/>
          <w:lang w:val="hy-AM"/>
        </w:rPr>
        <w:t>աշխատանքային</w:t>
      </w:r>
      <w:r w:rsidRPr="00AF04FC">
        <w:rPr>
          <w:rFonts w:ascii="Arial" w:hAnsi="Arial" w:cs="Arial"/>
          <w:sz w:val="20"/>
          <w:lang w:val="hy-AM"/>
        </w:rPr>
        <w:t>օրըներառյալ</w:t>
      </w:r>
      <w:r w:rsidRPr="00AF04FC">
        <w:rPr>
          <w:rFonts w:ascii="Arial LatArm" w:hAnsi="Arial LatArm" w:cs="Sylfaen"/>
          <w:sz w:val="20"/>
          <w:lang w:val="hy-AM"/>
        </w:rPr>
        <w:t>:</w:t>
      </w:r>
      <w:r w:rsidRPr="00AF04FC">
        <w:rPr>
          <w:rFonts w:ascii="Arial" w:hAnsi="Arial" w:cs="Arial"/>
          <w:sz w:val="20"/>
          <w:szCs w:val="20"/>
          <w:lang w:val="hy-AM"/>
        </w:rPr>
        <w:t>Պայմանագրիապահովումըայններկայացրածանձինվերադարձվումէկնքվածպայմանագրովստանձնվածպարտավորություններիամբողջականկատարմանդեպքում՝ամբողջականպարտավորություններիկատարմանժամկետըլրանալունհաջորդող</w:t>
      </w:r>
      <w:r w:rsidRPr="00AF04FC">
        <w:rPr>
          <w:rFonts w:ascii="Arial LatArm" w:hAnsi="Arial LatArm"/>
          <w:sz w:val="20"/>
          <w:szCs w:val="20"/>
          <w:lang w:val="hy-AM"/>
        </w:rPr>
        <w:t xml:space="preserve"> 5 </w:t>
      </w:r>
      <w:r w:rsidRPr="00AF04FC">
        <w:rPr>
          <w:rFonts w:ascii="Arial" w:hAnsi="Arial" w:cs="Arial"/>
          <w:sz w:val="20"/>
          <w:szCs w:val="20"/>
          <w:lang w:val="hy-AM"/>
        </w:rPr>
        <w:t>աշխատանքայինօրվաընթացքում</w:t>
      </w:r>
      <w:r w:rsidRPr="00AF04FC">
        <w:rPr>
          <w:rFonts w:ascii="Arial LatArm" w:hAnsi="Arial LatArm"/>
          <w:sz w:val="20"/>
          <w:szCs w:val="20"/>
          <w:lang w:val="hy-AM"/>
        </w:rPr>
        <w:t>:</w:t>
      </w:r>
    </w:p>
    <w:p w:rsidR="00281740" w:rsidRPr="00AF04FC" w:rsidRDefault="00281740" w:rsidP="00281740">
      <w:pPr>
        <w:ind w:firstLine="567"/>
        <w:jc w:val="both"/>
        <w:rPr>
          <w:rFonts w:ascii="Arial LatArm" w:hAnsi="Arial LatArm" w:cs="Arial"/>
          <w:sz w:val="20"/>
          <w:lang w:val="hy-AM"/>
        </w:rPr>
      </w:pPr>
      <w:r w:rsidRPr="00AF04FC">
        <w:rPr>
          <w:rFonts w:ascii="Arial" w:hAnsi="Arial" w:cs="Arial"/>
          <w:sz w:val="20"/>
          <w:szCs w:val="20"/>
          <w:lang w:val="hy-AM"/>
        </w:rPr>
        <w:t>Կանխիկփողիձևովներկայացված</w:t>
      </w:r>
      <w:r w:rsidRPr="00AF04FC">
        <w:rPr>
          <w:rFonts w:ascii="Arial" w:hAnsi="Arial" w:cs="Arial"/>
          <w:sz w:val="20"/>
          <w:lang w:val="hy-AM"/>
        </w:rPr>
        <w:t>պայմանագրիապահովումըպետքէփոխանցվիԿենտրոնականգանձապետարանումլիազորվածմարմնիանվամբբացված</w:t>
      </w:r>
      <w:r w:rsidRPr="00AF04FC">
        <w:rPr>
          <w:rFonts w:ascii="Arial LatArm" w:hAnsi="Arial LatArm" w:cs="Arial LatArm"/>
          <w:sz w:val="20"/>
          <w:lang w:val="hy-AM"/>
        </w:rPr>
        <w:t>«</w:t>
      </w:r>
      <w:r w:rsidRPr="00AF04FC">
        <w:rPr>
          <w:rFonts w:ascii="Arial LatArm" w:hAnsi="Arial LatArm" w:cs="Arial"/>
          <w:sz w:val="20"/>
          <w:lang w:val="hy-AM"/>
        </w:rPr>
        <w:t>900008000664</w:t>
      </w:r>
      <w:r w:rsidRPr="00AF04FC">
        <w:rPr>
          <w:rFonts w:ascii="Arial LatArm" w:hAnsi="Arial LatArm" w:cs="Arial LatArm"/>
          <w:sz w:val="20"/>
          <w:lang w:val="hy-AM"/>
        </w:rPr>
        <w:t>»</w:t>
      </w:r>
      <w:r w:rsidRPr="00AF04FC">
        <w:rPr>
          <w:rFonts w:ascii="Arial" w:hAnsi="Arial" w:cs="Arial"/>
          <w:sz w:val="20"/>
          <w:lang w:val="hy-AM"/>
        </w:rPr>
        <w:t>գանձապետականհաշվին</w:t>
      </w:r>
      <w:r w:rsidRPr="00AF04FC">
        <w:rPr>
          <w:rFonts w:ascii="Arial LatArm" w:hAnsi="Arial LatArm" w:cs="Arial"/>
          <w:sz w:val="20"/>
          <w:lang w:val="hy-AM"/>
        </w:rPr>
        <w:t xml:space="preserve">.  </w:t>
      </w:r>
    </w:p>
    <w:p w:rsidR="00281740" w:rsidRPr="00AF04FC" w:rsidRDefault="00281740" w:rsidP="00F96621">
      <w:pPr>
        <w:ind w:firstLine="567"/>
        <w:jc w:val="both"/>
        <w:rPr>
          <w:rFonts w:ascii="Arial LatArm" w:hAnsi="Arial LatArm" w:cs="Arial"/>
          <w:sz w:val="20"/>
          <w:lang w:val="hy-AM"/>
        </w:rPr>
      </w:pPr>
      <w:r w:rsidRPr="00AF04FC">
        <w:rPr>
          <w:rFonts w:ascii="Arial LatArm" w:hAnsi="Arial LatArm" w:cs="Sylfaen"/>
          <w:sz w:val="20"/>
          <w:lang w:val="hy-AM"/>
        </w:rPr>
        <w:t xml:space="preserve">10.4 </w:t>
      </w:r>
      <w:r w:rsidR="00441C20" w:rsidRPr="00AF04FC">
        <w:rPr>
          <w:rFonts w:ascii="Arial" w:hAnsi="Arial" w:cs="Arial"/>
          <w:sz w:val="20"/>
          <w:lang w:val="hy-AM"/>
        </w:rPr>
        <w:t>Ե</w:t>
      </w:r>
      <w:r w:rsidR="00F96621" w:rsidRPr="00AF04FC">
        <w:rPr>
          <w:rFonts w:ascii="Arial" w:hAnsi="Arial" w:cs="Arial"/>
          <w:sz w:val="20"/>
          <w:lang w:val="hy-AM"/>
        </w:rPr>
        <w:t>թեգնմանընթացակարգըկազմակերպվածէՕրենքի</w:t>
      </w:r>
      <w:r w:rsidR="00F96621" w:rsidRPr="00AF04FC">
        <w:rPr>
          <w:rFonts w:ascii="Arial LatArm" w:hAnsi="Arial LatArm" w:cs="Arial"/>
          <w:sz w:val="20"/>
          <w:lang w:val="hy-AM"/>
        </w:rPr>
        <w:t xml:space="preserve"> 15-</w:t>
      </w:r>
      <w:r w:rsidR="00F96621" w:rsidRPr="00AF04FC">
        <w:rPr>
          <w:rFonts w:ascii="Arial" w:hAnsi="Arial" w:cs="Arial"/>
          <w:sz w:val="20"/>
          <w:lang w:val="hy-AM"/>
        </w:rPr>
        <w:t>րդհոդվածի</w:t>
      </w:r>
      <w:r w:rsidR="00F96621" w:rsidRPr="00AF04FC">
        <w:rPr>
          <w:rFonts w:ascii="Arial LatArm" w:hAnsi="Arial LatArm" w:cs="Arial"/>
          <w:sz w:val="20"/>
          <w:lang w:val="hy-AM"/>
        </w:rPr>
        <w:t xml:space="preserve"> 6-</w:t>
      </w:r>
      <w:r w:rsidR="00F96621" w:rsidRPr="00AF04FC">
        <w:rPr>
          <w:rFonts w:ascii="Arial" w:hAnsi="Arial" w:cs="Arial"/>
          <w:sz w:val="20"/>
          <w:lang w:val="hy-AM"/>
        </w:rPr>
        <w:t>րդմասիհիմանվրաևպայմանագիրըկնքելուիրավասությանառաջացմանպահիննախատեսվածչենֆինանսականմիջոցներ</w:t>
      </w:r>
      <w:r w:rsidR="00F96621" w:rsidRPr="00AF04FC">
        <w:rPr>
          <w:rFonts w:ascii="Arial LatArm" w:hAnsi="Arial LatArm" w:cs="Arial"/>
          <w:sz w:val="20"/>
          <w:lang w:val="hy-AM"/>
        </w:rPr>
        <w:t xml:space="preserve">, </w:t>
      </w:r>
      <w:r w:rsidR="00F96621" w:rsidRPr="00AF04FC">
        <w:rPr>
          <w:rFonts w:ascii="Arial" w:hAnsi="Arial" w:cs="Arial"/>
          <w:sz w:val="20"/>
          <w:lang w:val="hy-AM"/>
        </w:rPr>
        <w:t>ապա</w:t>
      </w:r>
      <w:r w:rsidRPr="00AF04FC">
        <w:rPr>
          <w:rFonts w:ascii="Arial" w:hAnsi="Arial" w:cs="Arial"/>
          <w:sz w:val="20"/>
          <w:lang w:val="hy-AM"/>
        </w:rPr>
        <w:t>որակավորմանևպայմանագրիապահովումներըներկայացվումեն</w:t>
      </w:r>
      <w:r w:rsidR="00F96621" w:rsidRPr="00AF04FC">
        <w:rPr>
          <w:rFonts w:ascii="Arial" w:hAnsi="Arial" w:cs="Arial"/>
          <w:sz w:val="20"/>
          <w:lang w:val="hy-AM"/>
        </w:rPr>
        <w:t>միակողմանիհաստատվածհայտարարության</w:t>
      </w:r>
      <w:r w:rsidR="00F96621" w:rsidRPr="00AF04FC">
        <w:rPr>
          <w:rFonts w:ascii="Arial LatArm" w:hAnsi="Arial LatArm" w:cs="Arial"/>
          <w:sz w:val="20"/>
          <w:lang w:val="hy-AM"/>
        </w:rPr>
        <w:t xml:space="preserve">` </w:t>
      </w:r>
      <w:r w:rsidR="00F96621" w:rsidRPr="00AF04FC">
        <w:rPr>
          <w:rFonts w:ascii="Arial" w:hAnsi="Arial" w:cs="Arial"/>
          <w:sz w:val="20"/>
          <w:lang w:val="hy-AM"/>
        </w:rPr>
        <w:t>տուժանքիկամկանխիկփողիձևով</w:t>
      </w:r>
      <w:r w:rsidR="00F96621" w:rsidRPr="00AF04FC">
        <w:rPr>
          <w:rFonts w:ascii="Arial LatArm" w:hAnsi="Arial LatArm" w:cs="Arial"/>
          <w:sz w:val="20"/>
          <w:lang w:val="hy-AM"/>
        </w:rPr>
        <w:t xml:space="preserve">: </w:t>
      </w:r>
      <w:r w:rsidR="00F96621" w:rsidRPr="00AF04FC">
        <w:rPr>
          <w:rFonts w:ascii="Arial" w:hAnsi="Arial" w:cs="Arial"/>
          <w:sz w:val="20"/>
          <w:lang w:val="hy-AM"/>
        </w:rPr>
        <w:t>Եթեպայմանագիրըկնքելուիրավասությանառաջացմանպահին</w:t>
      </w:r>
      <w:r w:rsidRPr="00AF04FC">
        <w:rPr>
          <w:rFonts w:ascii="Arial" w:hAnsi="Arial" w:cs="Arial"/>
          <w:sz w:val="20"/>
          <w:lang w:val="hy-AM"/>
        </w:rPr>
        <w:t>՝</w:t>
      </w:r>
    </w:p>
    <w:p w:rsidR="00F96621" w:rsidRPr="00AF04FC" w:rsidRDefault="00281740" w:rsidP="00F96621">
      <w:pPr>
        <w:ind w:firstLine="567"/>
        <w:jc w:val="both"/>
        <w:rPr>
          <w:rFonts w:ascii="Arial LatArm" w:hAnsi="Arial LatArm" w:cs="Arial"/>
          <w:sz w:val="20"/>
          <w:lang w:val="hy-AM"/>
        </w:rPr>
      </w:pPr>
      <w:r w:rsidRPr="00AF04FC">
        <w:rPr>
          <w:rFonts w:ascii="Arial LatArm" w:hAnsi="Arial LatArm" w:cs="Arial"/>
          <w:sz w:val="20"/>
          <w:lang w:val="hy-AM"/>
        </w:rPr>
        <w:t>-</w:t>
      </w:r>
      <w:r w:rsidR="00F96621" w:rsidRPr="00AF04FC">
        <w:rPr>
          <w:rFonts w:ascii="Arial" w:hAnsi="Arial" w:cs="Arial"/>
          <w:sz w:val="20"/>
          <w:lang w:val="hy-AM"/>
        </w:rPr>
        <w:t>նախատեսվածենֆինանսականմիջոցներ</w:t>
      </w:r>
      <w:r w:rsidR="00F96621" w:rsidRPr="00AF04FC">
        <w:rPr>
          <w:rFonts w:ascii="Arial LatArm" w:hAnsi="Arial LatArm" w:cs="Arial"/>
          <w:sz w:val="20"/>
          <w:lang w:val="hy-AM"/>
        </w:rPr>
        <w:t xml:space="preserve">, </w:t>
      </w:r>
      <w:r w:rsidR="00F96621" w:rsidRPr="00AF04FC">
        <w:rPr>
          <w:rFonts w:ascii="Arial" w:hAnsi="Arial" w:cs="Arial"/>
          <w:sz w:val="20"/>
          <w:lang w:val="hy-AM"/>
        </w:rPr>
        <w:t>ապաորակավորմանապահովումըհատկացվածֆինանսականմիջոցների</w:t>
      </w:r>
      <w:r w:rsidR="00543250" w:rsidRPr="00AF04FC">
        <w:rPr>
          <w:rFonts w:ascii="Arial" w:hAnsi="Arial" w:cs="Arial"/>
          <w:sz w:val="20"/>
          <w:lang w:val="hy-AM"/>
        </w:rPr>
        <w:t>մասով</w:t>
      </w:r>
      <w:r w:rsidR="00F96621" w:rsidRPr="00AF04FC">
        <w:rPr>
          <w:rFonts w:ascii="Arial" w:hAnsi="Arial" w:cs="Arial"/>
          <w:sz w:val="20"/>
          <w:lang w:val="hy-AM"/>
        </w:rPr>
        <w:t>ներկայացվումէբանկայիներաշխիքիձևով</w:t>
      </w:r>
      <w:r w:rsidR="00F96621" w:rsidRPr="00AF04FC">
        <w:rPr>
          <w:rFonts w:ascii="Arial LatArm" w:hAnsi="Arial LatArm" w:cs="Arial"/>
          <w:sz w:val="20"/>
          <w:lang w:val="hy-AM"/>
        </w:rPr>
        <w:t xml:space="preserve">, </w:t>
      </w:r>
      <w:r w:rsidR="00F96621" w:rsidRPr="00AF04FC">
        <w:rPr>
          <w:rFonts w:ascii="Arial" w:hAnsi="Arial" w:cs="Arial"/>
          <w:sz w:val="20"/>
          <w:lang w:val="hy-AM"/>
        </w:rPr>
        <w:t>իսկհետագայումպահանջվողֆինանսականմիջոցներիմասով</w:t>
      </w:r>
      <w:r w:rsidR="00CF12EE" w:rsidRPr="00AF04FC">
        <w:rPr>
          <w:rFonts w:ascii="Arial" w:hAnsi="Arial" w:cs="Arial"/>
          <w:sz w:val="20"/>
          <w:lang w:val="hy-AM"/>
        </w:rPr>
        <w:t>՝</w:t>
      </w:r>
      <w:r w:rsidR="00F96621" w:rsidRPr="00AF04FC">
        <w:rPr>
          <w:rFonts w:ascii="Arial" w:hAnsi="Arial" w:cs="Arial"/>
          <w:sz w:val="20"/>
          <w:lang w:val="hy-AM"/>
        </w:rPr>
        <w:t>միակողմանիհաստատվածհայտարարության</w:t>
      </w:r>
      <w:r w:rsidR="00F96621" w:rsidRPr="00AF04FC">
        <w:rPr>
          <w:rFonts w:ascii="Arial LatArm" w:hAnsi="Arial LatArm" w:cs="Arial"/>
          <w:sz w:val="20"/>
          <w:lang w:val="hy-AM"/>
        </w:rPr>
        <w:t xml:space="preserve">` </w:t>
      </w:r>
      <w:r w:rsidR="00F96621" w:rsidRPr="00AF04FC">
        <w:rPr>
          <w:rFonts w:ascii="Arial" w:hAnsi="Arial" w:cs="Arial"/>
          <w:sz w:val="20"/>
          <w:lang w:val="hy-AM"/>
        </w:rPr>
        <w:t>տուժանքիկամկանխիկփողիձևով</w:t>
      </w:r>
      <w:r w:rsidR="00F96621" w:rsidRPr="00AF04FC">
        <w:rPr>
          <w:rFonts w:ascii="Arial LatArm" w:hAnsi="Arial LatArm" w:cs="Arial"/>
          <w:sz w:val="20"/>
          <w:lang w:val="hy-AM"/>
        </w:rPr>
        <w:t xml:space="preserve">: </w:t>
      </w:r>
    </w:p>
    <w:p w:rsidR="00F96621" w:rsidRPr="00AF04FC" w:rsidRDefault="00F96621" w:rsidP="00F96621">
      <w:pPr>
        <w:ind w:firstLine="567"/>
        <w:jc w:val="both"/>
        <w:rPr>
          <w:rFonts w:ascii="Arial LatArm" w:hAnsi="Arial LatArm" w:cs="Arial"/>
          <w:sz w:val="20"/>
          <w:lang w:val="hy-AM"/>
        </w:rPr>
      </w:pPr>
      <w:r w:rsidRPr="00AF04FC">
        <w:rPr>
          <w:rFonts w:ascii="Arial" w:hAnsi="Arial" w:cs="Arial"/>
          <w:sz w:val="20"/>
          <w:szCs w:val="20"/>
          <w:lang w:val="hy-AM"/>
        </w:rPr>
        <w:t>Կանխիկփողիձևովներկայացված</w:t>
      </w:r>
      <w:r w:rsidRPr="00AF04FC">
        <w:rPr>
          <w:rFonts w:ascii="Arial" w:hAnsi="Arial" w:cs="Arial"/>
          <w:sz w:val="20"/>
          <w:lang w:val="hy-AM"/>
        </w:rPr>
        <w:t>որակավորմանապահովումըպետքէփոխանցվիԿենտրոնականգանձապետարանումլիազորվածմարմնիանվամբբացված</w:t>
      </w:r>
      <w:r w:rsidRPr="00AF04FC">
        <w:rPr>
          <w:rFonts w:ascii="Arial LatArm" w:hAnsi="Arial LatArm" w:cs="Arial LatArm"/>
          <w:sz w:val="20"/>
          <w:lang w:val="hy-AM"/>
        </w:rPr>
        <w:t>«</w:t>
      </w:r>
      <w:r w:rsidRPr="00AF04FC">
        <w:rPr>
          <w:rFonts w:ascii="Arial LatArm" w:hAnsi="Arial LatArm" w:cs="Arial"/>
          <w:sz w:val="20"/>
          <w:lang w:val="hy-AM"/>
        </w:rPr>
        <w:t xml:space="preserve">900008000664 </w:t>
      </w:r>
      <w:r w:rsidRPr="00AF04FC">
        <w:rPr>
          <w:rFonts w:ascii="Arial" w:hAnsi="Arial" w:cs="Arial"/>
          <w:sz w:val="20"/>
          <w:lang w:val="hy-AM"/>
        </w:rPr>
        <w:t>գանձապետականհաշվին</w:t>
      </w:r>
      <w:r w:rsidRPr="00AF04FC">
        <w:rPr>
          <w:rFonts w:ascii="Arial LatArm" w:hAnsi="Arial LatArm" w:cs="Arial"/>
          <w:sz w:val="20"/>
          <w:lang w:val="hy-AM"/>
        </w:rPr>
        <w:t xml:space="preserve">.  </w:t>
      </w:r>
    </w:p>
    <w:p w:rsidR="00505AD4" w:rsidRPr="00AF04FC" w:rsidRDefault="00F96621" w:rsidP="00EF3662">
      <w:pPr>
        <w:ind w:firstLine="567"/>
        <w:jc w:val="both"/>
        <w:rPr>
          <w:rFonts w:ascii="Arial LatArm" w:hAnsi="Arial LatArm" w:cs="Sylfaen"/>
          <w:i/>
          <w:sz w:val="20"/>
          <w:lang w:val="af-ZA"/>
        </w:rPr>
      </w:pPr>
      <w:r w:rsidRPr="00AF04FC">
        <w:rPr>
          <w:rFonts w:ascii="Arial LatArm" w:hAnsi="Arial LatArm" w:cs="Arial"/>
          <w:sz w:val="20"/>
          <w:lang w:val="hy-AM"/>
        </w:rPr>
        <w:t xml:space="preserve">- </w:t>
      </w:r>
      <w:r w:rsidR="00543250" w:rsidRPr="00AF04FC">
        <w:rPr>
          <w:rFonts w:ascii="Arial" w:hAnsi="Arial" w:cs="Arial"/>
          <w:sz w:val="20"/>
          <w:lang w:val="hy-AM"/>
        </w:rPr>
        <w:t>նախատեսվածֆինանսականմիջոցներըգերազանցումեն</w:t>
      </w:r>
      <w:r w:rsidR="00543250" w:rsidRPr="00AF04FC">
        <w:rPr>
          <w:rFonts w:ascii="Arial LatArm" w:hAnsi="Arial LatArm" w:cs="Arial"/>
          <w:sz w:val="20"/>
          <w:lang w:val="hy-AM"/>
        </w:rPr>
        <w:t xml:space="preserve"> 10 </w:t>
      </w:r>
      <w:r w:rsidR="00543250" w:rsidRPr="00AF04FC">
        <w:rPr>
          <w:rFonts w:ascii="Arial" w:hAnsi="Arial" w:cs="Arial"/>
          <w:sz w:val="20"/>
          <w:lang w:val="hy-AM"/>
        </w:rPr>
        <w:t>մլն</w:t>
      </w:r>
      <w:r w:rsidR="00543250" w:rsidRPr="00AF04FC">
        <w:rPr>
          <w:rFonts w:ascii="Arial LatArm" w:hAnsi="Arial LatArm" w:cs="Arial"/>
          <w:sz w:val="20"/>
          <w:lang w:val="hy-AM"/>
        </w:rPr>
        <w:t xml:space="preserve">. </w:t>
      </w:r>
      <w:r w:rsidR="00543250" w:rsidRPr="00AF04FC">
        <w:rPr>
          <w:rFonts w:ascii="Arial" w:hAnsi="Arial" w:cs="Arial"/>
          <w:sz w:val="20"/>
          <w:lang w:val="hy-AM"/>
        </w:rPr>
        <w:t>ՀՀդրամը</w:t>
      </w:r>
      <w:r w:rsidR="00543250" w:rsidRPr="00AF04FC">
        <w:rPr>
          <w:rFonts w:ascii="Arial LatArm" w:hAnsi="Arial LatArm" w:cs="Arial"/>
          <w:sz w:val="20"/>
          <w:lang w:val="hy-AM"/>
        </w:rPr>
        <w:t xml:space="preserve">, </w:t>
      </w:r>
      <w:r w:rsidR="00543250" w:rsidRPr="00AF04FC">
        <w:rPr>
          <w:rFonts w:ascii="Arial" w:hAnsi="Arial" w:cs="Arial"/>
          <w:sz w:val="20"/>
          <w:lang w:val="hy-AM"/>
        </w:rPr>
        <w:t>սակայնպայմանագրիամբողջականկատարմանհամարհետագայումևսպահանւջվումենֆինանսականմիջոցներ</w:t>
      </w:r>
      <w:r w:rsidR="00543250" w:rsidRPr="00AF04FC">
        <w:rPr>
          <w:rFonts w:ascii="Arial LatArm" w:hAnsi="Arial LatArm" w:cs="Arial"/>
          <w:sz w:val="20"/>
          <w:lang w:val="hy-AM"/>
        </w:rPr>
        <w:t xml:space="preserve">, </w:t>
      </w:r>
      <w:r w:rsidR="00543250" w:rsidRPr="00AF04FC">
        <w:rPr>
          <w:rFonts w:ascii="Arial" w:hAnsi="Arial" w:cs="Arial"/>
          <w:sz w:val="20"/>
          <w:lang w:val="hy-AM"/>
        </w:rPr>
        <w:t>ապապայմանագրիապահովումը</w:t>
      </w:r>
      <w:r w:rsidR="00543250" w:rsidRPr="00AF04FC">
        <w:rPr>
          <w:rFonts w:ascii="Arial LatArm" w:hAnsi="Arial LatArm" w:cs="Arial"/>
          <w:sz w:val="20"/>
          <w:lang w:val="hy-AM"/>
        </w:rPr>
        <w:t xml:space="preserve">, </w:t>
      </w:r>
      <w:r w:rsidR="00543250" w:rsidRPr="00AF04FC">
        <w:rPr>
          <w:rFonts w:ascii="Arial" w:hAnsi="Arial" w:cs="Arial"/>
          <w:sz w:val="20"/>
          <w:lang w:val="hy-AM"/>
        </w:rPr>
        <w:t>հատկացվածֆինանսականմիջոցներիմասով</w:t>
      </w:r>
      <w:r w:rsidR="00543250" w:rsidRPr="00AF04FC">
        <w:rPr>
          <w:rFonts w:ascii="Arial LatArm" w:hAnsi="Arial LatArm" w:cs="Arial"/>
          <w:sz w:val="20"/>
          <w:lang w:val="hy-AM"/>
        </w:rPr>
        <w:t xml:space="preserve">, </w:t>
      </w:r>
      <w:r w:rsidR="00543250" w:rsidRPr="00AF04FC">
        <w:rPr>
          <w:rFonts w:ascii="Arial" w:hAnsi="Arial" w:cs="Arial"/>
          <w:sz w:val="20"/>
          <w:lang w:val="hy-AM"/>
        </w:rPr>
        <w:t>ներկայացվումէբանկայիներաշխիքիկամկանխիկփողի</w:t>
      </w:r>
      <w:r w:rsidR="00543250" w:rsidRPr="00AF04FC">
        <w:rPr>
          <w:rFonts w:ascii="Arial LatArm" w:hAnsi="Arial LatArm" w:cs="Arial"/>
          <w:sz w:val="20"/>
          <w:lang w:val="hy-AM"/>
        </w:rPr>
        <w:t xml:space="preserve">, </w:t>
      </w:r>
      <w:r w:rsidR="00543250" w:rsidRPr="00AF04FC">
        <w:rPr>
          <w:rFonts w:ascii="Arial" w:hAnsi="Arial" w:cs="Arial"/>
          <w:sz w:val="20"/>
          <w:lang w:val="hy-AM"/>
        </w:rPr>
        <w:t>իսկպահանջվողֆինանսականմիջոցներիմասով՝միակողմանիհաստատվածհայտարարության՝տուժանքիկամկանխիկփողիձևով</w:t>
      </w:r>
      <w:r w:rsidR="00543250" w:rsidRPr="00AF04FC">
        <w:rPr>
          <w:rFonts w:ascii="Arial LatArm" w:hAnsi="Arial LatArm" w:cs="Arial"/>
          <w:sz w:val="20"/>
          <w:lang w:val="hy-AM"/>
        </w:rPr>
        <w:t xml:space="preserve">: </w:t>
      </w:r>
      <w:r w:rsidR="00030D40" w:rsidRPr="00AF04FC">
        <w:rPr>
          <w:rFonts w:ascii="Arial LatArm" w:hAnsi="Arial LatArm" w:cs="Sylfaen"/>
          <w:sz w:val="20"/>
          <w:lang w:val="hy-AM"/>
        </w:rPr>
        <w:t>10</w:t>
      </w:r>
      <w:r w:rsidR="00CA1C11" w:rsidRPr="00AF04FC">
        <w:rPr>
          <w:rFonts w:ascii="Arial LatArm" w:hAnsi="Arial LatArm" w:cs="Sylfaen"/>
          <w:sz w:val="20"/>
          <w:lang w:val="af-ZA"/>
        </w:rPr>
        <w:t>.</w:t>
      </w:r>
      <w:r w:rsidR="00F562EA" w:rsidRPr="00AF04FC">
        <w:rPr>
          <w:rFonts w:ascii="Arial LatArm" w:hAnsi="Arial LatArm" w:cs="Sylfaen"/>
          <w:sz w:val="20"/>
          <w:lang w:val="af-ZA"/>
        </w:rPr>
        <w:t>5</w:t>
      </w:r>
      <w:r w:rsidR="00CA1C11" w:rsidRPr="00AF04FC">
        <w:rPr>
          <w:rFonts w:ascii="Arial" w:hAnsi="Arial" w:cs="Arial"/>
          <w:sz w:val="20"/>
          <w:lang w:val="hy-AM"/>
        </w:rPr>
        <w:t>Պայմանագրով</w:t>
      </w:r>
      <w:r w:rsidR="00030D40" w:rsidRPr="00AF04FC">
        <w:rPr>
          <w:rFonts w:ascii="Arial" w:hAnsi="Arial" w:cs="Arial"/>
          <w:sz w:val="20"/>
          <w:lang w:val="af-ZA"/>
        </w:rPr>
        <w:t>պ</w:t>
      </w:r>
      <w:r w:rsidR="00CA1C11" w:rsidRPr="00AF04FC">
        <w:rPr>
          <w:rFonts w:ascii="Arial" w:hAnsi="Arial" w:cs="Arial"/>
          <w:sz w:val="20"/>
          <w:lang w:val="hy-AM"/>
        </w:rPr>
        <w:t>ատվիրատուիկողմիցկանխավճարհատկացվելուպայմաննախատեսվելուդեպքումընտրվածմասնակիցը</w:t>
      </w:r>
      <w:r w:rsidR="00030D40" w:rsidRPr="00AF04FC">
        <w:rPr>
          <w:rFonts w:ascii="Arial" w:hAnsi="Arial" w:cs="Arial"/>
          <w:sz w:val="20"/>
          <w:lang w:val="af-ZA"/>
        </w:rPr>
        <w:t>պ</w:t>
      </w:r>
      <w:r w:rsidR="00CA1C11" w:rsidRPr="00AF04FC">
        <w:rPr>
          <w:rFonts w:ascii="Arial" w:hAnsi="Arial" w:cs="Arial"/>
          <w:sz w:val="20"/>
          <w:lang w:val="hy-AM"/>
        </w:rPr>
        <w:t>ատվիրատուինէներկայացնում</w:t>
      </w:r>
      <w:r w:rsidR="00B11B38" w:rsidRPr="00AF04FC">
        <w:rPr>
          <w:rFonts w:ascii="Arial" w:hAnsi="Arial" w:cs="Arial"/>
          <w:sz w:val="20"/>
          <w:lang w:val="af-ZA"/>
        </w:rPr>
        <w:t>նաև</w:t>
      </w:r>
      <w:r w:rsidR="00CA1C11" w:rsidRPr="00AF04FC">
        <w:rPr>
          <w:rFonts w:ascii="Arial" w:hAnsi="Arial" w:cs="Arial"/>
          <w:sz w:val="20"/>
          <w:lang w:val="hy-AM"/>
        </w:rPr>
        <w:t>կանխավճարիապահովում</w:t>
      </w:r>
      <w:r w:rsidR="00CA1C11" w:rsidRPr="00AF04FC">
        <w:rPr>
          <w:rFonts w:ascii="Arial LatArm" w:hAnsi="Arial LatArm" w:cs="Sylfaen"/>
          <w:sz w:val="20"/>
          <w:lang w:val="af-ZA"/>
        </w:rPr>
        <w:t xml:space="preserve">` </w:t>
      </w:r>
      <w:r w:rsidR="00CA1C11" w:rsidRPr="00AF04FC">
        <w:rPr>
          <w:rFonts w:ascii="Arial" w:hAnsi="Arial" w:cs="Arial"/>
          <w:sz w:val="20"/>
          <w:lang w:val="hy-AM"/>
        </w:rPr>
        <w:t>կանխավճարիչափով</w:t>
      </w:r>
      <w:r w:rsidR="00CA1C11" w:rsidRPr="00AF04FC">
        <w:rPr>
          <w:rFonts w:ascii="Arial LatArm" w:hAnsi="Arial LatArm" w:cs="Sylfaen"/>
          <w:sz w:val="20"/>
          <w:lang w:val="af-ZA"/>
        </w:rPr>
        <w:t xml:space="preserve">, </w:t>
      </w:r>
      <w:r w:rsidR="00B413A8" w:rsidRPr="00AF04FC">
        <w:rPr>
          <w:rFonts w:ascii="Arial" w:hAnsi="Arial" w:cs="Arial"/>
          <w:sz w:val="20"/>
          <w:lang w:val="af-ZA"/>
        </w:rPr>
        <w:t>բանկային</w:t>
      </w:r>
      <w:r w:rsidR="00CA1C11" w:rsidRPr="00AF04FC">
        <w:rPr>
          <w:rFonts w:ascii="Arial" w:hAnsi="Arial" w:cs="Arial"/>
          <w:sz w:val="20"/>
          <w:lang w:val="hy-AM"/>
        </w:rPr>
        <w:t>երաշխիքիձևով</w:t>
      </w:r>
      <w:r w:rsidR="003A0A31" w:rsidRPr="00AF04FC">
        <w:rPr>
          <w:rFonts w:ascii="Arial LatArm" w:hAnsi="Arial LatArm" w:cs="Sylfaen"/>
          <w:sz w:val="20"/>
          <w:lang w:val="hy-AM"/>
        </w:rPr>
        <w:t>:</w:t>
      </w:r>
    </w:p>
    <w:p w:rsidR="00F02DBC" w:rsidRPr="00AF04FC" w:rsidRDefault="00030D40" w:rsidP="00EF3662">
      <w:pPr>
        <w:ind w:firstLine="567"/>
        <w:jc w:val="both"/>
        <w:rPr>
          <w:rFonts w:ascii="Arial LatArm" w:hAnsi="Arial LatArm" w:cs="Sylfaen"/>
          <w:sz w:val="20"/>
          <w:lang w:val="af-ZA"/>
        </w:rPr>
      </w:pPr>
      <w:r w:rsidRPr="00AF04FC">
        <w:rPr>
          <w:rFonts w:ascii="Arial LatArm" w:hAnsi="Arial LatArm" w:cs="Sylfaen"/>
          <w:sz w:val="20"/>
          <w:lang w:val="af-ZA"/>
        </w:rPr>
        <w:t>10</w:t>
      </w:r>
      <w:r w:rsidR="005162B1" w:rsidRPr="00AF04FC">
        <w:rPr>
          <w:rFonts w:ascii="Arial LatArm" w:hAnsi="Arial LatArm" w:cs="Sylfaen"/>
          <w:sz w:val="20"/>
          <w:lang w:val="af-ZA"/>
        </w:rPr>
        <w:t>.</w:t>
      </w:r>
      <w:r w:rsidR="00F02DBC" w:rsidRPr="00AF04FC">
        <w:rPr>
          <w:rFonts w:ascii="Arial LatArm" w:hAnsi="Arial LatArm" w:cs="Sylfaen"/>
          <w:sz w:val="20"/>
          <w:lang w:val="af-ZA"/>
        </w:rPr>
        <w:t>6</w:t>
      </w:r>
      <w:r w:rsidR="00F02DBC" w:rsidRPr="00AF04FC">
        <w:rPr>
          <w:rFonts w:ascii="Arial" w:hAnsi="Arial" w:cs="Arial"/>
          <w:sz w:val="20"/>
          <w:lang w:val="af-ZA"/>
        </w:rPr>
        <w:t>Եթեչափաբաժիններովկազմակերպվածգնմանընթացակարգիշրջանակումկնքվածպայմանագիրըչկատարելուկամոչպատշաճկատարելուհետևանքովորևէչափաբաժնիմասովլուծվումէ</w:t>
      </w:r>
      <w:r w:rsidR="00F02DBC" w:rsidRPr="00AF04FC">
        <w:rPr>
          <w:rFonts w:ascii="Arial LatArm" w:hAnsi="Arial LatArm" w:cs="Sylfaen"/>
          <w:sz w:val="20"/>
          <w:lang w:val="af-ZA"/>
        </w:rPr>
        <w:t xml:space="preserve">, </w:t>
      </w:r>
      <w:r w:rsidR="00F02DBC" w:rsidRPr="00AF04FC">
        <w:rPr>
          <w:rFonts w:ascii="Arial" w:hAnsi="Arial" w:cs="Arial"/>
          <w:sz w:val="20"/>
          <w:lang w:val="af-ZA"/>
        </w:rPr>
        <w:t>ապաորակավորմանևպայմանագրիապահովումներըվճարվումենմիայնայդչափաբաժնինկատմամբհաշվարկվածգումարիչափով</w:t>
      </w:r>
      <w:r w:rsidR="00F02DBC" w:rsidRPr="00AF04FC">
        <w:rPr>
          <w:rFonts w:ascii="Arial LatArm" w:hAnsi="Arial LatArm" w:cs="Sylfaen"/>
          <w:sz w:val="20"/>
          <w:lang w:val="af-ZA"/>
        </w:rPr>
        <w:t xml:space="preserve">: </w:t>
      </w:r>
    </w:p>
    <w:p w:rsidR="00096865" w:rsidRPr="00AF04FC" w:rsidRDefault="00096865" w:rsidP="00EF3662">
      <w:pPr>
        <w:jc w:val="center"/>
        <w:rPr>
          <w:rFonts w:ascii="Arial LatArm" w:hAnsi="Arial LatArm"/>
          <w:b/>
          <w:szCs w:val="22"/>
          <w:lang w:val="af-ZA"/>
        </w:rPr>
      </w:pPr>
    </w:p>
    <w:p w:rsidR="00096865" w:rsidRPr="00AF04FC" w:rsidRDefault="008D5016" w:rsidP="00EF3662">
      <w:pPr>
        <w:jc w:val="center"/>
        <w:rPr>
          <w:rFonts w:ascii="Arial LatArm" w:hAnsi="Arial LatArm" w:cs="Arial"/>
          <w:b/>
          <w:sz w:val="20"/>
          <w:lang w:val="af-ZA"/>
        </w:rPr>
      </w:pPr>
      <w:r w:rsidRPr="00AF04FC">
        <w:rPr>
          <w:rFonts w:ascii="Arial LatArm" w:hAnsi="Arial LatArm"/>
          <w:b/>
          <w:sz w:val="20"/>
          <w:lang w:val="af-ZA"/>
        </w:rPr>
        <w:t>1</w:t>
      </w:r>
      <w:r w:rsidR="00030D40" w:rsidRPr="00AF04FC">
        <w:rPr>
          <w:rFonts w:ascii="Arial LatArm" w:hAnsi="Arial LatArm"/>
          <w:b/>
          <w:sz w:val="20"/>
          <w:lang w:val="af-ZA"/>
        </w:rPr>
        <w:t>1</w:t>
      </w:r>
      <w:r w:rsidRPr="00AF04FC">
        <w:rPr>
          <w:rFonts w:ascii="Arial LatArm" w:hAnsi="Arial LatArm"/>
          <w:b/>
          <w:sz w:val="20"/>
          <w:lang w:val="af-ZA"/>
        </w:rPr>
        <w:t xml:space="preserve">. </w:t>
      </w:r>
      <w:r w:rsidRPr="00AF04FC">
        <w:rPr>
          <w:rFonts w:ascii="Arial" w:hAnsi="Arial" w:cs="Arial"/>
          <w:b/>
          <w:sz w:val="20"/>
          <w:lang w:val="af-ZA"/>
        </w:rPr>
        <w:t>ԸՆԹԱՑԱԿԱՐԳԸՉԿԱՅԱՑԱԾՀԱՅՏԱՐԱՐԵԼԸ</w:t>
      </w:r>
    </w:p>
    <w:p w:rsidR="00096865" w:rsidRPr="00AF04FC" w:rsidRDefault="00096865" w:rsidP="00EF3662">
      <w:pPr>
        <w:jc w:val="center"/>
        <w:rPr>
          <w:rFonts w:ascii="Arial LatArm" w:hAnsi="Arial LatArm"/>
          <w:b/>
          <w:sz w:val="20"/>
          <w:lang w:val="af-ZA"/>
        </w:rPr>
      </w:pP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sz w:val="20"/>
          <w:lang w:val="af-ZA"/>
        </w:rPr>
        <w:t>1</w:t>
      </w:r>
      <w:r w:rsidR="00030D40" w:rsidRPr="00AF04FC">
        <w:rPr>
          <w:rFonts w:ascii="Arial LatArm" w:hAnsi="Arial LatArm"/>
          <w:sz w:val="20"/>
          <w:lang w:val="af-ZA"/>
        </w:rPr>
        <w:t>1</w:t>
      </w:r>
      <w:r w:rsidRPr="00AF04FC">
        <w:rPr>
          <w:rFonts w:ascii="Arial LatArm" w:hAnsi="Arial LatArm"/>
          <w:sz w:val="20"/>
          <w:lang w:val="af-ZA"/>
        </w:rPr>
        <w:t>.</w:t>
      </w:r>
      <w:r w:rsidRPr="00AF04FC">
        <w:rPr>
          <w:rFonts w:ascii="Arial LatArm" w:hAnsi="Arial LatArm" w:cs="Sylfaen"/>
          <w:sz w:val="20"/>
          <w:lang w:val="af-ZA"/>
        </w:rPr>
        <w:t xml:space="preserve">1 </w:t>
      </w:r>
      <w:r w:rsidRPr="00AF04FC">
        <w:rPr>
          <w:rFonts w:ascii="Arial" w:hAnsi="Arial" w:cs="Arial"/>
          <w:sz w:val="20"/>
          <w:lang w:val="ru-RU"/>
        </w:rPr>
        <w:t>Օրենքի</w:t>
      </w:r>
      <w:r w:rsidRPr="00AF04FC">
        <w:rPr>
          <w:rFonts w:ascii="Arial LatArm" w:hAnsi="Arial LatArm" w:cs="Sylfaen"/>
          <w:sz w:val="20"/>
          <w:lang w:val="af-ZA"/>
        </w:rPr>
        <w:t xml:space="preserve"> 3</w:t>
      </w:r>
      <w:r w:rsidR="00A747D4" w:rsidRPr="00AF04FC">
        <w:rPr>
          <w:rFonts w:ascii="Arial LatArm" w:hAnsi="Arial LatArm" w:cs="Sylfaen"/>
          <w:sz w:val="20"/>
          <w:lang w:val="af-ZA"/>
        </w:rPr>
        <w:t>7</w:t>
      </w:r>
      <w:r w:rsidRPr="00AF04FC">
        <w:rPr>
          <w:rFonts w:ascii="Arial LatArm" w:hAnsi="Arial LatArm" w:cs="Sylfaen"/>
          <w:sz w:val="20"/>
          <w:lang w:val="af-ZA"/>
        </w:rPr>
        <w:t>-</w:t>
      </w:r>
      <w:r w:rsidRPr="00AF04FC">
        <w:rPr>
          <w:rFonts w:ascii="Arial" w:hAnsi="Arial" w:cs="Arial"/>
          <w:sz w:val="20"/>
          <w:lang w:val="ru-RU"/>
        </w:rPr>
        <w:t>րդհոդվածիհամաձայն</w:t>
      </w:r>
      <w:r w:rsidRPr="00AF04FC">
        <w:rPr>
          <w:rFonts w:ascii="Arial LatArm" w:hAnsi="Arial LatArm" w:cs="Sylfaen"/>
          <w:sz w:val="20"/>
          <w:lang w:val="af-ZA"/>
        </w:rPr>
        <w:t xml:space="preserve">` </w:t>
      </w:r>
      <w:r w:rsidRPr="00AF04FC">
        <w:rPr>
          <w:rFonts w:ascii="Arial" w:hAnsi="Arial" w:cs="Arial"/>
          <w:sz w:val="20"/>
          <w:lang w:val="ru-RU"/>
        </w:rPr>
        <w:t>հանձնաժողովըսույնընթացակարգըչկայացածէհայտարարում</w:t>
      </w:r>
      <w:r w:rsidRPr="00AF04FC">
        <w:rPr>
          <w:rFonts w:ascii="Arial LatArm" w:hAnsi="Arial LatArm" w:cs="Sylfaen"/>
          <w:sz w:val="20"/>
          <w:lang w:val="af-ZA"/>
        </w:rPr>
        <w:t xml:space="preserve">, </w:t>
      </w:r>
      <w:r w:rsidRPr="00AF04FC">
        <w:rPr>
          <w:rFonts w:ascii="Arial" w:hAnsi="Arial" w:cs="Arial"/>
          <w:sz w:val="20"/>
          <w:lang w:val="ru-RU"/>
        </w:rPr>
        <w:t>եթե</w:t>
      </w:r>
      <w:r w:rsidRPr="00AF04FC">
        <w:rPr>
          <w:rFonts w:ascii="Arial LatArm" w:hAnsi="Arial LatArm" w:cs="Sylfaen"/>
          <w:sz w:val="20"/>
          <w:lang w:val="af-ZA"/>
        </w:rPr>
        <w:t>`</w:t>
      </w: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1) </w:t>
      </w:r>
      <w:r w:rsidRPr="00AF04FC">
        <w:rPr>
          <w:rFonts w:ascii="Arial" w:hAnsi="Arial" w:cs="Arial"/>
          <w:sz w:val="20"/>
          <w:lang w:val="ru-RU"/>
        </w:rPr>
        <w:t>հայտերիցոչմեկըչիհամապատասխանումհրավերիպայմաններին</w:t>
      </w:r>
      <w:r w:rsidRPr="00AF04FC">
        <w:rPr>
          <w:rFonts w:ascii="Arial LatArm" w:hAnsi="Arial LatArm" w:cs="Sylfaen"/>
          <w:sz w:val="20"/>
          <w:lang w:val="af-ZA"/>
        </w:rPr>
        <w:t>.</w:t>
      </w:r>
    </w:p>
    <w:p w:rsidR="00096865" w:rsidRPr="00AF04FC" w:rsidRDefault="00096865" w:rsidP="00EF3662">
      <w:pPr>
        <w:ind w:firstLine="567"/>
        <w:jc w:val="both"/>
        <w:rPr>
          <w:rFonts w:ascii="Arial LatArm" w:hAnsi="Arial LatArm" w:cs="Sylfaen"/>
          <w:sz w:val="20"/>
          <w:vertAlign w:val="superscript"/>
          <w:lang w:val="af-ZA"/>
        </w:rPr>
      </w:pPr>
      <w:r w:rsidRPr="00AF04FC">
        <w:rPr>
          <w:rFonts w:ascii="Arial LatArm" w:hAnsi="Arial LatArm" w:cs="Sylfaen"/>
          <w:sz w:val="20"/>
          <w:lang w:val="af-ZA"/>
        </w:rPr>
        <w:t xml:space="preserve">2) </w:t>
      </w:r>
      <w:r w:rsidRPr="00AF04FC">
        <w:rPr>
          <w:rFonts w:ascii="Arial" w:hAnsi="Arial" w:cs="Arial"/>
          <w:sz w:val="20"/>
          <w:lang w:val="ru-RU"/>
        </w:rPr>
        <w:t>դադարումէգոյությունունենալգնմանպահանջը</w:t>
      </w:r>
      <w:r w:rsidR="00FF0FE2" w:rsidRPr="00AF04FC">
        <w:rPr>
          <w:rFonts w:ascii="Arial LatArm" w:hAnsi="Arial LatArm" w:cs="Sylfaen"/>
          <w:sz w:val="20"/>
          <w:lang w:val="hy-AM"/>
        </w:rPr>
        <w:t xml:space="preserve">: </w:t>
      </w:r>
      <w:r w:rsidR="00FF0FE2" w:rsidRPr="00AF04FC">
        <w:rPr>
          <w:rFonts w:ascii="Arial" w:hAnsi="Arial" w:cs="Arial"/>
          <w:sz w:val="20"/>
          <w:lang w:val="hy-AM"/>
        </w:rPr>
        <w:t>Ընդորումպ</w:t>
      </w:r>
      <w:r w:rsidR="00FF0FE2" w:rsidRPr="00AF04FC">
        <w:rPr>
          <w:rFonts w:ascii="Arial" w:hAnsi="Arial" w:cs="Arial"/>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AF04FC">
        <w:rPr>
          <w:rFonts w:ascii="Arial LatArm" w:hAnsi="Arial LatArm" w:cs="Sylfaen"/>
          <w:sz w:val="20"/>
          <w:lang w:val="af-ZA"/>
        </w:rPr>
        <w:t xml:space="preserve">, </w:t>
      </w:r>
      <w:r w:rsidR="00A10D1E" w:rsidRPr="00AF04FC">
        <w:rPr>
          <w:rFonts w:ascii="Arial" w:hAnsi="Arial" w:cs="Arial"/>
          <w:sz w:val="20"/>
        </w:rPr>
        <w:t>որոշմանհիմանվրա</w:t>
      </w:r>
      <w:r w:rsidR="00A10D1E" w:rsidRPr="00AF04FC">
        <w:rPr>
          <w:rStyle w:val="FootnoteReference"/>
          <w:rFonts w:ascii="Arial LatArm" w:hAnsi="Arial LatArm" w:cs="Sylfaen"/>
          <w:color w:val="FFFFFF"/>
          <w:sz w:val="20"/>
        </w:rPr>
        <w:footnoteReference w:id="6"/>
      </w:r>
      <w:r w:rsidR="00FF0FE2" w:rsidRPr="00AF04FC">
        <w:rPr>
          <w:rFonts w:ascii="Arial LatArm" w:hAnsi="Arial LatArm" w:cs="Sylfaen"/>
          <w:sz w:val="20"/>
          <w:lang w:val="hy-AM"/>
        </w:rPr>
        <w:t>:</w:t>
      </w:r>
      <w:r w:rsidR="004B7C30" w:rsidRPr="00AF04FC">
        <w:rPr>
          <w:rFonts w:ascii="Arial LatArm" w:hAnsi="Arial LatArm" w:cs="Sylfaen"/>
          <w:sz w:val="20"/>
          <w:vertAlign w:val="superscript"/>
          <w:lang w:val="af-ZA"/>
        </w:rPr>
        <w:t>14</w:t>
      </w: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3) </w:t>
      </w:r>
      <w:r w:rsidRPr="00AF04FC">
        <w:rPr>
          <w:rFonts w:ascii="Arial" w:hAnsi="Arial" w:cs="Arial"/>
          <w:sz w:val="20"/>
          <w:lang w:val="hy-AM"/>
        </w:rPr>
        <w:t>ոչմիհայտչիներկայացվել</w:t>
      </w:r>
      <w:r w:rsidRPr="00AF04FC">
        <w:rPr>
          <w:rFonts w:ascii="Arial LatArm" w:hAnsi="Arial LatArm" w:cs="Sylfaen"/>
          <w:sz w:val="20"/>
          <w:lang w:val="af-ZA"/>
        </w:rPr>
        <w:t>.</w:t>
      </w: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4) </w:t>
      </w:r>
      <w:r w:rsidRPr="00AF04FC">
        <w:rPr>
          <w:rFonts w:ascii="Arial" w:hAnsi="Arial" w:cs="Arial"/>
          <w:sz w:val="20"/>
          <w:lang w:val="ru-RU"/>
        </w:rPr>
        <w:t>պայմանագիրչիկնքվում</w:t>
      </w:r>
      <w:r w:rsidR="004D5671" w:rsidRPr="00AF04FC">
        <w:rPr>
          <w:rFonts w:ascii="Arial" w:hAnsi="Arial" w:cs="Arial"/>
          <w:sz w:val="20"/>
          <w:lang w:val="ru-RU"/>
        </w:rPr>
        <w:t>։</w:t>
      </w:r>
    </w:p>
    <w:p w:rsidR="00CA1C11" w:rsidRPr="00AF04FC" w:rsidRDefault="00731D26" w:rsidP="00EF3662">
      <w:pPr>
        <w:ind w:firstLine="567"/>
        <w:jc w:val="both"/>
        <w:rPr>
          <w:rFonts w:ascii="Arial LatArm" w:hAnsi="Arial LatArm" w:cs="Sylfaen"/>
          <w:sz w:val="20"/>
          <w:lang w:val="af-ZA"/>
        </w:rPr>
      </w:pPr>
      <w:r w:rsidRPr="00AF04FC">
        <w:rPr>
          <w:rFonts w:ascii="Arial LatArm" w:hAnsi="Arial LatArm" w:cs="Sylfaen"/>
          <w:sz w:val="20"/>
          <w:lang w:val="af-ZA"/>
        </w:rPr>
        <w:t>1</w:t>
      </w:r>
      <w:r w:rsidR="00030D40" w:rsidRPr="00AF04FC">
        <w:rPr>
          <w:rFonts w:ascii="Arial LatArm" w:hAnsi="Arial LatArm" w:cs="Sylfaen"/>
          <w:sz w:val="20"/>
          <w:lang w:val="af-ZA"/>
        </w:rPr>
        <w:t>1</w:t>
      </w:r>
      <w:r w:rsidRPr="00AF04FC">
        <w:rPr>
          <w:rFonts w:ascii="Arial LatArm" w:hAnsi="Arial LatArm" w:cs="Sylfaen"/>
          <w:sz w:val="20"/>
          <w:lang w:val="af-ZA"/>
        </w:rPr>
        <w:t>.2</w:t>
      </w:r>
      <w:r w:rsidR="00FE5743" w:rsidRPr="00AF04FC">
        <w:rPr>
          <w:rFonts w:ascii="Arial" w:hAnsi="Arial" w:cs="Arial"/>
          <w:sz w:val="20"/>
          <w:lang w:val="af-ZA"/>
        </w:rPr>
        <w:t>Գ</w:t>
      </w:r>
      <w:r w:rsidR="00CA1C11" w:rsidRPr="00AF04FC">
        <w:rPr>
          <w:rFonts w:ascii="Arial" w:hAnsi="Arial" w:cs="Arial"/>
          <w:sz w:val="20"/>
          <w:lang w:val="ru-RU"/>
        </w:rPr>
        <w:t>նմանընթացակարգըչկայացածհայտարարվելու</w:t>
      </w:r>
      <w:r w:rsidR="00A747D4" w:rsidRPr="00AF04FC">
        <w:rPr>
          <w:rFonts w:ascii="Arial" w:hAnsi="Arial" w:cs="Arial"/>
          <w:sz w:val="20"/>
        </w:rPr>
        <w:t>նհաջորդողաշխատանքային</w:t>
      </w:r>
      <w:r w:rsidR="00CA1C11" w:rsidRPr="00AF04FC">
        <w:rPr>
          <w:rFonts w:ascii="Arial" w:hAnsi="Arial" w:cs="Arial"/>
          <w:sz w:val="20"/>
          <w:lang w:val="ru-RU"/>
        </w:rPr>
        <w:t>օրվաընթացքում</w:t>
      </w:r>
      <w:r w:rsidR="00CA1C11" w:rsidRPr="00AF04FC">
        <w:rPr>
          <w:rFonts w:ascii="Arial LatArm" w:hAnsi="Arial LatArm" w:cs="Sylfaen"/>
          <w:sz w:val="20"/>
          <w:lang w:val="af-ZA"/>
        </w:rPr>
        <w:t xml:space="preserve">, </w:t>
      </w:r>
      <w:r w:rsidR="003A2BE0" w:rsidRPr="00AF04FC">
        <w:rPr>
          <w:rFonts w:ascii="Arial" w:hAnsi="Arial" w:cs="Arial"/>
          <w:sz w:val="20"/>
          <w:lang w:val="af-ZA"/>
        </w:rPr>
        <w:t>պ</w:t>
      </w:r>
      <w:r w:rsidR="00CA1C11" w:rsidRPr="00AF04FC">
        <w:rPr>
          <w:rFonts w:ascii="Arial" w:hAnsi="Arial" w:cs="Arial"/>
          <w:sz w:val="20"/>
          <w:lang w:val="ru-RU"/>
        </w:rPr>
        <w:t>ատվիրատուն</w:t>
      </w:r>
      <w:r w:rsidR="00A747D4" w:rsidRPr="00AF04FC">
        <w:rPr>
          <w:rFonts w:ascii="Arial" w:hAnsi="Arial" w:cs="Arial"/>
          <w:sz w:val="20"/>
          <w:lang w:val="af-ZA"/>
        </w:rPr>
        <w:t>տեղեկագրում</w:t>
      </w:r>
      <w:r w:rsidR="005F7C1D" w:rsidRPr="00AF04FC">
        <w:rPr>
          <w:rFonts w:ascii="Arial" w:hAnsi="Arial" w:cs="Arial"/>
          <w:sz w:val="20"/>
          <w:lang w:val="af-ZA"/>
        </w:rPr>
        <w:t>հրապարակումէ</w:t>
      </w:r>
      <w:r w:rsidR="00CA1C11" w:rsidRPr="00AF04FC">
        <w:rPr>
          <w:rFonts w:ascii="Arial" w:hAnsi="Arial" w:cs="Arial"/>
          <w:sz w:val="20"/>
          <w:lang w:val="ru-RU"/>
        </w:rPr>
        <w:t>հայտարարություն</w:t>
      </w:r>
      <w:r w:rsidR="00CA1C11" w:rsidRPr="00AF04FC">
        <w:rPr>
          <w:rFonts w:ascii="Arial LatArm" w:hAnsi="Arial LatArm" w:cs="Sylfaen"/>
          <w:sz w:val="20"/>
          <w:lang w:val="af-ZA"/>
        </w:rPr>
        <w:t xml:space="preserve">, </w:t>
      </w:r>
      <w:r w:rsidR="00CA1C11" w:rsidRPr="00AF04FC">
        <w:rPr>
          <w:rFonts w:ascii="Arial" w:hAnsi="Arial" w:cs="Arial"/>
          <w:sz w:val="20"/>
          <w:lang w:val="ru-RU"/>
        </w:rPr>
        <w:t>որումնշվումէգնմանընթացակարգըչկայացածհայտարարվելուհիմնավորումը։</w:t>
      </w:r>
    </w:p>
    <w:p w:rsidR="00CA1C11" w:rsidRPr="00AF04FC" w:rsidRDefault="00CA1C11" w:rsidP="00EF3662">
      <w:pPr>
        <w:ind w:firstLine="567"/>
        <w:jc w:val="both"/>
        <w:rPr>
          <w:rFonts w:ascii="Arial LatArm" w:hAnsi="Arial LatArm" w:cs="Sylfaen"/>
          <w:sz w:val="20"/>
          <w:lang w:val="af-ZA"/>
        </w:rPr>
      </w:pPr>
    </w:p>
    <w:p w:rsidR="00096865" w:rsidRPr="00AF04FC" w:rsidRDefault="00096865" w:rsidP="00EF3662">
      <w:pPr>
        <w:pStyle w:val="BodyTextIndent"/>
        <w:spacing w:line="240" w:lineRule="auto"/>
        <w:rPr>
          <w:i w:val="0"/>
          <w:sz w:val="18"/>
          <w:szCs w:val="18"/>
          <w:u w:val="single"/>
          <w:lang w:val="af-ZA"/>
        </w:rPr>
      </w:pPr>
    </w:p>
    <w:p w:rsidR="008D5016" w:rsidRPr="00AF04FC" w:rsidRDefault="008D5016" w:rsidP="00EF3662">
      <w:pPr>
        <w:jc w:val="center"/>
        <w:rPr>
          <w:rFonts w:ascii="Arial LatArm" w:hAnsi="Arial LatArm"/>
          <w:b/>
          <w:sz w:val="20"/>
          <w:lang w:val="af-ZA"/>
        </w:rPr>
      </w:pPr>
      <w:r w:rsidRPr="00AF04FC">
        <w:rPr>
          <w:rFonts w:ascii="Arial LatArm" w:hAnsi="Arial LatArm"/>
          <w:b/>
          <w:sz w:val="20"/>
          <w:lang w:val="af-ZA"/>
        </w:rPr>
        <w:t>1</w:t>
      </w:r>
      <w:r w:rsidR="00375FD2" w:rsidRPr="00AF04FC">
        <w:rPr>
          <w:rFonts w:ascii="Arial LatArm" w:hAnsi="Arial LatArm"/>
          <w:b/>
          <w:sz w:val="20"/>
          <w:lang w:val="af-ZA"/>
        </w:rPr>
        <w:t>2</w:t>
      </w:r>
      <w:r w:rsidRPr="00AF04FC">
        <w:rPr>
          <w:rFonts w:ascii="Arial LatArm" w:hAnsi="Arial LatArm"/>
          <w:b/>
          <w:sz w:val="20"/>
          <w:lang w:val="af-ZA"/>
        </w:rPr>
        <w:t xml:space="preserve">. </w:t>
      </w:r>
      <w:r w:rsidRPr="00AF04FC">
        <w:rPr>
          <w:rFonts w:ascii="Arial" w:hAnsi="Arial" w:cs="Arial"/>
          <w:b/>
          <w:sz w:val="20"/>
          <w:lang w:val="af-ZA"/>
        </w:rPr>
        <w:t>ԳՆՄԱՆԳՈՐԾԸՆԹԱՑԻՀԵՏԿԱՊՎԱԾԳՈՐԾՈՂՈՒԹՅՈՒՆՆԵՐԸԵՎ</w:t>
      </w:r>
      <w:r w:rsidRPr="00AF04FC">
        <w:rPr>
          <w:rFonts w:ascii="Arial LatArm" w:hAnsi="Arial LatArm"/>
          <w:b/>
          <w:sz w:val="20"/>
          <w:lang w:val="af-ZA"/>
        </w:rPr>
        <w:t xml:space="preserve"> (</w:t>
      </w:r>
      <w:r w:rsidRPr="00AF04FC">
        <w:rPr>
          <w:rFonts w:ascii="Arial" w:hAnsi="Arial" w:cs="Arial"/>
          <w:b/>
          <w:sz w:val="20"/>
          <w:lang w:val="af-ZA"/>
        </w:rPr>
        <w:t>ԿԱՄ</w:t>
      </w:r>
      <w:r w:rsidRPr="00AF04FC">
        <w:rPr>
          <w:rFonts w:ascii="Arial LatArm" w:hAnsi="Arial LatArm"/>
          <w:b/>
          <w:sz w:val="20"/>
          <w:lang w:val="af-ZA"/>
        </w:rPr>
        <w:t xml:space="preserve">) </w:t>
      </w:r>
    </w:p>
    <w:p w:rsidR="008D5016" w:rsidRPr="00AF04FC" w:rsidRDefault="008D5016" w:rsidP="00EF3662">
      <w:pPr>
        <w:jc w:val="center"/>
        <w:rPr>
          <w:rFonts w:ascii="Arial LatArm" w:hAnsi="Arial LatArm"/>
          <w:b/>
          <w:sz w:val="20"/>
          <w:lang w:val="af-ZA"/>
        </w:rPr>
      </w:pPr>
      <w:r w:rsidRPr="00AF04FC">
        <w:rPr>
          <w:rFonts w:ascii="Arial" w:hAnsi="Arial" w:cs="Arial"/>
          <w:b/>
          <w:sz w:val="20"/>
          <w:lang w:val="af-ZA"/>
        </w:rPr>
        <w:t>ԸՆԴՈՒՆՎԱԾՈՐՈՇՈՒՄՆԵՐԸԲՈՂՈՔԱՐԿԵԼՈՒՄԱՍՆԱԿՑԻ</w:t>
      </w:r>
    </w:p>
    <w:p w:rsidR="00096865" w:rsidRPr="00AF04FC" w:rsidRDefault="008D5016" w:rsidP="00EF3662">
      <w:pPr>
        <w:jc w:val="center"/>
        <w:rPr>
          <w:rFonts w:ascii="Arial LatArm" w:hAnsi="Arial LatArm"/>
          <w:b/>
          <w:sz w:val="20"/>
          <w:lang w:val="af-ZA"/>
        </w:rPr>
      </w:pPr>
      <w:r w:rsidRPr="00AF04FC">
        <w:rPr>
          <w:rFonts w:ascii="Arial" w:hAnsi="Arial" w:cs="Arial"/>
          <w:b/>
          <w:sz w:val="20"/>
          <w:lang w:val="af-ZA"/>
        </w:rPr>
        <w:t>ԻՐԱՎՈՒՆՔԸԵՎԿԱՐԳԸ</w:t>
      </w:r>
    </w:p>
    <w:p w:rsidR="00996C19" w:rsidRPr="00AF04FC" w:rsidRDefault="00996C19" w:rsidP="00EF3662">
      <w:pPr>
        <w:jc w:val="center"/>
        <w:rPr>
          <w:rFonts w:ascii="Arial LatArm" w:hAnsi="Arial LatArm"/>
          <w:b/>
          <w:sz w:val="20"/>
          <w:lang w:val="af-ZA"/>
        </w:rPr>
      </w:pP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lastRenderedPageBreak/>
        <w:t>12.1</w:t>
      </w:r>
      <w:r w:rsidRPr="00AF04FC">
        <w:rPr>
          <w:rFonts w:ascii="Arial" w:hAnsi="Arial" w:cs="Arial"/>
          <w:sz w:val="20"/>
          <w:szCs w:val="20"/>
          <w:lang w:val="ru-RU"/>
        </w:rPr>
        <w:t>Յուրաքանչյուրանձիրավունքունիբողոքարկելու</w:t>
      </w:r>
      <w:r w:rsidRPr="00AF04FC">
        <w:rPr>
          <w:rFonts w:ascii="Arial" w:hAnsi="Arial" w:cs="Arial"/>
          <w:sz w:val="20"/>
          <w:szCs w:val="20"/>
          <w:lang w:val="af-ZA"/>
        </w:rPr>
        <w:t>պ</w:t>
      </w:r>
      <w:r w:rsidRPr="00AF04FC">
        <w:rPr>
          <w:rFonts w:ascii="Arial" w:hAnsi="Arial" w:cs="Arial"/>
          <w:sz w:val="20"/>
          <w:szCs w:val="20"/>
          <w:lang w:val="ru-RU"/>
        </w:rPr>
        <w:t>ատվիրատուի</w:t>
      </w:r>
      <w:r w:rsidRPr="00AF04FC">
        <w:rPr>
          <w:rFonts w:ascii="Arial LatArm" w:hAnsi="Arial LatArm" w:cs="Sylfaen"/>
          <w:sz w:val="20"/>
          <w:szCs w:val="20"/>
          <w:lang w:val="af-ZA"/>
        </w:rPr>
        <w:t xml:space="preserve">, </w:t>
      </w:r>
      <w:r w:rsidRPr="00AF04FC">
        <w:rPr>
          <w:rFonts w:ascii="Arial" w:hAnsi="Arial" w:cs="Arial"/>
          <w:sz w:val="20"/>
          <w:szCs w:val="20"/>
          <w:lang w:val="ru-RU"/>
        </w:rPr>
        <w:t>հանձնաժողովիևգնումներիհետկապվածբողոքներքննողանձիգործողությունները</w:t>
      </w:r>
      <w:r w:rsidRPr="00AF04FC">
        <w:rPr>
          <w:rFonts w:ascii="Arial LatArm" w:hAnsi="Arial LatArm" w:cs="Sylfaen"/>
          <w:sz w:val="20"/>
          <w:szCs w:val="20"/>
          <w:lang w:val="af-ZA"/>
        </w:rPr>
        <w:t xml:space="preserve"> (</w:t>
      </w:r>
      <w:r w:rsidRPr="00AF04FC">
        <w:rPr>
          <w:rFonts w:ascii="Arial" w:hAnsi="Arial" w:cs="Arial"/>
          <w:sz w:val="20"/>
          <w:szCs w:val="20"/>
          <w:lang w:val="ru-RU"/>
        </w:rPr>
        <w:t>անգործությունը</w:t>
      </w:r>
      <w:r w:rsidRPr="00AF04FC">
        <w:rPr>
          <w:rFonts w:ascii="Arial LatArm" w:hAnsi="Arial LatArm" w:cs="Sylfaen"/>
          <w:sz w:val="20"/>
          <w:szCs w:val="20"/>
          <w:lang w:val="af-ZA"/>
        </w:rPr>
        <w:t xml:space="preserve">) </w:t>
      </w:r>
      <w:r w:rsidRPr="00AF04FC">
        <w:rPr>
          <w:rFonts w:ascii="Arial" w:hAnsi="Arial" w:cs="Arial"/>
          <w:sz w:val="20"/>
          <w:szCs w:val="20"/>
          <w:lang w:val="ru-RU"/>
        </w:rPr>
        <w:t>ևորոշումները։</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12.2  </w:t>
      </w:r>
      <w:r w:rsidRPr="00AF04FC">
        <w:rPr>
          <w:rFonts w:ascii="Arial" w:hAnsi="Arial" w:cs="Arial"/>
          <w:sz w:val="20"/>
          <w:szCs w:val="20"/>
          <w:lang w:val="ru-RU"/>
        </w:rPr>
        <w:t>Գնումների</w:t>
      </w:r>
      <w:r w:rsidRPr="00AF04FC">
        <w:rPr>
          <w:rFonts w:ascii="Arial LatArm" w:hAnsi="Arial LatArm" w:cs="Sylfaen"/>
          <w:sz w:val="20"/>
          <w:szCs w:val="20"/>
          <w:lang w:val="af-ZA"/>
        </w:rPr>
        <w:t xml:space="preserve">, </w:t>
      </w:r>
      <w:r w:rsidRPr="00AF04FC">
        <w:rPr>
          <w:rFonts w:ascii="Arial" w:hAnsi="Arial" w:cs="Arial"/>
          <w:sz w:val="20"/>
          <w:szCs w:val="20"/>
          <w:lang w:val="ru-RU"/>
        </w:rPr>
        <w:t>այդթվումբողոքի</w:t>
      </w:r>
      <w:r w:rsidRPr="00AF04FC">
        <w:rPr>
          <w:rFonts w:ascii="Arial" w:hAnsi="Arial" w:cs="Arial"/>
          <w:sz w:val="20"/>
          <w:szCs w:val="20"/>
        </w:rPr>
        <w:t>քննման</w:t>
      </w:r>
      <w:r w:rsidRPr="00AF04FC">
        <w:rPr>
          <w:rFonts w:ascii="Arial" w:hAnsi="Arial" w:cs="Arial"/>
          <w:sz w:val="20"/>
          <w:szCs w:val="20"/>
          <w:lang w:val="ru-RU"/>
        </w:rPr>
        <w:t>հետկապվածհարաբերություններըվարչականհարաբերություններչենևդրանքկարգավորվումենՀայաստանիՀանարապետությանքաղաքացիաիրավականհարաբերություններըկարգավորողօրենսդրությամբ։</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12.3  </w:t>
      </w:r>
      <w:r w:rsidRPr="00AF04FC">
        <w:rPr>
          <w:rFonts w:ascii="Arial" w:hAnsi="Arial" w:cs="Arial"/>
          <w:sz w:val="20"/>
          <w:szCs w:val="20"/>
          <w:lang w:val="ru-RU"/>
        </w:rPr>
        <w:t>ՅուրաքանչյուրանձիրավունքունիՕրենքիհամաձայն</w:t>
      </w:r>
      <w:r w:rsidRPr="00AF04FC">
        <w:rPr>
          <w:rFonts w:ascii="Arial LatArm" w:hAnsi="Arial LatArm" w:cs="Sylfaen"/>
          <w:sz w:val="20"/>
          <w:szCs w:val="20"/>
          <w:lang w:val="af-ZA"/>
        </w:rPr>
        <w:t>`</w:t>
      </w:r>
    </w:p>
    <w:p w:rsidR="00B027EF"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 </w:t>
      </w:r>
      <w:r w:rsidRPr="00AF04FC">
        <w:rPr>
          <w:rFonts w:ascii="Arial" w:hAnsi="Arial" w:cs="Arial"/>
          <w:sz w:val="20"/>
          <w:szCs w:val="20"/>
          <w:lang w:val="ru-RU"/>
        </w:rPr>
        <w:t>նախքանպայմանագրիկնքումըբողոքարկելու</w:t>
      </w:r>
      <w:r w:rsidRPr="00AF04FC">
        <w:rPr>
          <w:rFonts w:ascii="Arial" w:hAnsi="Arial" w:cs="Arial"/>
          <w:sz w:val="20"/>
          <w:szCs w:val="20"/>
          <w:lang w:val="af-ZA"/>
        </w:rPr>
        <w:t>պ</w:t>
      </w:r>
      <w:r w:rsidRPr="00AF04FC">
        <w:rPr>
          <w:rFonts w:ascii="Arial" w:hAnsi="Arial" w:cs="Arial"/>
          <w:sz w:val="20"/>
          <w:szCs w:val="20"/>
          <w:lang w:val="ru-RU"/>
        </w:rPr>
        <w:t>ատվիրատուիևհանձնաժողովիգործողությունները</w:t>
      </w:r>
      <w:r w:rsidRPr="00AF04FC">
        <w:rPr>
          <w:rFonts w:ascii="Arial LatArm" w:hAnsi="Arial LatArm" w:cs="Sylfaen"/>
          <w:sz w:val="20"/>
          <w:szCs w:val="20"/>
          <w:lang w:val="af-ZA"/>
        </w:rPr>
        <w:t xml:space="preserve"> (</w:t>
      </w:r>
      <w:r w:rsidRPr="00AF04FC">
        <w:rPr>
          <w:rFonts w:ascii="Arial" w:hAnsi="Arial" w:cs="Arial"/>
          <w:sz w:val="20"/>
          <w:szCs w:val="20"/>
          <w:lang w:val="ru-RU"/>
        </w:rPr>
        <w:t>անգործությունը</w:t>
      </w:r>
      <w:r w:rsidRPr="00AF04FC">
        <w:rPr>
          <w:rFonts w:ascii="Arial LatArm" w:hAnsi="Arial LatArm" w:cs="Sylfaen"/>
          <w:sz w:val="20"/>
          <w:szCs w:val="20"/>
          <w:lang w:val="af-ZA"/>
        </w:rPr>
        <w:t xml:space="preserve">) </w:t>
      </w:r>
      <w:r w:rsidRPr="00AF04FC">
        <w:rPr>
          <w:rFonts w:ascii="Arial" w:hAnsi="Arial" w:cs="Arial"/>
          <w:sz w:val="20"/>
          <w:szCs w:val="20"/>
          <w:lang w:val="af-ZA"/>
        </w:rPr>
        <w:t>և</w:t>
      </w:r>
      <w:r w:rsidRPr="00AF04FC">
        <w:rPr>
          <w:rFonts w:ascii="Arial" w:hAnsi="Arial" w:cs="Arial"/>
          <w:sz w:val="20"/>
          <w:szCs w:val="20"/>
          <w:lang w:val="ru-RU"/>
        </w:rPr>
        <w:t>որոշումներըգնումներիհետկապվածբողոքներքննողանձին</w:t>
      </w:r>
      <w:r w:rsidR="00B027EF" w:rsidRPr="00AF04FC">
        <w:rPr>
          <w:rFonts w:ascii="Arial LatArm" w:hAnsi="Arial LatArm" w:cs="Sylfaen"/>
          <w:sz w:val="20"/>
          <w:szCs w:val="20"/>
          <w:lang w:val="af-ZA"/>
        </w:rPr>
        <w:t>:</w:t>
      </w:r>
    </w:p>
    <w:p w:rsidR="00B027EF" w:rsidRPr="00AF04FC" w:rsidRDefault="00B027EF" w:rsidP="00B027EF">
      <w:pPr>
        <w:ind w:firstLine="567"/>
        <w:jc w:val="both"/>
        <w:rPr>
          <w:rFonts w:ascii="Arial LatArm" w:hAnsi="Arial LatArm" w:cs="Sylfaen"/>
          <w:sz w:val="20"/>
          <w:szCs w:val="20"/>
          <w:lang w:val="af-ZA"/>
        </w:rPr>
      </w:pPr>
      <w:bookmarkStart w:id="6" w:name="_Hlk9264573"/>
      <w:r w:rsidRPr="00AF04FC">
        <w:rPr>
          <w:rFonts w:ascii="Arial" w:hAnsi="Arial" w:cs="Arial"/>
          <w:sz w:val="20"/>
          <w:szCs w:val="20"/>
          <w:lang w:val="af-ZA"/>
        </w:rPr>
        <w:t>ԳնումներիհետկապվածբողոքներքննողանձիգործունեությանկարգըհաստատվածէՀՀֆինանսներինախարարի</w:t>
      </w:r>
      <w:r w:rsidRPr="00AF04FC">
        <w:rPr>
          <w:rFonts w:ascii="Arial LatArm" w:hAnsi="Arial LatArm" w:cs="Sylfaen"/>
          <w:sz w:val="20"/>
          <w:szCs w:val="20"/>
          <w:lang w:val="af-ZA"/>
        </w:rPr>
        <w:t xml:space="preserve"> 2018 </w:t>
      </w:r>
      <w:r w:rsidRPr="00AF04FC">
        <w:rPr>
          <w:rFonts w:ascii="Arial" w:hAnsi="Arial" w:cs="Arial"/>
          <w:sz w:val="20"/>
          <w:szCs w:val="20"/>
          <w:lang w:val="af-ZA"/>
        </w:rPr>
        <w:t>թվականիդեկտեմբերի</w:t>
      </w:r>
      <w:r w:rsidRPr="00AF04FC">
        <w:rPr>
          <w:rFonts w:ascii="Arial LatArm" w:hAnsi="Arial LatArm" w:cs="Sylfaen"/>
          <w:sz w:val="20"/>
          <w:szCs w:val="20"/>
          <w:lang w:val="af-ZA"/>
        </w:rPr>
        <w:t xml:space="preserve"> 6-</w:t>
      </w:r>
      <w:r w:rsidRPr="00AF04FC">
        <w:rPr>
          <w:rFonts w:ascii="Arial" w:hAnsi="Arial" w:cs="Arial"/>
          <w:sz w:val="20"/>
          <w:szCs w:val="20"/>
          <w:lang w:val="af-ZA"/>
        </w:rPr>
        <w:t>ի</w:t>
      </w:r>
      <w:r w:rsidRPr="00AF04FC">
        <w:rPr>
          <w:rFonts w:ascii="Arial LatArm" w:hAnsi="Arial LatArm" w:cs="Sylfaen"/>
          <w:sz w:val="20"/>
          <w:szCs w:val="20"/>
          <w:lang w:val="af-ZA"/>
        </w:rPr>
        <w:t xml:space="preserve"> N 600-</w:t>
      </w:r>
      <w:r w:rsidRPr="00AF04FC">
        <w:rPr>
          <w:rFonts w:ascii="Arial" w:hAnsi="Arial" w:cs="Arial"/>
          <w:sz w:val="20"/>
          <w:szCs w:val="20"/>
          <w:lang w:val="af-ZA"/>
        </w:rPr>
        <w:t>Նհրամանով</w:t>
      </w:r>
      <w:r w:rsidRPr="00AF04FC">
        <w:rPr>
          <w:rFonts w:ascii="Arial LatArm" w:hAnsi="Arial LatArm" w:cs="Sylfaen"/>
          <w:sz w:val="20"/>
          <w:szCs w:val="20"/>
          <w:lang w:val="af-ZA"/>
        </w:rPr>
        <w:t>.</w:t>
      </w:r>
    </w:p>
    <w:bookmarkEnd w:id="6"/>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2) </w:t>
      </w:r>
      <w:r w:rsidRPr="00AF04FC">
        <w:rPr>
          <w:rFonts w:ascii="Arial" w:hAnsi="Arial" w:cs="Arial"/>
          <w:sz w:val="20"/>
          <w:szCs w:val="20"/>
          <w:lang w:val="ru-RU"/>
        </w:rPr>
        <w:t>դատականկարգովբողոքարկելուգնումներիհետկապվածբողոքներքննողանձի</w:t>
      </w:r>
      <w:r w:rsidRPr="00AF04FC">
        <w:rPr>
          <w:rFonts w:ascii="Arial LatArm" w:hAnsi="Arial LatArm" w:cs="Sylfaen"/>
          <w:sz w:val="20"/>
          <w:szCs w:val="20"/>
          <w:lang w:val="af-ZA"/>
        </w:rPr>
        <w:t xml:space="preserve">, </w:t>
      </w:r>
      <w:r w:rsidRPr="00AF04FC">
        <w:rPr>
          <w:rFonts w:ascii="Arial" w:hAnsi="Arial" w:cs="Arial"/>
          <w:sz w:val="20"/>
          <w:szCs w:val="20"/>
          <w:lang w:val="af-ZA"/>
        </w:rPr>
        <w:t>պ</w:t>
      </w:r>
      <w:r w:rsidRPr="00AF04FC">
        <w:rPr>
          <w:rFonts w:ascii="Arial" w:hAnsi="Arial" w:cs="Arial"/>
          <w:sz w:val="20"/>
          <w:szCs w:val="20"/>
          <w:lang w:val="ru-RU"/>
        </w:rPr>
        <w:t>ատվիրատուիևհանձնաժողովիգործողությունները</w:t>
      </w:r>
      <w:r w:rsidRPr="00AF04FC">
        <w:rPr>
          <w:rFonts w:ascii="Arial LatArm" w:hAnsi="Arial LatArm" w:cs="Sylfaen"/>
          <w:sz w:val="20"/>
          <w:szCs w:val="20"/>
          <w:lang w:val="af-ZA"/>
        </w:rPr>
        <w:t xml:space="preserve"> (</w:t>
      </w:r>
      <w:r w:rsidRPr="00AF04FC">
        <w:rPr>
          <w:rFonts w:ascii="Arial" w:hAnsi="Arial" w:cs="Arial"/>
          <w:sz w:val="20"/>
          <w:szCs w:val="20"/>
          <w:lang w:val="ru-RU"/>
        </w:rPr>
        <w:t>անգործությունը</w:t>
      </w:r>
      <w:r w:rsidRPr="00AF04FC">
        <w:rPr>
          <w:rFonts w:ascii="Arial LatArm" w:hAnsi="Arial LatArm" w:cs="Sylfaen"/>
          <w:sz w:val="20"/>
          <w:szCs w:val="20"/>
          <w:lang w:val="af-ZA"/>
        </w:rPr>
        <w:t xml:space="preserve">) </w:t>
      </w:r>
      <w:r w:rsidRPr="00AF04FC">
        <w:rPr>
          <w:rFonts w:ascii="Arial" w:hAnsi="Arial" w:cs="Arial"/>
          <w:sz w:val="20"/>
          <w:szCs w:val="20"/>
          <w:lang w:val="af-ZA"/>
        </w:rPr>
        <w:t>և</w:t>
      </w:r>
      <w:r w:rsidRPr="00AF04FC">
        <w:rPr>
          <w:rFonts w:ascii="Arial" w:hAnsi="Arial" w:cs="Arial"/>
          <w:sz w:val="20"/>
          <w:szCs w:val="20"/>
          <w:lang w:val="ru-RU"/>
        </w:rPr>
        <w:t>որոշումները։</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12.4  </w:t>
      </w:r>
      <w:r w:rsidRPr="00AF04FC">
        <w:rPr>
          <w:rFonts w:ascii="Arial" w:hAnsi="Arial" w:cs="Arial"/>
          <w:sz w:val="20"/>
          <w:szCs w:val="20"/>
          <w:lang w:val="ru-RU"/>
        </w:rPr>
        <w:t>Եթեբողոքըներկայացրածանձըբողոքարկումէ</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 </w:t>
      </w:r>
      <w:r w:rsidRPr="00AF04FC">
        <w:rPr>
          <w:rFonts w:ascii="Arial" w:hAnsi="Arial" w:cs="Arial"/>
          <w:sz w:val="20"/>
          <w:szCs w:val="20"/>
          <w:lang w:val="ru-RU"/>
        </w:rPr>
        <w:t>պայմանագիրկնքելուորոշումը</w:t>
      </w:r>
      <w:r w:rsidRPr="00AF04FC">
        <w:rPr>
          <w:rFonts w:ascii="Arial LatArm" w:hAnsi="Arial LatArm" w:cs="Sylfaen"/>
          <w:sz w:val="20"/>
          <w:szCs w:val="20"/>
          <w:lang w:val="af-ZA"/>
        </w:rPr>
        <w:t xml:space="preserve">, </w:t>
      </w:r>
      <w:r w:rsidRPr="00AF04FC">
        <w:rPr>
          <w:rFonts w:ascii="Arial" w:hAnsi="Arial" w:cs="Arial"/>
          <w:sz w:val="20"/>
          <w:szCs w:val="20"/>
          <w:lang w:val="ru-RU"/>
        </w:rPr>
        <w:t>ապա</w:t>
      </w:r>
      <w:r w:rsidRPr="00AF04FC">
        <w:rPr>
          <w:rFonts w:ascii="Arial" w:hAnsi="Arial" w:cs="Arial"/>
          <w:sz w:val="20"/>
          <w:szCs w:val="20"/>
        </w:rPr>
        <w:t>բողոքը</w:t>
      </w:r>
      <w:r w:rsidRPr="00AF04FC">
        <w:rPr>
          <w:rFonts w:ascii="Arial" w:hAnsi="Arial" w:cs="Arial"/>
          <w:sz w:val="20"/>
          <w:szCs w:val="20"/>
          <w:lang w:val="ru-RU"/>
        </w:rPr>
        <w:t>ներկայաց</w:t>
      </w:r>
      <w:r w:rsidRPr="00AF04FC">
        <w:rPr>
          <w:rFonts w:ascii="Arial" w:hAnsi="Arial" w:cs="Arial"/>
          <w:sz w:val="20"/>
          <w:szCs w:val="20"/>
        </w:rPr>
        <w:t>ն</w:t>
      </w:r>
      <w:r w:rsidRPr="00AF04FC">
        <w:rPr>
          <w:rFonts w:ascii="Arial" w:hAnsi="Arial" w:cs="Arial"/>
          <w:sz w:val="20"/>
          <w:szCs w:val="20"/>
          <w:lang w:val="ru-RU"/>
        </w:rPr>
        <w:t>ումէսույնհրավերի</w:t>
      </w:r>
      <w:r w:rsidRPr="00AF04FC">
        <w:rPr>
          <w:rFonts w:ascii="Arial LatArm" w:hAnsi="Arial LatArm" w:cs="Sylfaen"/>
          <w:sz w:val="20"/>
          <w:szCs w:val="20"/>
          <w:lang w:val="af-ZA"/>
        </w:rPr>
        <w:t xml:space="preserve"> 1-</w:t>
      </w:r>
      <w:r w:rsidRPr="00AF04FC">
        <w:rPr>
          <w:rFonts w:ascii="Arial" w:hAnsi="Arial" w:cs="Arial"/>
          <w:sz w:val="20"/>
          <w:szCs w:val="20"/>
        </w:rPr>
        <w:t>ինմասի</w:t>
      </w:r>
      <w:r w:rsidRPr="00AF04FC">
        <w:rPr>
          <w:rFonts w:ascii="Arial LatArm" w:hAnsi="Arial LatArm" w:cs="Sylfaen"/>
          <w:sz w:val="20"/>
          <w:szCs w:val="20"/>
          <w:lang w:val="af-ZA"/>
        </w:rPr>
        <w:t xml:space="preserve"> 8.28-</w:t>
      </w:r>
      <w:r w:rsidRPr="00AF04FC">
        <w:rPr>
          <w:rFonts w:ascii="Arial" w:hAnsi="Arial" w:cs="Arial"/>
          <w:sz w:val="20"/>
          <w:szCs w:val="20"/>
          <w:lang w:val="ru-RU"/>
        </w:rPr>
        <w:t>րդկետովնախատեսվածանգործությանժամանակահատվածում</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2) </w:t>
      </w:r>
      <w:r w:rsidRPr="00AF04FC">
        <w:rPr>
          <w:rFonts w:ascii="Arial" w:hAnsi="Arial" w:cs="Arial"/>
          <w:sz w:val="20"/>
          <w:szCs w:val="20"/>
          <w:lang w:val="ru-RU"/>
        </w:rPr>
        <w:t>գնմանառարկայիբնութագրերըկամհրավերիպահանջները</w:t>
      </w:r>
      <w:r w:rsidRPr="00AF04FC">
        <w:rPr>
          <w:rFonts w:ascii="Arial LatArm" w:hAnsi="Arial LatArm" w:cs="Sylfaen"/>
          <w:sz w:val="20"/>
          <w:szCs w:val="20"/>
          <w:lang w:val="af-ZA"/>
        </w:rPr>
        <w:t xml:space="preserve">, </w:t>
      </w:r>
      <w:r w:rsidRPr="00AF04FC">
        <w:rPr>
          <w:rFonts w:ascii="Arial" w:hAnsi="Arial" w:cs="Arial"/>
          <w:sz w:val="20"/>
          <w:szCs w:val="20"/>
          <w:lang w:val="ru-RU"/>
        </w:rPr>
        <w:t>ապա</w:t>
      </w:r>
      <w:r w:rsidRPr="00AF04FC">
        <w:rPr>
          <w:rFonts w:ascii="Arial" w:hAnsi="Arial" w:cs="Arial"/>
          <w:sz w:val="20"/>
          <w:szCs w:val="20"/>
        </w:rPr>
        <w:t>բողոքը</w:t>
      </w:r>
      <w:r w:rsidRPr="00AF04FC">
        <w:rPr>
          <w:rFonts w:ascii="Arial" w:hAnsi="Arial" w:cs="Arial"/>
          <w:sz w:val="20"/>
          <w:szCs w:val="20"/>
          <w:lang w:val="ru-RU"/>
        </w:rPr>
        <w:t>ներկայաց</w:t>
      </w:r>
      <w:r w:rsidRPr="00AF04FC">
        <w:rPr>
          <w:rFonts w:ascii="Arial" w:hAnsi="Arial" w:cs="Arial"/>
          <w:sz w:val="20"/>
          <w:szCs w:val="20"/>
        </w:rPr>
        <w:t>ն</w:t>
      </w:r>
      <w:r w:rsidRPr="00AF04FC">
        <w:rPr>
          <w:rFonts w:ascii="Arial" w:hAnsi="Arial" w:cs="Arial"/>
          <w:sz w:val="20"/>
          <w:szCs w:val="20"/>
          <w:lang w:val="ru-RU"/>
        </w:rPr>
        <w:t>ումէմինչևհայտերիներկայացմանվերջնաժամկետը</w:t>
      </w:r>
      <w:r w:rsidRPr="00AF04FC">
        <w:rPr>
          <w:rFonts w:ascii="Arial" w:hAnsi="Arial" w:cs="Arial"/>
          <w:sz w:val="20"/>
          <w:szCs w:val="20"/>
        </w:rPr>
        <w:t>լրանալը</w:t>
      </w:r>
      <w:r w:rsidRPr="00AF04FC">
        <w:rPr>
          <w:rFonts w:ascii="Arial LatArm" w:hAnsi="Arial LatArm" w:cs="Sylfaen"/>
          <w:sz w:val="20"/>
          <w:szCs w:val="20"/>
          <w:lang w:val="af-ZA"/>
        </w:rPr>
        <w:t xml:space="preserve">:  </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12.5 </w:t>
      </w:r>
      <w:r w:rsidRPr="00AF04FC">
        <w:rPr>
          <w:rFonts w:ascii="Arial" w:hAnsi="Arial" w:cs="Arial"/>
          <w:sz w:val="20"/>
          <w:szCs w:val="20"/>
          <w:lang w:val="ru-RU"/>
        </w:rPr>
        <w:t>Գնումներիհետկապվածբողոքներքննողանձինբողոքըներկայացվումէգրավոր</w:t>
      </w:r>
      <w:r w:rsidRPr="00AF04FC">
        <w:rPr>
          <w:rFonts w:ascii="Arial LatArm" w:hAnsi="Arial LatArm" w:cs="Sylfaen"/>
          <w:sz w:val="20"/>
          <w:szCs w:val="20"/>
          <w:lang w:val="af-ZA"/>
        </w:rPr>
        <w:t xml:space="preserve">, </w:t>
      </w:r>
      <w:r w:rsidRPr="00AF04FC">
        <w:rPr>
          <w:rFonts w:ascii="Arial" w:hAnsi="Arial" w:cs="Arial"/>
          <w:sz w:val="20"/>
          <w:szCs w:val="20"/>
          <w:lang w:val="ru-RU"/>
        </w:rPr>
        <w:t>ստորագրված</w:t>
      </w:r>
      <w:r w:rsidRPr="00AF04FC">
        <w:rPr>
          <w:rFonts w:ascii="Arial LatArm" w:hAnsi="Arial LatArm" w:cs="Sylfaen"/>
          <w:sz w:val="20"/>
          <w:szCs w:val="20"/>
          <w:lang w:val="af-ZA"/>
        </w:rPr>
        <w:t xml:space="preserve">, </w:t>
      </w:r>
      <w:r w:rsidRPr="00AF04FC">
        <w:rPr>
          <w:rFonts w:ascii="Arial" w:hAnsi="Arial" w:cs="Arial"/>
          <w:sz w:val="20"/>
          <w:szCs w:val="20"/>
          <w:lang w:val="ru-RU"/>
        </w:rPr>
        <w:t>դրանումներառելով</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 </w:t>
      </w:r>
      <w:r w:rsidRPr="00AF04FC">
        <w:rPr>
          <w:rFonts w:ascii="Arial" w:hAnsi="Arial" w:cs="Arial"/>
          <w:sz w:val="20"/>
          <w:szCs w:val="20"/>
          <w:lang w:val="ru-RU"/>
        </w:rPr>
        <w:t>բողոքըներկայացրածանձիանվանումը</w:t>
      </w:r>
      <w:r w:rsidRPr="00AF04FC">
        <w:rPr>
          <w:rFonts w:ascii="Arial LatArm" w:hAnsi="Arial LatArm" w:cs="Sylfaen"/>
          <w:sz w:val="20"/>
          <w:szCs w:val="20"/>
          <w:lang w:val="af-ZA"/>
        </w:rPr>
        <w:t xml:space="preserve"> (</w:t>
      </w:r>
      <w:r w:rsidRPr="00AF04FC">
        <w:rPr>
          <w:rFonts w:ascii="Arial" w:hAnsi="Arial" w:cs="Arial"/>
          <w:sz w:val="20"/>
          <w:szCs w:val="20"/>
          <w:lang w:val="ru-RU"/>
        </w:rPr>
        <w:t>անունը</w:t>
      </w:r>
      <w:r w:rsidRPr="00AF04FC">
        <w:rPr>
          <w:rFonts w:ascii="Arial LatArm" w:hAnsi="Arial LatArm" w:cs="Sylfaen"/>
          <w:sz w:val="20"/>
          <w:szCs w:val="20"/>
          <w:lang w:val="af-ZA"/>
        </w:rPr>
        <w:t xml:space="preserve">, </w:t>
      </w:r>
      <w:r w:rsidRPr="00AF04FC">
        <w:rPr>
          <w:rFonts w:ascii="Arial" w:hAnsi="Arial" w:cs="Arial"/>
          <w:sz w:val="20"/>
          <w:szCs w:val="20"/>
          <w:lang w:val="ru-RU"/>
        </w:rPr>
        <w:t>ազգանունը</w:t>
      </w:r>
      <w:r w:rsidRPr="00AF04FC">
        <w:rPr>
          <w:rFonts w:ascii="Arial LatArm" w:hAnsi="Arial LatArm" w:cs="Sylfaen"/>
          <w:sz w:val="20"/>
          <w:szCs w:val="20"/>
          <w:lang w:val="af-ZA"/>
        </w:rPr>
        <w:t xml:space="preserve">, </w:t>
      </w:r>
      <w:r w:rsidRPr="00AF04FC">
        <w:rPr>
          <w:rFonts w:ascii="Arial" w:hAnsi="Arial" w:cs="Arial"/>
          <w:sz w:val="20"/>
          <w:szCs w:val="20"/>
          <w:lang w:val="ru-RU"/>
        </w:rPr>
        <w:t>անձըհաստատողփաստաթղթիպատճենը</w:t>
      </w:r>
      <w:r w:rsidRPr="00AF04FC">
        <w:rPr>
          <w:rFonts w:ascii="Arial LatArm" w:hAnsi="Arial LatArm" w:cs="Sylfaen"/>
          <w:sz w:val="20"/>
          <w:szCs w:val="20"/>
          <w:lang w:val="af-ZA"/>
        </w:rPr>
        <w:t xml:space="preserve">) </w:t>
      </w:r>
      <w:r w:rsidRPr="00AF04FC">
        <w:rPr>
          <w:rFonts w:ascii="Arial" w:hAnsi="Arial" w:cs="Arial"/>
          <w:sz w:val="20"/>
          <w:szCs w:val="20"/>
          <w:lang w:val="ru-RU"/>
        </w:rPr>
        <w:t>ևհասցեն</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2) </w:t>
      </w:r>
      <w:r w:rsidRPr="00AF04FC">
        <w:rPr>
          <w:rFonts w:ascii="Arial" w:hAnsi="Arial" w:cs="Arial"/>
          <w:sz w:val="20"/>
          <w:szCs w:val="20"/>
          <w:lang w:val="af-ZA"/>
        </w:rPr>
        <w:t>պ</w:t>
      </w:r>
      <w:r w:rsidRPr="00AF04FC">
        <w:rPr>
          <w:rFonts w:ascii="Arial" w:hAnsi="Arial" w:cs="Arial"/>
          <w:sz w:val="20"/>
          <w:szCs w:val="20"/>
          <w:lang w:val="ru-RU"/>
        </w:rPr>
        <w:t>ատվիրատուիանվանումըևհասցեն</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3) </w:t>
      </w:r>
      <w:r w:rsidRPr="00AF04FC">
        <w:rPr>
          <w:rFonts w:ascii="Arial" w:hAnsi="Arial" w:cs="Arial"/>
          <w:sz w:val="20"/>
          <w:szCs w:val="20"/>
          <w:lang w:val="ru-RU"/>
        </w:rPr>
        <w:t>բողոքարկվողգնմանընթացակարգիծածկագիրըևառարկան</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4) </w:t>
      </w:r>
      <w:r w:rsidRPr="00AF04FC">
        <w:rPr>
          <w:rFonts w:ascii="Arial" w:hAnsi="Arial" w:cs="Arial"/>
          <w:sz w:val="20"/>
          <w:szCs w:val="20"/>
          <w:lang w:val="ru-RU"/>
        </w:rPr>
        <w:t>վեճիառարկանևբողոքըներկայացրածանձիպահանջը</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5) </w:t>
      </w:r>
      <w:r w:rsidRPr="00AF04FC">
        <w:rPr>
          <w:rFonts w:ascii="Arial" w:hAnsi="Arial" w:cs="Arial"/>
          <w:sz w:val="20"/>
          <w:szCs w:val="20"/>
          <w:lang w:val="ru-RU"/>
        </w:rPr>
        <w:t>բողոքիփաստացիևիրավականհիմքերը</w:t>
      </w:r>
      <w:r w:rsidRPr="00AF04FC">
        <w:rPr>
          <w:rFonts w:ascii="Arial LatArm" w:hAnsi="Arial LatArm" w:cs="Sylfaen"/>
          <w:sz w:val="20"/>
          <w:szCs w:val="20"/>
          <w:lang w:val="af-ZA"/>
        </w:rPr>
        <w:t xml:space="preserve">, </w:t>
      </w:r>
      <w:r w:rsidRPr="00AF04FC">
        <w:rPr>
          <w:rFonts w:ascii="Arial" w:hAnsi="Arial" w:cs="Arial"/>
          <w:sz w:val="20"/>
          <w:szCs w:val="20"/>
          <w:lang w:val="ru-RU"/>
        </w:rPr>
        <w:t>ապացույցները</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eastAsia="ru-RU"/>
        </w:rPr>
      </w:pPr>
      <w:r w:rsidRPr="00AF04FC">
        <w:rPr>
          <w:rFonts w:ascii="Arial LatArm" w:hAnsi="Arial LatArm" w:cs="Sylfaen"/>
          <w:sz w:val="20"/>
          <w:szCs w:val="20"/>
          <w:lang w:val="af-ZA"/>
        </w:rPr>
        <w:t xml:space="preserve">6) </w:t>
      </w:r>
      <w:r w:rsidRPr="00AF04FC">
        <w:rPr>
          <w:rFonts w:ascii="Arial" w:hAnsi="Arial" w:cs="Arial"/>
          <w:sz w:val="20"/>
          <w:szCs w:val="20"/>
          <w:lang w:val="ru-RU"/>
        </w:rPr>
        <w:t>բողոքարկմանվճարըկատարածլինելըհիմնավորողփաստաթղթիպատճենը</w:t>
      </w:r>
      <w:r w:rsidRPr="00AF04FC">
        <w:rPr>
          <w:rFonts w:ascii="Arial LatArm" w:hAnsi="Arial LatArm" w:cs="Sylfaen"/>
          <w:sz w:val="20"/>
          <w:szCs w:val="20"/>
          <w:lang w:val="af-ZA"/>
        </w:rPr>
        <w:t xml:space="preserve">: </w:t>
      </w:r>
      <w:r w:rsidRPr="00AF04FC">
        <w:rPr>
          <w:rFonts w:ascii="Arial" w:hAnsi="Arial" w:cs="Arial"/>
          <w:sz w:val="20"/>
          <w:szCs w:val="20"/>
        </w:rPr>
        <w:t>Ը</w:t>
      </w:r>
      <w:r w:rsidRPr="00AF04FC">
        <w:rPr>
          <w:rFonts w:ascii="Arial" w:hAnsi="Arial" w:cs="Arial"/>
          <w:sz w:val="20"/>
          <w:szCs w:val="20"/>
          <w:lang w:val="ru-RU"/>
        </w:rPr>
        <w:t>նդորում</w:t>
      </w:r>
      <w:r w:rsidRPr="00AF04FC">
        <w:rPr>
          <w:rFonts w:ascii="Arial LatArm" w:hAnsi="Arial LatArm" w:cs="Sylfaen"/>
          <w:sz w:val="20"/>
          <w:szCs w:val="20"/>
          <w:lang w:val="af-ZA"/>
        </w:rPr>
        <w:t xml:space="preserve">` </w:t>
      </w:r>
      <w:r w:rsidRPr="00AF04FC">
        <w:rPr>
          <w:rFonts w:ascii="Arial" w:hAnsi="Arial" w:cs="Arial"/>
          <w:sz w:val="20"/>
          <w:szCs w:val="20"/>
          <w:lang w:val="ru-RU"/>
        </w:rPr>
        <w:t>բողոքարկմանվճարիչափըկազմումէ</w:t>
      </w:r>
      <w:r w:rsidRPr="00AF04FC">
        <w:rPr>
          <w:rFonts w:ascii="Arial LatArm" w:hAnsi="Arial LatArm" w:cs="Sylfaen"/>
          <w:sz w:val="20"/>
          <w:szCs w:val="20"/>
          <w:lang w:val="af-ZA"/>
        </w:rPr>
        <w:t xml:space="preserve"> 30 </w:t>
      </w:r>
      <w:r w:rsidRPr="00AF04FC">
        <w:rPr>
          <w:rFonts w:ascii="Arial" w:hAnsi="Arial" w:cs="Arial"/>
          <w:sz w:val="20"/>
          <w:szCs w:val="20"/>
          <w:lang w:val="ru-RU"/>
        </w:rPr>
        <w:t>հազար</w:t>
      </w:r>
      <w:r w:rsidRPr="00AF04FC">
        <w:rPr>
          <w:rFonts w:ascii="Arial" w:hAnsi="Arial" w:cs="Arial"/>
          <w:sz w:val="20"/>
          <w:szCs w:val="20"/>
          <w:lang w:val="af-ZA"/>
        </w:rPr>
        <w:t>ՀՀ</w:t>
      </w:r>
      <w:r w:rsidRPr="00AF04FC">
        <w:rPr>
          <w:rFonts w:ascii="Arial" w:hAnsi="Arial" w:cs="Arial"/>
          <w:sz w:val="20"/>
          <w:szCs w:val="20"/>
          <w:lang w:val="ru-RU"/>
        </w:rPr>
        <w:t>դրամ</w:t>
      </w:r>
      <w:r w:rsidRPr="00AF04FC">
        <w:rPr>
          <w:rFonts w:ascii="Arial LatArm" w:hAnsi="Arial LatArm" w:cs="Sylfaen"/>
          <w:sz w:val="20"/>
          <w:szCs w:val="20"/>
          <w:lang w:val="af-ZA"/>
        </w:rPr>
        <w:t xml:space="preserve">, </w:t>
      </w:r>
      <w:r w:rsidRPr="00AF04FC">
        <w:rPr>
          <w:rFonts w:ascii="Arial" w:hAnsi="Arial" w:cs="Arial"/>
          <w:sz w:val="20"/>
          <w:szCs w:val="20"/>
          <w:lang w:val="ru-RU"/>
        </w:rPr>
        <w:t>որըվճարվումէՀՀպետականբյուջե</w:t>
      </w:r>
      <w:r w:rsidRPr="00AF04FC">
        <w:rPr>
          <w:rFonts w:ascii="Arial LatArm" w:hAnsi="Arial LatArm" w:cs="Sylfaen"/>
          <w:sz w:val="20"/>
          <w:szCs w:val="20"/>
          <w:lang w:val="af-ZA"/>
        </w:rPr>
        <w:t xml:space="preserve">` </w:t>
      </w:r>
      <w:r w:rsidRPr="00AF04FC">
        <w:rPr>
          <w:rFonts w:ascii="Arial" w:hAnsi="Arial" w:cs="Arial"/>
          <w:sz w:val="20"/>
          <w:szCs w:val="20"/>
          <w:lang w:val="ru-RU"/>
        </w:rPr>
        <w:t>այդնպատակովլիազորվածմարմնիանվամբբացված</w:t>
      </w:r>
      <w:r w:rsidRPr="00AF04FC">
        <w:rPr>
          <w:rFonts w:ascii="Arial LatArm" w:hAnsi="Arial LatArm"/>
          <w:sz w:val="20"/>
          <w:szCs w:val="20"/>
          <w:lang w:val="af-ZA"/>
        </w:rPr>
        <w:t>«</w:t>
      </w:r>
      <w:r w:rsidRPr="00AF04FC">
        <w:rPr>
          <w:rFonts w:ascii="Arial LatArm" w:hAnsi="Arial LatArm" w:cs="Sylfaen"/>
          <w:sz w:val="20"/>
          <w:szCs w:val="20"/>
          <w:lang w:val="af-ZA"/>
        </w:rPr>
        <w:t>900008000482</w:t>
      </w:r>
      <w:r w:rsidRPr="00AF04FC">
        <w:rPr>
          <w:rFonts w:ascii="Arial LatArm" w:hAnsi="Arial LatArm"/>
          <w:sz w:val="20"/>
          <w:szCs w:val="20"/>
          <w:lang w:val="af-ZA"/>
        </w:rPr>
        <w:t>»</w:t>
      </w:r>
      <w:r w:rsidRPr="00AF04FC">
        <w:rPr>
          <w:rFonts w:ascii="Arial" w:hAnsi="Arial" w:cs="Arial"/>
          <w:sz w:val="20"/>
          <w:szCs w:val="20"/>
          <w:lang w:val="ru-RU"/>
        </w:rPr>
        <w:t>գանձապետականհաշվին</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7) </w:t>
      </w:r>
      <w:r w:rsidRPr="00AF04FC">
        <w:rPr>
          <w:rFonts w:ascii="Arial" w:hAnsi="Arial" w:cs="Arial"/>
          <w:sz w:val="20"/>
          <w:szCs w:val="20"/>
          <w:lang w:val="ru-RU"/>
        </w:rPr>
        <w:t>այնբանկիանվանումըևհաշվեհամարը</w:t>
      </w:r>
      <w:r w:rsidRPr="00AF04FC">
        <w:rPr>
          <w:rFonts w:ascii="Arial LatArm" w:hAnsi="Arial LatArm" w:cs="Sylfaen"/>
          <w:sz w:val="20"/>
          <w:szCs w:val="20"/>
          <w:lang w:val="af-ZA"/>
        </w:rPr>
        <w:t xml:space="preserve">, </w:t>
      </w:r>
      <w:r w:rsidRPr="00AF04FC">
        <w:rPr>
          <w:rFonts w:ascii="Arial" w:hAnsi="Arial" w:cs="Arial"/>
          <w:sz w:val="20"/>
          <w:szCs w:val="20"/>
          <w:lang w:val="ru-RU"/>
        </w:rPr>
        <w:t>որի</w:t>
      </w:r>
      <w:r w:rsidRPr="00AF04FC">
        <w:rPr>
          <w:rFonts w:ascii="Arial" w:hAnsi="Arial" w:cs="Arial"/>
          <w:sz w:val="20"/>
          <w:szCs w:val="20"/>
        </w:rPr>
        <w:t>ն</w:t>
      </w:r>
      <w:r w:rsidRPr="00AF04FC">
        <w:rPr>
          <w:rFonts w:ascii="Arial" w:hAnsi="Arial" w:cs="Arial"/>
          <w:sz w:val="20"/>
          <w:szCs w:val="20"/>
          <w:lang w:val="ru-RU"/>
        </w:rPr>
        <w:t>բողոքըբավարարվելուդեպքումպետքէ</w:t>
      </w:r>
      <w:r w:rsidRPr="00AF04FC">
        <w:rPr>
          <w:rFonts w:ascii="Arial" w:hAnsi="Arial" w:cs="Arial"/>
          <w:sz w:val="20"/>
          <w:szCs w:val="20"/>
        </w:rPr>
        <w:t>հետ</w:t>
      </w:r>
      <w:r w:rsidRPr="00AF04FC">
        <w:rPr>
          <w:rFonts w:ascii="Arial" w:hAnsi="Arial" w:cs="Arial"/>
          <w:sz w:val="20"/>
          <w:szCs w:val="20"/>
          <w:lang w:val="ru-RU"/>
        </w:rPr>
        <w:t>փոխանցվիվճարը</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8) </w:t>
      </w:r>
      <w:r w:rsidRPr="00AF04FC">
        <w:rPr>
          <w:rFonts w:ascii="Arial" w:hAnsi="Arial" w:cs="Arial"/>
          <w:sz w:val="20"/>
          <w:szCs w:val="20"/>
          <w:lang w:val="ru-RU"/>
        </w:rPr>
        <w:t>այլանհրաժեշտտեղեկություններ։</w:t>
      </w:r>
    </w:p>
    <w:p w:rsidR="00996C19" w:rsidRPr="00AF04FC" w:rsidRDefault="00B027EF"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12.6 </w:t>
      </w:r>
      <w:r w:rsidRPr="00AF04FC">
        <w:rPr>
          <w:rFonts w:ascii="Arial" w:hAnsi="Arial" w:cs="Arial"/>
          <w:sz w:val="20"/>
          <w:szCs w:val="20"/>
          <w:lang w:val="af-ZA"/>
        </w:rPr>
        <w:t>Բողոքը՝գնումներիհետկապվածբողոքներքննողանձին</w:t>
      </w:r>
      <w:r w:rsidRPr="00AF04FC">
        <w:rPr>
          <w:rFonts w:ascii="Arial LatArm" w:hAnsi="Arial LatArm" w:cs="Sylfaen"/>
          <w:sz w:val="20"/>
          <w:szCs w:val="20"/>
          <w:lang w:val="af-ZA"/>
        </w:rPr>
        <w:t xml:space="preserve">, </w:t>
      </w:r>
      <w:r w:rsidRPr="00AF04FC">
        <w:rPr>
          <w:rFonts w:ascii="Arial" w:hAnsi="Arial" w:cs="Arial"/>
          <w:sz w:val="20"/>
          <w:szCs w:val="20"/>
          <w:lang w:val="af-ZA"/>
        </w:rPr>
        <w:t>ներկայացվումէՀայաստանիՀանրապետություն</w:t>
      </w:r>
      <w:r w:rsidRPr="00AF04FC">
        <w:rPr>
          <w:rFonts w:ascii="Arial LatArm" w:hAnsi="Arial LatArm" w:cs="Sylfaen"/>
          <w:sz w:val="20"/>
          <w:szCs w:val="20"/>
          <w:lang w:val="af-ZA"/>
        </w:rPr>
        <w:t xml:space="preserve">, 0010, </w:t>
      </w:r>
      <w:r w:rsidRPr="00AF04FC">
        <w:rPr>
          <w:rFonts w:ascii="Arial" w:hAnsi="Arial" w:cs="Arial"/>
          <w:sz w:val="20"/>
          <w:szCs w:val="20"/>
          <w:lang w:val="af-ZA"/>
        </w:rPr>
        <w:t>ք</w:t>
      </w:r>
      <w:r w:rsidRPr="00AF04FC">
        <w:rPr>
          <w:rFonts w:ascii="Arial LatArm" w:hAnsi="Arial LatArm" w:cs="Sylfaen"/>
          <w:sz w:val="20"/>
          <w:szCs w:val="20"/>
          <w:lang w:val="af-ZA"/>
        </w:rPr>
        <w:t xml:space="preserve">. </w:t>
      </w:r>
      <w:r w:rsidRPr="00AF04FC">
        <w:rPr>
          <w:rFonts w:ascii="Arial" w:hAnsi="Arial" w:cs="Arial"/>
          <w:sz w:val="20"/>
          <w:szCs w:val="20"/>
          <w:lang w:val="af-ZA"/>
        </w:rPr>
        <w:t>Երևան</w:t>
      </w:r>
      <w:r w:rsidRPr="00AF04FC">
        <w:rPr>
          <w:rFonts w:ascii="Arial LatArm" w:hAnsi="Arial LatArm" w:cs="Sylfaen"/>
          <w:sz w:val="20"/>
          <w:szCs w:val="20"/>
          <w:lang w:val="af-ZA"/>
        </w:rPr>
        <w:t xml:space="preserve">, </w:t>
      </w:r>
      <w:r w:rsidRPr="00AF04FC">
        <w:rPr>
          <w:rFonts w:ascii="Arial" w:hAnsi="Arial" w:cs="Arial"/>
          <w:sz w:val="20"/>
          <w:szCs w:val="20"/>
          <w:lang w:val="af-ZA"/>
        </w:rPr>
        <w:t>Մելիք</w:t>
      </w:r>
      <w:r w:rsidRPr="00AF04FC">
        <w:rPr>
          <w:rFonts w:ascii="Arial LatArm" w:hAnsi="Arial LatArm" w:cs="Sylfaen"/>
          <w:sz w:val="20"/>
          <w:szCs w:val="20"/>
          <w:lang w:val="af-ZA"/>
        </w:rPr>
        <w:t>-</w:t>
      </w:r>
      <w:r w:rsidRPr="00AF04FC">
        <w:rPr>
          <w:rFonts w:ascii="Arial" w:hAnsi="Arial" w:cs="Arial"/>
          <w:sz w:val="20"/>
          <w:szCs w:val="20"/>
          <w:lang w:val="af-ZA"/>
        </w:rPr>
        <w:t>Ադամյան</w:t>
      </w:r>
      <w:r w:rsidRPr="00AF04FC">
        <w:rPr>
          <w:rFonts w:ascii="Arial LatArm" w:hAnsi="Arial LatArm" w:cs="Sylfaen"/>
          <w:sz w:val="20"/>
          <w:szCs w:val="20"/>
          <w:lang w:val="af-ZA"/>
        </w:rPr>
        <w:t xml:space="preserve"> 1 </w:t>
      </w:r>
      <w:r w:rsidRPr="00AF04FC">
        <w:rPr>
          <w:rFonts w:ascii="Arial" w:hAnsi="Arial" w:cs="Arial"/>
          <w:sz w:val="20"/>
          <w:szCs w:val="20"/>
          <w:lang w:val="af-ZA"/>
        </w:rPr>
        <w:t>հասցեովկամդրաբնօրինակիցարտատպված</w:t>
      </w:r>
      <w:r w:rsidRPr="00AF04FC">
        <w:rPr>
          <w:rFonts w:ascii="Arial LatArm" w:hAnsi="Arial LatArm" w:cs="Sylfaen"/>
          <w:sz w:val="20"/>
          <w:szCs w:val="20"/>
          <w:lang w:val="af-ZA"/>
        </w:rPr>
        <w:t xml:space="preserve"> (</w:t>
      </w:r>
      <w:r w:rsidRPr="00AF04FC">
        <w:rPr>
          <w:rFonts w:ascii="Arial" w:hAnsi="Arial" w:cs="Arial"/>
          <w:sz w:val="20"/>
          <w:szCs w:val="20"/>
          <w:lang w:val="af-ZA"/>
        </w:rPr>
        <w:t>սկանավորված</w:t>
      </w:r>
      <w:r w:rsidRPr="00AF04FC">
        <w:rPr>
          <w:rFonts w:ascii="Arial LatArm" w:hAnsi="Arial LatArm" w:cs="Sylfaen"/>
          <w:sz w:val="20"/>
          <w:szCs w:val="20"/>
          <w:lang w:val="af-ZA"/>
        </w:rPr>
        <w:t xml:space="preserve">) </w:t>
      </w:r>
      <w:r w:rsidRPr="00AF04FC">
        <w:rPr>
          <w:rFonts w:ascii="Arial" w:hAnsi="Arial" w:cs="Arial"/>
          <w:sz w:val="20"/>
          <w:szCs w:val="20"/>
          <w:lang w:val="af-ZA"/>
        </w:rPr>
        <w:t>տաբերակը</w:t>
      </w:r>
      <w:r w:rsidRPr="00AF04FC">
        <w:rPr>
          <w:rFonts w:ascii="Arial LatArm" w:hAnsi="Arial LatArm" w:cs="Sylfaen"/>
          <w:sz w:val="20"/>
          <w:szCs w:val="20"/>
          <w:lang w:val="af-ZA"/>
        </w:rPr>
        <w:t xml:space="preserve"> secretariat@minfin.am </w:t>
      </w:r>
      <w:r w:rsidRPr="00AF04FC">
        <w:rPr>
          <w:rFonts w:ascii="Arial" w:hAnsi="Arial" w:cs="Arial"/>
          <w:sz w:val="20"/>
          <w:szCs w:val="20"/>
          <w:lang w:val="af-ZA"/>
        </w:rPr>
        <w:t>հասցեովէլեկտրոնայինփոստինուղարկելումիջոցով</w:t>
      </w:r>
      <w:r w:rsidRPr="00AF04FC">
        <w:rPr>
          <w:rFonts w:ascii="Arial LatArm" w:hAnsi="Arial LatArm" w:cs="Sylfaen"/>
          <w:sz w:val="20"/>
          <w:szCs w:val="20"/>
          <w:lang w:val="af-ZA"/>
        </w:rPr>
        <w:t>:</w:t>
      </w:r>
      <w:r w:rsidRPr="00AF04FC">
        <w:rPr>
          <w:rFonts w:ascii="Arial LatArm" w:hAnsi="Arial LatArm" w:cs="Calibri"/>
          <w:sz w:val="20"/>
          <w:szCs w:val="20"/>
          <w:lang w:val="af-ZA"/>
        </w:rPr>
        <w:t> </w:t>
      </w:r>
      <w:r w:rsidR="00996C19" w:rsidRPr="00AF04FC">
        <w:rPr>
          <w:rFonts w:ascii="Arial LatArm" w:hAnsi="Arial LatArm" w:cs="Sylfaen"/>
          <w:sz w:val="20"/>
          <w:szCs w:val="20"/>
          <w:lang w:val="af-ZA"/>
        </w:rPr>
        <w:t>12.</w:t>
      </w:r>
      <w:r w:rsidRPr="00AF04FC">
        <w:rPr>
          <w:rFonts w:ascii="Arial LatArm" w:hAnsi="Arial LatArm" w:cs="Sylfaen"/>
          <w:sz w:val="20"/>
          <w:szCs w:val="20"/>
          <w:lang w:val="af-ZA"/>
        </w:rPr>
        <w:t>7</w:t>
      </w:r>
      <w:r w:rsidR="00B37250" w:rsidRPr="00AF04FC">
        <w:rPr>
          <w:rFonts w:ascii="Arial" w:hAnsi="Arial" w:cs="Arial"/>
          <w:sz w:val="20"/>
          <w:szCs w:val="20"/>
          <w:lang w:val="ru-RU"/>
        </w:rPr>
        <w:t>Բողոքը</w:t>
      </w:r>
      <w:r w:rsidR="00B37250" w:rsidRPr="00AF04FC">
        <w:rPr>
          <w:rFonts w:ascii="Arial LatArm" w:hAnsi="Arial LatArm" w:cs="Sylfaen"/>
          <w:sz w:val="20"/>
          <w:szCs w:val="20"/>
          <w:lang w:val="af-ZA"/>
        </w:rPr>
        <w:t xml:space="preserve">, </w:t>
      </w:r>
      <w:r w:rsidR="00B37250" w:rsidRPr="00AF04FC">
        <w:rPr>
          <w:rFonts w:ascii="Arial" w:hAnsi="Arial" w:cs="Arial"/>
          <w:sz w:val="20"/>
          <w:szCs w:val="20"/>
          <w:lang w:val="ru-RU"/>
        </w:rPr>
        <w:t>այդթվում</w:t>
      </w:r>
      <w:r w:rsidR="00B37250" w:rsidRPr="00AF04FC">
        <w:rPr>
          <w:rFonts w:ascii="Arial" w:hAnsi="Arial" w:cs="Arial"/>
          <w:sz w:val="20"/>
          <w:szCs w:val="20"/>
        </w:rPr>
        <w:t>՝</w:t>
      </w:r>
      <w:r w:rsidR="00B37250" w:rsidRPr="00AF04FC">
        <w:rPr>
          <w:rFonts w:ascii="Arial" w:hAnsi="Arial" w:cs="Arial"/>
          <w:sz w:val="20"/>
          <w:szCs w:val="20"/>
          <w:lang w:val="ru-RU"/>
        </w:rPr>
        <w:t>մասնակի</w:t>
      </w:r>
      <w:r w:rsidR="00B37250" w:rsidRPr="00AF04FC">
        <w:rPr>
          <w:rFonts w:ascii="Arial LatArm" w:hAnsi="Arial LatArm" w:cs="Sylfaen"/>
          <w:sz w:val="20"/>
          <w:szCs w:val="20"/>
          <w:lang w:val="af-ZA"/>
        </w:rPr>
        <w:t xml:space="preserve">, </w:t>
      </w:r>
      <w:r w:rsidR="00B37250" w:rsidRPr="00AF04FC">
        <w:rPr>
          <w:rFonts w:ascii="Arial" w:hAnsi="Arial" w:cs="Arial"/>
          <w:sz w:val="20"/>
          <w:szCs w:val="20"/>
          <w:lang w:val="ru-RU"/>
        </w:rPr>
        <w:t>բավարարվելումասին</w:t>
      </w:r>
      <w:r w:rsidR="00B37250" w:rsidRPr="00AF04FC">
        <w:rPr>
          <w:rFonts w:ascii="Arial" w:hAnsi="Arial" w:cs="Arial"/>
          <w:sz w:val="20"/>
          <w:szCs w:val="20"/>
        </w:rPr>
        <w:t>բողոքներքննողանձի</w:t>
      </w:r>
      <w:r w:rsidR="00B37250" w:rsidRPr="00AF04FC">
        <w:rPr>
          <w:rFonts w:ascii="Arial" w:hAnsi="Arial" w:cs="Arial"/>
          <w:sz w:val="20"/>
          <w:szCs w:val="20"/>
          <w:lang w:val="ru-RU"/>
        </w:rPr>
        <w:t>կողմիցկայացվածորոշումըտեղեկագրումհրապարակվելունհաջորդողաշխատանքայինօրըտվյալբողոքըքննածևորոշումկայացրած</w:t>
      </w:r>
      <w:r w:rsidR="00B37250" w:rsidRPr="00AF04FC">
        <w:rPr>
          <w:rFonts w:ascii="Arial" w:hAnsi="Arial" w:cs="Arial"/>
          <w:sz w:val="20"/>
          <w:szCs w:val="20"/>
        </w:rPr>
        <w:t>բողոքներքննողանձը</w:t>
      </w:r>
      <w:r w:rsidR="00B37250" w:rsidRPr="00AF04FC">
        <w:rPr>
          <w:rFonts w:ascii="Arial" w:hAnsi="Arial" w:cs="Arial"/>
          <w:sz w:val="20"/>
          <w:szCs w:val="20"/>
          <w:lang w:val="ru-RU"/>
        </w:rPr>
        <w:t>գրավորլիազորվածմարմնինէտրամադրումբողոքարկմանվճարըկատարածլինելըհավաստողփաստաթղթիպատճենըևայնբանկիանվանումըևհաշվեհամարը</w:t>
      </w:r>
      <w:r w:rsidR="00B37250" w:rsidRPr="00AF04FC">
        <w:rPr>
          <w:rFonts w:ascii="Arial LatArm" w:hAnsi="Arial LatArm" w:cs="Sylfaen"/>
          <w:sz w:val="20"/>
          <w:szCs w:val="20"/>
          <w:lang w:val="af-ZA"/>
        </w:rPr>
        <w:t xml:space="preserve">, </w:t>
      </w:r>
      <w:r w:rsidR="00B37250" w:rsidRPr="00AF04FC">
        <w:rPr>
          <w:rFonts w:ascii="Arial" w:hAnsi="Arial" w:cs="Arial"/>
          <w:sz w:val="20"/>
          <w:szCs w:val="20"/>
          <w:lang w:val="ru-RU"/>
        </w:rPr>
        <w:t>որինպետքէփոխանցվիհետվերադարձվողգումարը</w:t>
      </w:r>
      <w:r w:rsidR="00B37250" w:rsidRPr="00AF04FC">
        <w:rPr>
          <w:rFonts w:ascii="Arial LatArm" w:hAnsi="Arial LatArm" w:cs="Sylfaen"/>
          <w:sz w:val="20"/>
          <w:szCs w:val="20"/>
          <w:lang w:val="af-ZA"/>
        </w:rPr>
        <w:t>:</w:t>
      </w:r>
      <w:r w:rsidR="00996C19" w:rsidRPr="00AF04FC">
        <w:rPr>
          <w:rFonts w:ascii="Arial" w:hAnsi="Arial" w:cs="Arial"/>
          <w:sz w:val="20"/>
          <w:szCs w:val="20"/>
        </w:rPr>
        <w:t>Լ</w:t>
      </w:r>
      <w:r w:rsidR="00996C19" w:rsidRPr="00AF04FC">
        <w:rPr>
          <w:rFonts w:ascii="Arial" w:hAnsi="Arial" w:cs="Arial"/>
          <w:sz w:val="20"/>
          <w:szCs w:val="20"/>
          <w:lang w:val="ru-RU"/>
        </w:rPr>
        <w:t>իազորվածմարմինըսույնկետումնշվածփաստաթղթիպատճենըստանալուօրվանհաջորդողհինգաշխատանքայինօրըընթացքումբողոքարկմանվճարըհետէփոխանցումայնվճարածանձին</w:t>
      </w:r>
      <w:r w:rsidR="00996C19" w:rsidRPr="00AF04FC">
        <w:rPr>
          <w:rFonts w:ascii="Arial LatArm" w:hAnsi="Arial LatArm" w:cs="Sylfaen"/>
          <w:sz w:val="20"/>
          <w:szCs w:val="20"/>
          <w:lang w:val="af-ZA"/>
        </w:rPr>
        <w:t xml:space="preserve">` </w:t>
      </w:r>
      <w:r w:rsidR="00996C19" w:rsidRPr="00AF04FC">
        <w:rPr>
          <w:rFonts w:ascii="Arial" w:hAnsi="Arial" w:cs="Arial"/>
          <w:sz w:val="20"/>
          <w:szCs w:val="20"/>
          <w:lang w:val="ru-RU"/>
        </w:rPr>
        <w:t>ներկայացվածբանկայինհաշվինփոխանցելումիջոցով</w:t>
      </w:r>
      <w:r w:rsidR="00996C19"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w:t>
      </w:r>
      <w:r w:rsidR="00B027EF" w:rsidRPr="00AF04FC">
        <w:rPr>
          <w:rFonts w:ascii="Arial LatArm" w:hAnsi="Arial LatArm" w:cs="Sylfaen"/>
          <w:sz w:val="20"/>
          <w:szCs w:val="20"/>
          <w:lang w:val="af-ZA"/>
        </w:rPr>
        <w:t>8</w:t>
      </w:r>
      <w:bookmarkStart w:id="7" w:name="_Hlk9264773"/>
      <w:r w:rsidR="00B027EF" w:rsidRPr="00AF04FC">
        <w:rPr>
          <w:rFonts w:ascii="Arial" w:hAnsi="Arial" w:cs="Arial"/>
          <w:sz w:val="20"/>
          <w:szCs w:val="20"/>
          <w:lang w:val="af-ZA"/>
        </w:rPr>
        <w:t>ԵթեբողոքըչիբավարարումՕրենքի</w:t>
      </w:r>
      <w:r w:rsidR="00B027EF" w:rsidRPr="00AF04FC">
        <w:rPr>
          <w:rFonts w:ascii="Arial LatArm" w:hAnsi="Arial LatArm" w:cs="Sylfaen"/>
          <w:sz w:val="20"/>
          <w:szCs w:val="20"/>
          <w:lang w:val="af-ZA"/>
        </w:rPr>
        <w:t xml:space="preserve"> 50-</w:t>
      </w:r>
      <w:r w:rsidR="00B027EF" w:rsidRPr="00AF04FC">
        <w:rPr>
          <w:rFonts w:ascii="Arial" w:hAnsi="Arial" w:cs="Arial"/>
          <w:sz w:val="20"/>
          <w:szCs w:val="20"/>
          <w:lang w:val="af-ZA"/>
        </w:rPr>
        <w:t>րդհոդվածովսահմանվածպահանջներին</w:t>
      </w:r>
      <w:r w:rsidR="00B027EF" w:rsidRPr="00AF04FC">
        <w:rPr>
          <w:rFonts w:ascii="Arial LatArm" w:hAnsi="Arial LatArm" w:cs="Sylfaen"/>
          <w:sz w:val="20"/>
          <w:szCs w:val="20"/>
          <w:lang w:val="af-ZA"/>
        </w:rPr>
        <w:t xml:space="preserve">, </w:t>
      </w:r>
      <w:r w:rsidR="00B027EF" w:rsidRPr="00AF04FC">
        <w:rPr>
          <w:rFonts w:ascii="Arial" w:hAnsi="Arial" w:cs="Arial"/>
          <w:sz w:val="20"/>
          <w:szCs w:val="20"/>
          <w:lang w:val="af-ZA"/>
        </w:rPr>
        <w:t>ապաայնստանալունհաջորդողերկուաշխատանքայինօրվաընթացքումգնումներիհետկապվածբողոքներանձնայդմասինգրությամբտեղեկացնումէբողոքըներկայացրածանձին՝նրանտալովերկուաշխատանքայինօրժամկետարձանագրվածթերություններըվերացնելուհամար</w:t>
      </w:r>
      <w:r w:rsidR="00B027EF" w:rsidRPr="00AF04FC">
        <w:rPr>
          <w:rFonts w:ascii="Arial LatArm" w:hAnsi="Arial LatArm" w:cs="Sylfaen"/>
          <w:sz w:val="20"/>
          <w:szCs w:val="20"/>
          <w:lang w:val="af-ZA"/>
        </w:rPr>
        <w:t xml:space="preserve">: </w:t>
      </w:r>
      <w:r w:rsidR="00B027EF" w:rsidRPr="00AF04FC">
        <w:rPr>
          <w:rFonts w:ascii="Arial" w:hAnsi="Arial" w:cs="Arial"/>
          <w:sz w:val="20"/>
          <w:szCs w:val="20"/>
          <w:lang w:val="af-ZA"/>
        </w:rPr>
        <w:t>Գրությունըելքագրվելուօրըգնումներիհետկապվածբողոքներքննողանձըդրաբնօրինակիցարտատպված</w:t>
      </w:r>
      <w:r w:rsidR="00B027EF" w:rsidRPr="00AF04FC">
        <w:rPr>
          <w:rFonts w:ascii="Arial LatArm" w:hAnsi="Arial LatArm" w:cs="Sylfaen"/>
          <w:sz w:val="20"/>
          <w:szCs w:val="20"/>
          <w:lang w:val="af-ZA"/>
        </w:rPr>
        <w:t xml:space="preserve"> (</w:t>
      </w:r>
      <w:r w:rsidR="00B027EF" w:rsidRPr="00AF04FC">
        <w:rPr>
          <w:rFonts w:ascii="Arial" w:hAnsi="Arial" w:cs="Arial"/>
          <w:sz w:val="20"/>
          <w:szCs w:val="20"/>
          <w:lang w:val="af-ZA"/>
        </w:rPr>
        <w:t>սկանավորված</w:t>
      </w:r>
      <w:r w:rsidR="00B027EF" w:rsidRPr="00AF04FC">
        <w:rPr>
          <w:rFonts w:ascii="Arial LatArm" w:hAnsi="Arial LatArm" w:cs="Sylfaen"/>
          <w:sz w:val="20"/>
          <w:szCs w:val="20"/>
          <w:lang w:val="af-ZA"/>
        </w:rPr>
        <w:t xml:space="preserve">) </w:t>
      </w:r>
      <w:r w:rsidR="00B027EF" w:rsidRPr="00AF04FC">
        <w:rPr>
          <w:rFonts w:ascii="Arial" w:hAnsi="Arial" w:cs="Arial"/>
          <w:sz w:val="20"/>
          <w:szCs w:val="20"/>
          <w:lang w:val="af-ZA"/>
        </w:rPr>
        <w:t>տարբերակըուղարկումէնաևբողոքումնշվածէլեկտրոնայինփոստիհասցեին</w:t>
      </w:r>
      <w:r w:rsidR="00B027EF" w:rsidRPr="00AF04FC">
        <w:rPr>
          <w:rFonts w:ascii="Arial LatArm" w:hAnsi="Arial LatArm" w:cs="Sylfaen"/>
          <w:sz w:val="20"/>
          <w:szCs w:val="20"/>
          <w:lang w:val="af-ZA"/>
        </w:rPr>
        <w:t xml:space="preserve">: </w:t>
      </w:r>
      <w:bookmarkEnd w:id="7"/>
      <w:r w:rsidRPr="00AF04FC">
        <w:rPr>
          <w:rFonts w:ascii="Arial" w:hAnsi="Arial" w:cs="Arial"/>
          <w:sz w:val="20"/>
          <w:szCs w:val="20"/>
          <w:lang w:val="ru-RU"/>
        </w:rPr>
        <w:t>Ընդորում</w:t>
      </w:r>
      <w:r w:rsidRPr="00AF04FC">
        <w:rPr>
          <w:rFonts w:ascii="Arial LatArm" w:hAnsi="Arial LatArm" w:cs="Sylfaen"/>
          <w:sz w:val="20"/>
          <w:szCs w:val="20"/>
          <w:lang w:val="af-ZA"/>
        </w:rPr>
        <w:t xml:space="preserve">, </w:t>
      </w:r>
      <w:r w:rsidRPr="00AF04FC">
        <w:rPr>
          <w:rFonts w:ascii="Arial" w:hAnsi="Arial" w:cs="Arial"/>
          <w:sz w:val="20"/>
          <w:szCs w:val="20"/>
          <w:lang w:val="ru-RU"/>
        </w:rPr>
        <w:t>եթեսույնհրավերի</w:t>
      </w:r>
      <w:r w:rsidRPr="00AF04FC">
        <w:rPr>
          <w:rFonts w:ascii="Arial LatArm" w:hAnsi="Arial LatArm" w:cs="Sylfaen"/>
          <w:sz w:val="20"/>
          <w:szCs w:val="20"/>
          <w:lang w:val="af-ZA"/>
        </w:rPr>
        <w:t xml:space="preserve"> 1-</w:t>
      </w:r>
      <w:r w:rsidRPr="00AF04FC">
        <w:rPr>
          <w:rFonts w:ascii="Arial" w:hAnsi="Arial" w:cs="Arial"/>
          <w:sz w:val="20"/>
          <w:szCs w:val="20"/>
        </w:rPr>
        <w:t>ինմասի</w:t>
      </w:r>
      <w:r w:rsidRPr="00AF04FC">
        <w:rPr>
          <w:rFonts w:ascii="Arial LatArm" w:hAnsi="Arial LatArm" w:cs="Sylfaen"/>
          <w:sz w:val="20"/>
          <w:szCs w:val="20"/>
          <w:lang w:val="af-ZA"/>
        </w:rPr>
        <w:t xml:space="preserve"> 12.4 </w:t>
      </w:r>
      <w:r w:rsidRPr="00AF04FC">
        <w:rPr>
          <w:rFonts w:ascii="Arial" w:hAnsi="Arial" w:cs="Arial"/>
          <w:sz w:val="20"/>
          <w:szCs w:val="20"/>
          <w:lang w:val="ru-RU"/>
        </w:rPr>
        <w:t>կետի</w:t>
      </w:r>
      <w:r w:rsidRPr="00AF04FC">
        <w:rPr>
          <w:rFonts w:ascii="Arial LatArm" w:hAnsi="Arial LatArm" w:cs="Sylfaen"/>
          <w:sz w:val="20"/>
          <w:szCs w:val="20"/>
          <w:lang w:val="af-ZA"/>
        </w:rPr>
        <w:t xml:space="preserve"> 2-</w:t>
      </w:r>
      <w:r w:rsidRPr="00AF04FC">
        <w:rPr>
          <w:rFonts w:ascii="Arial" w:hAnsi="Arial" w:cs="Arial"/>
          <w:sz w:val="20"/>
          <w:szCs w:val="20"/>
          <w:lang w:val="ru-RU"/>
        </w:rPr>
        <w:t>րդենթակետովսահմանվածժամկետումներկայացվածբողոքըչիբավարարելՕրենքի</w:t>
      </w:r>
      <w:r w:rsidRPr="00AF04FC">
        <w:rPr>
          <w:rFonts w:ascii="Arial LatArm" w:hAnsi="Arial LatArm" w:cs="Sylfaen"/>
          <w:sz w:val="20"/>
          <w:szCs w:val="20"/>
          <w:lang w:val="af-ZA"/>
        </w:rPr>
        <w:t xml:space="preserve"> 50-</w:t>
      </w:r>
      <w:r w:rsidRPr="00AF04FC">
        <w:rPr>
          <w:rFonts w:ascii="Arial" w:hAnsi="Arial" w:cs="Arial"/>
          <w:sz w:val="20"/>
          <w:szCs w:val="20"/>
          <w:lang w:val="ru-RU"/>
        </w:rPr>
        <w:t>րդհոդվածիպահանջները</w:t>
      </w:r>
      <w:r w:rsidRPr="00AF04FC">
        <w:rPr>
          <w:rFonts w:ascii="Arial LatArm" w:hAnsi="Arial LatArm" w:cs="Sylfaen"/>
          <w:sz w:val="20"/>
          <w:szCs w:val="20"/>
          <w:lang w:val="af-ZA"/>
        </w:rPr>
        <w:t xml:space="preserve">, </w:t>
      </w:r>
      <w:r w:rsidRPr="00AF04FC">
        <w:rPr>
          <w:rFonts w:ascii="Arial" w:hAnsi="Arial" w:cs="Arial"/>
          <w:sz w:val="20"/>
          <w:szCs w:val="20"/>
          <w:lang w:val="ru-RU"/>
        </w:rPr>
        <w:lastRenderedPageBreak/>
        <w:t>ապասույնկետովսահմանվածժամկետումշտկվածևգնումներիհետկապվածբողոքներքննողանձիններկայացվածբողոքըհամարվումէսահմանվածժամկետումներկայացված</w:t>
      </w:r>
      <w:r w:rsidRPr="00AF04FC">
        <w:rPr>
          <w:rFonts w:ascii="Arial LatArm" w:hAnsi="Arial LatArm" w:cs="Sylfaen"/>
          <w:sz w:val="20"/>
          <w:szCs w:val="20"/>
          <w:lang w:val="af-ZA"/>
        </w:rPr>
        <w:t>:</w:t>
      </w:r>
    </w:p>
    <w:p w:rsidR="000952D8" w:rsidRPr="00AF04FC" w:rsidRDefault="000952D8" w:rsidP="000952D8">
      <w:pPr>
        <w:ind w:firstLine="567"/>
        <w:jc w:val="both"/>
        <w:rPr>
          <w:rFonts w:ascii="Arial LatArm" w:hAnsi="Arial LatArm" w:cs="Sylfaen"/>
          <w:sz w:val="20"/>
          <w:szCs w:val="20"/>
          <w:lang w:val="af-ZA"/>
        </w:rPr>
      </w:pPr>
      <w:r w:rsidRPr="00AF04FC">
        <w:rPr>
          <w:rFonts w:ascii="Arial LatArm" w:hAnsi="Arial LatArm" w:cs="Sylfaen"/>
          <w:sz w:val="20"/>
          <w:szCs w:val="20"/>
          <w:lang w:val="af-ZA"/>
        </w:rPr>
        <w:t>12.9</w:t>
      </w:r>
      <w:bookmarkStart w:id="8" w:name="_Hlk9264833"/>
      <w:r w:rsidRPr="00AF04FC">
        <w:rPr>
          <w:rFonts w:ascii="Arial" w:hAnsi="Arial" w:cs="Arial"/>
          <w:sz w:val="20"/>
          <w:szCs w:val="20"/>
          <w:lang w:val="ru-RU"/>
        </w:rPr>
        <w:t>Բողոքըվարույթընդունելուօրվանիցմեկաշխատանքայինօրվաընթացքումգնումներիհետկապվածբողոքներանձըբողոքըևդրավերաբերյալհայտարարությունը</w:t>
      </w:r>
      <w:r w:rsidRPr="00AF04FC">
        <w:rPr>
          <w:rFonts w:ascii="Arial LatArm" w:hAnsi="Arial LatArm" w:cs="Sylfaen"/>
          <w:sz w:val="20"/>
          <w:szCs w:val="20"/>
          <w:lang w:val="af-ZA"/>
        </w:rPr>
        <w:t xml:space="preserve">, </w:t>
      </w:r>
      <w:r w:rsidRPr="00AF04FC">
        <w:rPr>
          <w:rFonts w:ascii="Arial" w:hAnsi="Arial" w:cs="Arial"/>
          <w:sz w:val="20"/>
          <w:szCs w:val="20"/>
          <w:lang w:val="ru-RU"/>
        </w:rPr>
        <w:t>հրապարակումէտեղեկագրում</w:t>
      </w:r>
      <w:r w:rsidRPr="00AF04FC">
        <w:rPr>
          <w:rFonts w:ascii="Arial LatArm" w:hAnsi="Arial LatArm" w:cs="Sylfaen"/>
          <w:sz w:val="20"/>
          <w:szCs w:val="20"/>
          <w:lang w:val="af-ZA"/>
        </w:rPr>
        <w:t xml:space="preserve">: </w:t>
      </w:r>
      <w:r w:rsidRPr="00AF04FC">
        <w:rPr>
          <w:rFonts w:ascii="Arial" w:hAnsi="Arial" w:cs="Arial"/>
          <w:sz w:val="20"/>
          <w:szCs w:val="20"/>
          <w:lang w:val="ru-RU"/>
        </w:rPr>
        <w:t>Ընդորում</w:t>
      </w:r>
      <w:r w:rsidRPr="00AF04FC">
        <w:rPr>
          <w:rFonts w:ascii="Arial LatArm" w:hAnsi="Arial LatArm" w:cs="Sylfaen"/>
          <w:sz w:val="20"/>
          <w:szCs w:val="20"/>
          <w:lang w:val="af-ZA"/>
        </w:rPr>
        <w:t xml:space="preserve">, </w:t>
      </w:r>
      <w:r w:rsidRPr="00AF04FC">
        <w:rPr>
          <w:rFonts w:ascii="Arial" w:hAnsi="Arial" w:cs="Arial"/>
          <w:sz w:val="20"/>
          <w:szCs w:val="20"/>
          <w:lang w:val="ru-RU"/>
        </w:rPr>
        <w:t>հայտարարությանմեջնշվումէբողոքիքննությաննպատակովհրավիրվողնիստերինառցանցհետևելուհամացանցայինհղումը</w:t>
      </w:r>
      <w:r w:rsidRPr="00AF04FC">
        <w:rPr>
          <w:rFonts w:ascii="Arial LatArm" w:hAnsi="Arial LatArm" w:cs="Sylfaen"/>
          <w:sz w:val="20"/>
          <w:szCs w:val="20"/>
          <w:lang w:val="af-ZA"/>
        </w:rPr>
        <w:t xml:space="preserve">: </w:t>
      </w:r>
      <w:r w:rsidRPr="00AF04FC">
        <w:rPr>
          <w:rFonts w:ascii="Arial" w:hAnsi="Arial" w:cs="Arial"/>
          <w:sz w:val="20"/>
          <w:szCs w:val="20"/>
          <w:lang w:val="ru-RU"/>
        </w:rPr>
        <w:t>Բողոքըհամարվումէվարույթընդունվածարձանագրվածթերություններիվերացմանվերաբերյալսույնհրավերի</w:t>
      </w:r>
      <w:r w:rsidRPr="00AF04FC">
        <w:rPr>
          <w:rFonts w:ascii="Arial LatArm" w:hAnsi="Arial LatArm" w:cs="Sylfaen"/>
          <w:sz w:val="20"/>
          <w:szCs w:val="20"/>
          <w:lang w:val="af-ZA"/>
        </w:rPr>
        <w:t xml:space="preserve"> 12.</w:t>
      </w:r>
      <w:r w:rsidR="00AF4C36" w:rsidRPr="00AF04FC">
        <w:rPr>
          <w:rFonts w:ascii="Arial LatArm" w:hAnsi="Arial LatArm" w:cs="Sylfaen"/>
          <w:sz w:val="20"/>
          <w:szCs w:val="20"/>
          <w:lang w:val="af-ZA"/>
        </w:rPr>
        <w:t>8</w:t>
      </w:r>
      <w:r w:rsidRPr="00AF04FC">
        <w:rPr>
          <w:rFonts w:ascii="Arial" w:hAnsi="Arial" w:cs="Arial"/>
          <w:sz w:val="20"/>
          <w:szCs w:val="20"/>
          <w:lang w:val="ru-RU"/>
        </w:rPr>
        <w:t>կետովնախատեսվածժամկետըլրանալու</w:t>
      </w:r>
      <w:r w:rsidRPr="00AF04FC">
        <w:rPr>
          <w:rFonts w:ascii="Arial LatArm" w:hAnsi="Arial LatArm" w:cs="Sylfaen"/>
          <w:sz w:val="20"/>
          <w:szCs w:val="20"/>
          <w:lang w:val="af-ZA"/>
        </w:rPr>
        <w:t xml:space="preserve">, </w:t>
      </w:r>
      <w:r w:rsidRPr="00AF04FC">
        <w:rPr>
          <w:rFonts w:ascii="Arial" w:hAnsi="Arial" w:cs="Arial"/>
          <w:sz w:val="20"/>
          <w:szCs w:val="20"/>
          <w:lang w:val="ru-RU"/>
        </w:rPr>
        <w:t>իսկթերություններըվերացվածբողոքըներկայացվելուդեպքում</w:t>
      </w:r>
      <w:r w:rsidRPr="00AF04FC">
        <w:rPr>
          <w:rFonts w:ascii="Arial LatArm" w:hAnsi="Arial LatArm" w:cs="Sylfaen"/>
          <w:sz w:val="20"/>
          <w:szCs w:val="20"/>
          <w:lang w:val="af-ZA"/>
        </w:rPr>
        <w:t xml:space="preserve">, </w:t>
      </w:r>
      <w:r w:rsidRPr="00AF04FC">
        <w:rPr>
          <w:rFonts w:ascii="Arial" w:hAnsi="Arial" w:cs="Arial"/>
          <w:sz w:val="20"/>
          <w:szCs w:val="20"/>
          <w:lang w:val="ru-RU"/>
        </w:rPr>
        <w:t>այնգնումներիհետկապվածբողոքներքննողանձինտրամադրվելուօրվանից</w:t>
      </w:r>
      <w:r w:rsidRPr="00AF04FC">
        <w:rPr>
          <w:rFonts w:ascii="Arial LatArm" w:hAnsi="Arial LatArm" w:cs="Sylfaen"/>
          <w:sz w:val="20"/>
          <w:szCs w:val="20"/>
          <w:lang w:val="af-ZA"/>
        </w:rPr>
        <w:t>:</w:t>
      </w:r>
    </w:p>
    <w:p w:rsidR="000952D8" w:rsidRPr="00AF04FC" w:rsidRDefault="000952D8" w:rsidP="000952D8">
      <w:pPr>
        <w:ind w:firstLine="567"/>
        <w:jc w:val="both"/>
        <w:rPr>
          <w:rFonts w:ascii="Arial LatArm" w:hAnsi="Arial LatArm" w:cs="Sylfaen"/>
          <w:sz w:val="20"/>
          <w:szCs w:val="20"/>
          <w:lang w:val="af-ZA"/>
        </w:rPr>
      </w:pPr>
      <w:r w:rsidRPr="00AF04FC">
        <w:rPr>
          <w:rFonts w:ascii="Arial LatArm" w:hAnsi="Arial LatArm" w:cs="Sylfaen"/>
          <w:sz w:val="20"/>
          <w:szCs w:val="20"/>
          <w:lang w:val="af-ZA"/>
        </w:rPr>
        <w:t xml:space="preserve">12.10 </w:t>
      </w:r>
      <w:r w:rsidRPr="00AF04FC">
        <w:rPr>
          <w:rFonts w:ascii="Arial" w:hAnsi="Arial" w:cs="Arial"/>
          <w:sz w:val="20"/>
          <w:szCs w:val="20"/>
          <w:lang w:val="ru-RU"/>
        </w:rPr>
        <w:t>Բողոքըվարույթընդունվելուօրվանիցերկուաշխատանքայինօրվաընթացքումգնումներիհետկապվածբողոքներքննողանձըգրությամբդիմումէպատվիրատուին՝բողոքիվերաբերյալգրավորդիրքորոշում</w:t>
      </w:r>
      <w:r w:rsidRPr="00AF04FC">
        <w:rPr>
          <w:rFonts w:ascii="Arial LatArm" w:hAnsi="Arial LatArm" w:cs="Sylfaen"/>
          <w:sz w:val="20"/>
          <w:szCs w:val="20"/>
          <w:lang w:val="af-ZA"/>
        </w:rPr>
        <w:t xml:space="preserve">, </w:t>
      </w:r>
      <w:r w:rsidRPr="00AF04FC">
        <w:rPr>
          <w:rFonts w:ascii="Arial" w:hAnsi="Arial" w:cs="Arial"/>
          <w:sz w:val="20"/>
          <w:szCs w:val="20"/>
          <w:lang w:val="ru-RU"/>
        </w:rPr>
        <w:t>ինչպեսնաևբողոքիքննությանևորոշումկայացնելուհամարանհրաժեշտ</w:t>
      </w:r>
      <w:r w:rsidRPr="00AF04FC">
        <w:rPr>
          <w:rFonts w:ascii="Arial LatArm" w:hAnsi="Arial LatArm" w:cs="Sylfaen"/>
          <w:sz w:val="20"/>
          <w:szCs w:val="20"/>
          <w:lang w:val="af-ZA"/>
        </w:rPr>
        <w:t xml:space="preserve">` </w:t>
      </w:r>
      <w:r w:rsidRPr="00AF04FC">
        <w:rPr>
          <w:rFonts w:ascii="Arial" w:hAnsi="Arial" w:cs="Arial"/>
          <w:sz w:val="20"/>
          <w:szCs w:val="20"/>
          <w:lang w:val="ru-RU"/>
        </w:rPr>
        <w:t>գրությամբնշվածփաստաթղթերըներկայացնելուպահանջով՝կցելովբողոքիպատճենըևկիցփաստաթղթերը</w:t>
      </w:r>
      <w:r w:rsidRPr="00AF04FC">
        <w:rPr>
          <w:rFonts w:ascii="Arial LatArm" w:hAnsi="Arial LatArm" w:cs="Sylfaen"/>
          <w:sz w:val="20"/>
          <w:szCs w:val="20"/>
          <w:lang w:val="af-ZA"/>
        </w:rPr>
        <w:t xml:space="preserve">` </w:t>
      </w:r>
      <w:r w:rsidRPr="00AF04FC">
        <w:rPr>
          <w:rFonts w:ascii="Arial" w:hAnsi="Arial" w:cs="Arial"/>
          <w:sz w:val="20"/>
          <w:szCs w:val="20"/>
          <w:lang w:val="ru-RU"/>
        </w:rPr>
        <w:t>առկայությանդեպքում</w:t>
      </w:r>
      <w:r w:rsidRPr="00AF04FC">
        <w:rPr>
          <w:rFonts w:ascii="Arial LatArm" w:hAnsi="Arial LatArm" w:cs="Sylfaen"/>
          <w:sz w:val="20"/>
          <w:szCs w:val="20"/>
          <w:lang w:val="af-ZA"/>
        </w:rPr>
        <w:t xml:space="preserve">: </w:t>
      </w:r>
      <w:r w:rsidRPr="00AF04FC">
        <w:rPr>
          <w:rFonts w:ascii="Arial" w:hAnsi="Arial" w:cs="Arial"/>
          <w:sz w:val="20"/>
          <w:szCs w:val="20"/>
          <w:lang w:val="ru-RU"/>
        </w:rPr>
        <w:t>Բողոքիվերաբերյալպատվիրատուիդիրքորոշումըևպահանջվածփաստաթղթեր</w:t>
      </w:r>
      <w:r w:rsidRPr="00AF04FC">
        <w:rPr>
          <w:rFonts w:ascii="Arial" w:hAnsi="Arial" w:cs="Arial"/>
          <w:sz w:val="20"/>
          <w:szCs w:val="20"/>
        </w:rPr>
        <w:t>ըգնումներիհետկապվածբողոքներքննողա</w:t>
      </w:r>
      <w:r w:rsidRPr="00AF04FC">
        <w:rPr>
          <w:rFonts w:ascii="Arial" w:hAnsi="Arial" w:cs="Arial"/>
          <w:sz w:val="20"/>
          <w:szCs w:val="20"/>
          <w:lang w:val="ru-RU"/>
        </w:rPr>
        <w:t>նձիններկայացվումենգրավորկամդրանցբնօրինակիցարտատպված</w:t>
      </w:r>
      <w:r w:rsidRPr="00AF04FC">
        <w:rPr>
          <w:rFonts w:ascii="Arial LatArm" w:hAnsi="Arial LatArm" w:cs="Sylfaen"/>
          <w:sz w:val="20"/>
          <w:szCs w:val="20"/>
          <w:lang w:val="af-ZA"/>
        </w:rPr>
        <w:t xml:space="preserve"> (</w:t>
      </w:r>
      <w:r w:rsidRPr="00AF04FC">
        <w:rPr>
          <w:rFonts w:ascii="Arial" w:hAnsi="Arial" w:cs="Arial"/>
          <w:sz w:val="20"/>
          <w:szCs w:val="20"/>
          <w:lang w:val="ru-RU"/>
        </w:rPr>
        <w:t>սկանավորված</w:t>
      </w:r>
      <w:r w:rsidRPr="00AF04FC">
        <w:rPr>
          <w:rFonts w:ascii="Arial LatArm" w:hAnsi="Arial LatArm" w:cs="Sylfaen"/>
          <w:sz w:val="20"/>
          <w:szCs w:val="20"/>
          <w:lang w:val="af-ZA"/>
        </w:rPr>
        <w:t xml:space="preserve">) </w:t>
      </w:r>
      <w:r w:rsidRPr="00AF04FC">
        <w:rPr>
          <w:rFonts w:ascii="Arial" w:hAnsi="Arial" w:cs="Arial"/>
          <w:sz w:val="20"/>
          <w:szCs w:val="20"/>
          <w:lang w:val="ru-RU"/>
        </w:rPr>
        <w:t>ձևով</w:t>
      </w:r>
      <w:r w:rsidRPr="00AF04FC">
        <w:rPr>
          <w:rFonts w:ascii="Arial" w:hAnsi="Arial" w:cs="Arial"/>
          <w:sz w:val="20"/>
          <w:szCs w:val="20"/>
        </w:rPr>
        <w:t>՝սույնհրավերի</w:t>
      </w:r>
      <w:r w:rsidRPr="00AF04FC">
        <w:rPr>
          <w:rFonts w:ascii="Arial LatArm" w:hAnsi="Arial LatArm" w:cs="Sylfaen"/>
          <w:sz w:val="20"/>
          <w:szCs w:val="20"/>
          <w:lang w:val="af-ZA"/>
        </w:rPr>
        <w:t xml:space="preserve"> 12.5 </w:t>
      </w:r>
      <w:r w:rsidRPr="00AF04FC">
        <w:rPr>
          <w:rFonts w:ascii="Arial" w:hAnsi="Arial" w:cs="Arial"/>
          <w:sz w:val="20"/>
          <w:szCs w:val="20"/>
        </w:rPr>
        <w:t>կետումնշվածէլեկտրոնայինփոստին</w:t>
      </w:r>
      <w:r w:rsidRPr="00AF04FC">
        <w:rPr>
          <w:rFonts w:ascii="Arial" w:hAnsi="Arial" w:cs="Arial"/>
          <w:sz w:val="20"/>
          <w:szCs w:val="20"/>
          <w:lang w:val="ru-RU"/>
        </w:rPr>
        <w:t>ուղարկվելումիջոցով</w:t>
      </w:r>
      <w:r w:rsidRPr="00AF04FC">
        <w:rPr>
          <w:rFonts w:ascii="Arial LatArm" w:hAnsi="Arial LatArm" w:cs="Sylfaen"/>
          <w:sz w:val="20"/>
          <w:szCs w:val="20"/>
          <w:lang w:val="af-ZA"/>
        </w:rPr>
        <w:t xml:space="preserve">: </w:t>
      </w:r>
      <w:r w:rsidRPr="00AF04FC">
        <w:rPr>
          <w:rFonts w:ascii="Arial" w:hAnsi="Arial" w:cs="Arial"/>
          <w:sz w:val="20"/>
          <w:szCs w:val="20"/>
          <w:lang w:val="ru-RU"/>
        </w:rPr>
        <w:t>Սույնկետումնշվածփաստաթղթերը</w:t>
      </w:r>
      <w:r w:rsidRPr="00AF04FC">
        <w:rPr>
          <w:rFonts w:ascii="Arial" w:hAnsi="Arial" w:cs="Arial"/>
          <w:sz w:val="20"/>
          <w:szCs w:val="20"/>
        </w:rPr>
        <w:t>պ</w:t>
      </w:r>
      <w:r w:rsidRPr="00AF04FC">
        <w:rPr>
          <w:rFonts w:ascii="Arial" w:hAnsi="Arial" w:cs="Arial"/>
          <w:sz w:val="20"/>
          <w:szCs w:val="20"/>
          <w:lang w:val="ru-RU"/>
        </w:rPr>
        <w:t>ատվիրատունգնումներիհետկապվածբողոքներքննողանձիններկայացնումէնմանպահանջստանալուօրվանիցհաշվածերկուաշխատանքայինօրվաընթացքում</w:t>
      </w:r>
      <w:r w:rsidRPr="00AF04FC">
        <w:rPr>
          <w:rFonts w:ascii="Arial LatArm" w:hAnsi="Arial LatArm" w:cs="Sylfaen"/>
          <w:sz w:val="20"/>
          <w:szCs w:val="20"/>
          <w:lang w:val="af-ZA"/>
        </w:rPr>
        <w:t>:</w:t>
      </w:r>
    </w:p>
    <w:bookmarkEnd w:id="8"/>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w:t>
      </w:r>
      <w:r w:rsidR="007A2E3D" w:rsidRPr="00AF04FC">
        <w:rPr>
          <w:rFonts w:ascii="Arial LatArm" w:hAnsi="Arial LatArm" w:cs="Sylfaen"/>
          <w:sz w:val="20"/>
          <w:szCs w:val="20"/>
          <w:lang w:val="af-ZA"/>
        </w:rPr>
        <w:t>11</w:t>
      </w:r>
      <w:r w:rsidRPr="00AF04FC">
        <w:rPr>
          <w:rFonts w:ascii="Arial" w:hAnsi="Arial" w:cs="Arial"/>
          <w:sz w:val="20"/>
          <w:szCs w:val="20"/>
          <w:lang w:val="ru-RU"/>
        </w:rPr>
        <w:t>Բողոքիվերաբերյալորոշումներըկայացվումենայնպիսիընթացակարգով</w:t>
      </w:r>
      <w:r w:rsidRPr="00AF04FC">
        <w:rPr>
          <w:rFonts w:ascii="Arial LatArm" w:hAnsi="Arial LatArm" w:cs="Sylfaen"/>
          <w:sz w:val="20"/>
          <w:szCs w:val="20"/>
          <w:lang w:val="af-ZA"/>
        </w:rPr>
        <w:t xml:space="preserve">, </w:t>
      </w:r>
      <w:r w:rsidRPr="00AF04FC">
        <w:rPr>
          <w:rFonts w:ascii="Arial" w:hAnsi="Arial" w:cs="Arial"/>
          <w:sz w:val="20"/>
          <w:szCs w:val="20"/>
          <w:lang w:val="ru-RU"/>
        </w:rPr>
        <w:t>որիհամաձայնբողոքըներկայացրածանձը</w:t>
      </w:r>
      <w:r w:rsidRPr="00AF04FC">
        <w:rPr>
          <w:rFonts w:ascii="Arial LatArm" w:hAnsi="Arial LatArm" w:cs="Sylfaen"/>
          <w:sz w:val="20"/>
          <w:szCs w:val="20"/>
          <w:lang w:val="af-ZA"/>
        </w:rPr>
        <w:t xml:space="preserve">, </w:t>
      </w:r>
      <w:r w:rsidRPr="00AF04FC">
        <w:rPr>
          <w:rFonts w:ascii="Arial" w:hAnsi="Arial" w:cs="Arial"/>
          <w:sz w:val="20"/>
          <w:szCs w:val="20"/>
          <w:lang w:val="af-ZA"/>
        </w:rPr>
        <w:t>պ</w:t>
      </w:r>
      <w:r w:rsidRPr="00AF04FC">
        <w:rPr>
          <w:rFonts w:ascii="Arial" w:hAnsi="Arial" w:cs="Arial"/>
          <w:sz w:val="20"/>
          <w:szCs w:val="20"/>
          <w:lang w:val="ru-RU"/>
        </w:rPr>
        <w:t>ատվիրատունևներգրավվածբոլորկողմերնիրավունքունենաններկա</w:t>
      </w:r>
      <w:r w:rsidRPr="00AF04FC">
        <w:rPr>
          <w:rFonts w:ascii="Arial" w:hAnsi="Arial" w:cs="Arial"/>
          <w:sz w:val="20"/>
          <w:szCs w:val="20"/>
          <w:lang w:val="af-ZA"/>
        </w:rPr>
        <w:t>լինելու</w:t>
      </w:r>
      <w:r w:rsidRPr="00AF04FC">
        <w:rPr>
          <w:rFonts w:ascii="Arial" w:hAnsi="Arial" w:cs="Arial"/>
          <w:sz w:val="20"/>
          <w:szCs w:val="20"/>
          <w:lang w:val="ru-RU"/>
        </w:rPr>
        <w:t>բողոքիքննությաննպատակովհրավիրվածնիստերինևներկայացնելուիրենցտեսակետները։</w:t>
      </w:r>
    </w:p>
    <w:p w:rsidR="007A2E3D" w:rsidRPr="00AF04FC" w:rsidRDefault="00996C19" w:rsidP="007A2E3D">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A2E3D" w:rsidRPr="00AF04FC">
        <w:rPr>
          <w:rFonts w:ascii="Arial LatArm" w:hAnsi="Arial LatArm" w:cs="Sylfaen"/>
          <w:sz w:val="20"/>
          <w:szCs w:val="20"/>
          <w:lang w:val="af-ZA"/>
        </w:rPr>
        <w:t>2</w:t>
      </w:r>
      <w:r w:rsidR="007A2E3D" w:rsidRPr="00AF04FC">
        <w:rPr>
          <w:rFonts w:ascii="Arial" w:hAnsi="Arial" w:cs="Arial"/>
          <w:sz w:val="20"/>
          <w:szCs w:val="20"/>
          <w:lang w:val="ru-RU"/>
        </w:rPr>
        <w:t>Բողոքիքննություննիրականացվումևորոշումըկայացվումէբողոքըվարույթնընդունվելուօրվանիցոչուշքանքսանօրացուցայինօրվաընթացքում</w:t>
      </w:r>
      <w:r w:rsidR="007A2E3D" w:rsidRPr="00AF04FC">
        <w:rPr>
          <w:rFonts w:ascii="Arial LatArm" w:hAnsi="Arial LatArm" w:cs="Sylfaen"/>
          <w:sz w:val="20"/>
          <w:szCs w:val="20"/>
          <w:lang w:val="af-ZA"/>
        </w:rPr>
        <w:t xml:space="preserve">: </w:t>
      </w:r>
      <w:r w:rsidR="007A2E3D" w:rsidRPr="00AF04FC">
        <w:rPr>
          <w:rFonts w:ascii="Arial" w:hAnsi="Arial" w:cs="Arial"/>
          <w:sz w:val="20"/>
          <w:szCs w:val="20"/>
          <w:lang w:val="ru-RU"/>
        </w:rPr>
        <w:t>Նշվածժամկետըկարողէերկարաձգվելմեկանգամ՝մինչևտասնօր</w:t>
      </w:r>
      <w:r w:rsidR="007A2E3D" w:rsidRPr="00AF04FC">
        <w:rPr>
          <w:rFonts w:ascii="Arial" w:hAnsi="Arial" w:cs="Arial"/>
          <w:sz w:val="20"/>
          <w:szCs w:val="20"/>
        </w:rPr>
        <w:t>ա</w:t>
      </w:r>
      <w:r w:rsidR="007A2E3D" w:rsidRPr="00AF04FC">
        <w:rPr>
          <w:rFonts w:ascii="Arial" w:hAnsi="Arial" w:cs="Arial"/>
          <w:sz w:val="20"/>
          <w:szCs w:val="20"/>
          <w:lang w:val="ru-RU"/>
        </w:rPr>
        <w:t>ցուցայինօրով՝</w:t>
      </w:r>
      <w:r w:rsidR="007A2E3D" w:rsidRPr="00AF04FC">
        <w:rPr>
          <w:rFonts w:ascii="Arial" w:hAnsi="Arial" w:cs="Arial"/>
          <w:sz w:val="20"/>
          <w:szCs w:val="20"/>
        </w:rPr>
        <w:t>գնումներիհետկապվածբողոքներքննողա</w:t>
      </w:r>
      <w:r w:rsidR="007A2E3D" w:rsidRPr="00AF04FC">
        <w:rPr>
          <w:rFonts w:ascii="Arial" w:hAnsi="Arial" w:cs="Arial"/>
          <w:sz w:val="20"/>
          <w:szCs w:val="20"/>
          <w:lang w:val="ru-RU"/>
        </w:rPr>
        <w:t>նձիպատճառաբանվածմիջանկյալորոշմամբ</w:t>
      </w:r>
      <w:r w:rsidR="007A2E3D" w:rsidRPr="00AF04FC">
        <w:rPr>
          <w:rFonts w:ascii="Arial LatArm" w:hAnsi="Arial LatArm" w:cs="Sylfaen"/>
          <w:sz w:val="20"/>
          <w:szCs w:val="20"/>
          <w:lang w:val="af-ZA"/>
        </w:rPr>
        <w:t xml:space="preserve">: </w:t>
      </w:r>
      <w:r w:rsidR="007A2E3D" w:rsidRPr="00AF04FC">
        <w:rPr>
          <w:rFonts w:ascii="Arial" w:hAnsi="Arial" w:cs="Arial"/>
          <w:sz w:val="20"/>
          <w:szCs w:val="20"/>
          <w:lang w:val="ru-RU"/>
        </w:rPr>
        <w:t>Ընդորումմիջանկյալորոշումըկայացնելուօրը</w:t>
      </w:r>
      <w:r w:rsidR="007A2E3D" w:rsidRPr="00AF04FC">
        <w:rPr>
          <w:rFonts w:ascii="Arial" w:hAnsi="Arial" w:cs="Arial"/>
          <w:sz w:val="20"/>
          <w:szCs w:val="20"/>
        </w:rPr>
        <w:t>գնումներիհետկապվածբողոքներքննողա</w:t>
      </w:r>
      <w:r w:rsidR="007A2E3D" w:rsidRPr="00AF04FC">
        <w:rPr>
          <w:rFonts w:ascii="Arial" w:hAnsi="Arial" w:cs="Arial"/>
          <w:sz w:val="20"/>
          <w:szCs w:val="20"/>
          <w:lang w:val="ru-RU"/>
        </w:rPr>
        <w:t>նձնապահովումէդրամասինհամապատասխանհայտարարությանհրապարակումըտեղեկագրում</w:t>
      </w:r>
      <w:r w:rsidR="007A2E3D"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w:hAnsi="Arial" w:cs="Arial"/>
          <w:sz w:val="20"/>
          <w:szCs w:val="20"/>
          <w:lang w:val="ru-RU"/>
        </w:rPr>
        <w:t>Գնումներիհետկապվածբողոքներքննողանձիորոշումնիրավապարտադիրէ</w:t>
      </w:r>
      <w:r w:rsidRPr="00AF04FC">
        <w:rPr>
          <w:rFonts w:ascii="Arial LatArm" w:hAnsi="Arial LatArm" w:cs="Sylfaen"/>
          <w:sz w:val="20"/>
          <w:szCs w:val="20"/>
          <w:lang w:val="af-ZA"/>
        </w:rPr>
        <w:t xml:space="preserve">, </w:t>
      </w:r>
      <w:r w:rsidRPr="00AF04FC">
        <w:rPr>
          <w:rFonts w:ascii="Arial" w:hAnsi="Arial" w:cs="Arial"/>
          <w:sz w:val="20"/>
          <w:szCs w:val="20"/>
          <w:lang w:val="ru-RU"/>
        </w:rPr>
        <w:t>որըկարողէփոփոխվելկամվերացվել</w:t>
      </w:r>
      <w:r w:rsidRPr="00AF04FC">
        <w:rPr>
          <w:rFonts w:ascii="Arial LatArm" w:hAnsi="Arial LatArm" w:cs="Sylfaen"/>
          <w:sz w:val="20"/>
          <w:szCs w:val="20"/>
          <w:lang w:val="af-ZA"/>
        </w:rPr>
        <w:t xml:space="preserve">, </w:t>
      </w:r>
      <w:r w:rsidRPr="00AF04FC">
        <w:rPr>
          <w:rFonts w:ascii="Arial" w:hAnsi="Arial" w:cs="Arial"/>
          <w:sz w:val="20"/>
          <w:szCs w:val="20"/>
          <w:lang w:val="ru-RU"/>
        </w:rPr>
        <w:t>այդթվում՝մասնակի</w:t>
      </w:r>
      <w:r w:rsidRPr="00AF04FC">
        <w:rPr>
          <w:rFonts w:ascii="Arial LatArm" w:hAnsi="Arial LatArm" w:cs="Sylfaen"/>
          <w:sz w:val="20"/>
          <w:szCs w:val="20"/>
          <w:lang w:val="af-ZA"/>
        </w:rPr>
        <w:t xml:space="preserve">, </w:t>
      </w:r>
      <w:r w:rsidRPr="00AF04FC">
        <w:rPr>
          <w:rFonts w:ascii="Arial" w:hAnsi="Arial" w:cs="Arial"/>
          <w:sz w:val="20"/>
          <w:szCs w:val="20"/>
          <w:lang w:val="ru-RU"/>
        </w:rPr>
        <w:t>միայնդատարանիկողմից</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A2E3D" w:rsidRPr="00AF04FC">
        <w:rPr>
          <w:rFonts w:ascii="Arial LatArm" w:hAnsi="Arial LatArm" w:cs="Sylfaen"/>
          <w:sz w:val="20"/>
          <w:szCs w:val="20"/>
          <w:lang w:val="af-ZA"/>
        </w:rPr>
        <w:t>3</w:t>
      </w:r>
      <w:r w:rsidRPr="00AF04FC">
        <w:rPr>
          <w:rFonts w:ascii="Arial" w:hAnsi="Arial" w:cs="Arial"/>
          <w:sz w:val="20"/>
          <w:szCs w:val="20"/>
          <w:lang w:val="ru-RU"/>
        </w:rPr>
        <w:t>Գնումներիհետկապվածբողոքներքննողանձը</w:t>
      </w:r>
      <w:r w:rsidRPr="00AF04FC">
        <w:rPr>
          <w:rFonts w:ascii="Arial LatArm" w:hAnsi="Arial LatArm" w:cs="Sylfaen"/>
          <w:sz w:val="20"/>
          <w:szCs w:val="20"/>
          <w:lang w:val="af-ZA"/>
        </w:rPr>
        <w:t>`</w:t>
      </w:r>
    </w:p>
    <w:p w:rsidR="00996C19" w:rsidRPr="00AF04FC" w:rsidRDefault="00996C19" w:rsidP="00996C19">
      <w:pPr>
        <w:ind w:firstLine="720"/>
        <w:jc w:val="both"/>
        <w:rPr>
          <w:rFonts w:ascii="Arial LatArm" w:hAnsi="Arial LatArm" w:cs="Sylfaen"/>
          <w:sz w:val="20"/>
          <w:szCs w:val="20"/>
          <w:lang w:val="af-ZA"/>
        </w:rPr>
      </w:pPr>
      <w:r w:rsidRPr="00AF04FC">
        <w:rPr>
          <w:rFonts w:ascii="Arial LatArm" w:hAnsi="Arial LatArm" w:cs="Sylfaen"/>
          <w:sz w:val="20"/>
          <w:szCs w:val="20"/>
          <w:lang w:val="af-ZA"/>
        </w:rPr>
        <w:t xml:space="preserve">1) </w:t>
      </w:r>
      <w:r w:rsidRPr="00AF04FC">
        <w:rPr>
          <w:rFonts w:ascii="Arial" w:hAnsi="Arial" w:cs="Arial"/>
          <w:sz w:val="20"/>
          <w:szCs w:val="20"/>
        </w:rPr>
        <w:t>իրավունքունիպատվիրատուիևհանձնաժողովիգործողություններիկամանգործությանվերաբերյալընդունելուհետևյալորոշումները</w:t>
      </w:r>
      <w:r w:rsidRPr="00AF04FC">
        <w:rPr>
          <w:rFonts w:ascii="Arial LatArm" w:hAnsi="Arial LatArm" w:cs="Sylfaen"/>
          <w:sz w:val="20"/>
          <w:szCs w:val="20"/>
          <w:lang w:val="af-ZA"/>
        </w:rPr>
        <w:t>.</w:t>
      </w:r>
    </w:p>
    <w:p w:rsidR="00996C19" w:rsidRPr="00AF04FC" w:rsidRDefault="00996C19" w:rsidP="00996C19">
      <w:pPr>
        <w:ind w:firstLine="720"/>
        <w:jc w:val="both"/>
        <w:rPr>
          <w:rFonts w:ascii="Arial LatArm" w:hAnsi="Arial LatArm" w:cs="Sylfaen"/>
          <w:sz w:val="20"/>
          <w:szCs w:val="20"/>
          <w:lang w:val="af-ZA"/>
        </w:rPr>
      </w:pPr>
      <w:r w:rsidRPr="00AF04FC">
        <w:rPr>
          <w:rFonts w:ascii="Arial" w:hAnsi="Arial" w:cs="Arial"/>
          <w:sz w:val="20"/>
          <w:szCs w:val="20"/>
        </w:rPr>
        <w:t>ա</w:t>
      </w:r>
      <w:r w:rsidRPr="00AF04FC">
        <w:rPr>
          <w:rFonts w:ascii="Arial LatArm" w:hAnsi="Arial LatArm" w:cs="Sylfaen"/>
          <w:sz w:val="20"/>
          <w:szCs w:val="20"/>
          <w:lang w:val="af-ZA"/>
        </w:rPr>
        <w:t xml:space="preserve">. </w:t>
      </w:r>
      <w:r w:rsidRPr="00AF04FC">
        <w:rPr>
          <w:rFonts w:ascii="Arial" w:hAnsi="Arial" w:cs="Arial"/>
          <w:sz w:val="20"/>
          <w:szCs w:val="20"/>
        </w:rPr>
        <w:t>արգելելուկատարելորոշակիգործողություններևընդունելորոշումներ</w:t>
      </w:r>
      <w:r w:rsidRPr="00AF04FC">
        <w:rPr>
          <w:rFonts w:ascii="Arial LatArm" w:hAnsi="Arial LatArm" w:cs="Sylfaen"/>
          <w:sz w:val="20"/>
          <w:szCs w:val="20"/>
          <w:lang w:val="af-ZA"/>
        </w:rPr>
        <w:t>,</w:t>
      </w:r>
    </w:p>
    <w:p w:rsidR="00996C19" w:rsidRPr="00AF04FC" w:rsidRDefault="00996C19" w:rsidP="00996C19">
      <w:pPr>
        <w:ind w:firstLine="720"/>
        <w:jc w:val="both"/>
        <w:rPr>
          <w:rFonts w:ascii="Arial LatArm" w:hAnsi="Arial LatArm" w:cs="Sylfaen"/>
          <w:sz w:val="20"/>
          <w:szCs w:val="20"/>
          <w:lang w:val="af-ZA"/>
        </w:rPr>
      </w:pPr>
      <w:r w:rsidRPr="00AF04FC">
        <w:rPr>
          <w:rFonts w:ascii="Arial" w:hAnsi="Arial" w:cs="Arial"/>
          <w:sz w:val="20"/>
          <w:szCs w:val="20"/>
        </w:rPr>
        <w:t>բ</w:t>
      </w:r>
      <w:r w:rsidRPr="00AF04FC">
        <w:rPr>
          <w:rFonts w:ascii="Arial LatArm" w:hAnsi="Arial LatArm" w:cs="Sylfaen"/>
          <w:sz w:val="20"/>
          <w:szCs w:val="20"/>
          <w:lang w:val="af-ZA"/>
        </w:rPr>
        <w:t xml:space="preserve">. </w:t>
      </w:r>
      <w:r w:rsidRPr="00AF04FC">
        <w:rPr>
          <w:rFonts w:ascii="Arial" w:hAnsi="Arial" w:cs="Arial"/>
          <w:sz w:val="20"/>
          <w:szCs w:val="20"/>
        </w:rPr>
        <w:t>պարտավորեցնելուընդունելհամապատասխանորոշումներ</w:t>
      </w:r>
      <w:r w:rsidRPr="00AF04FC">
        <w:rPr>
          <w:rFonts w:ascii="Arial LatArm" w:hAnsi="Arial LatArm" w:cs="Sylfaen"/>
          <w:sz w:val="20"/>
          <w:szCs w:val="20"/>
          <w:lang w:val="af-ZA"/>
        </w:rPr>
        <w:t xml:space="preserve">, </w:t>
      </w:r>
      <w:r w:rsidRPr="00AF04FC">
        <w:rPr>
          <w:rFonts w:ascii="Arial" w:hAnsi="Arial" w:cs="Arial"/>
          <w:sz w:val="20"/>
          <w:szCs w:val="20"/>
        </w:rPr>
        <w:t>ներառյալ՝չկայացածհայտարարելուգնմանընթացակարգը</w:t>
      </w:r>
      <w:r w:rsidRPr="00AF04FC">
        <w:rPr>
          <w:rFonts w:ascii="Arial LatArm" w:hAnsi="Arial LatArm" w:cs="Sylfaen"/>
          <w:sz w:val="20"/>
          <w:szCs w:val="20"/>
          <w:lang w:val="af-ZA"/>
        </w:rPr>
        <w:t xml:space="preserve">, </w:t>
      </w:r>
      <w:r w:rsidRPr="00AF04FC">
        <w:rPr>
          <w:rFonts w:ascii="Arial" w:hAnsi="Arial" w:cs="Arial"/>
          <w:sz w:val="20"/>
          <w:szCs w:val="20"/>
        </w:rPr>
        <w:t>բացառությամբպայմանագիրըանվավերճանաչելումասինորոշման</w:t>
      </w:r>
      <w:r w:rsidRPr="00AF04FC">
        <w:rPr>
          <w:rFonts w:ascii="Arial LatArm" w:hAnsi="Arial LatArm" w:cs="Sylfaen"/>
          <w:sz w:val="20"/>
          <w:szCs w:val="20"/>
          <w:lang w:val="af-ZA"/>
        </w:rPr>
        <w:t>.</w:t>
      </w:r>
    </w:p>
    <w:p w:rsidR="00996C19" w:rsidRPr="00AF04FC" w:rsidRDefault="00996C19" w:rsidP="00996C19">
      <w:pPr>
        <w:ind w:firstLine="720"/>
        <w:jc w:val="both"/>
        <w:rPr>
          <w:rFonts w:ascii="Arial LatArm" w:hAnsi="Arial LatArm" w:cs="Sylfaen"/>
          <w:sz w:val="20"/>
          <w:szCs w:val="20"/>
          <w:lang w:val="af-ZA"/>
        </w:rPr>
      </w:pPr>
      <w:r w:rsidRPr="00AF04FC">
        <w:rPr>
          <w:rFonts w:ascii="Arial LatArm" w:hAnsi="Arial LatArm" w:cs="Sylfaen"/>
          <w:sz w:val="20"/>
          <w:szCs w:val="20"/>
          <w:lang w:val="af-ZA"/>
        </w:rPr>
        <w:t xml:space="preserve">2) </w:t>
      </w:r>
      <w:r w:rsidRPr="00AF04FC">
        <w:rPr>
          <w:rFonts w:ascii="Arial" w:hAnsi="Arial" w:cs="Arial"/>
          <w:sz w:val="20"/>
          <w:szCs w:val="20"/>
        </w:rPr>
        <w:t>որոշումէկայացնումմասնակցինգնումներիգործընթացինմասնակցելուիրավունքչունեցողմասնակիցներիցուցակումներառելումասին</w:t>
      </w:r>
      <w:r w:rsidRPr="00AF04FC">
        <w:rPr>
          <w:rFonts w:ascii="Arial LatArm" w:hAnsi="Arial LatArm" w:cs="Sylfaen"/>
          <w:sz w:val="20"/>
          <w:szCs w:val="20"/>
          <w:lang w:val="af-ZA"/>
        </w:rPr>
        <w:t>.</w:t>
      </w:r>
    </w:p>
    <w:p w:rsidR="00996C19" w:rsidRPr="00AF04FC" w:rsidRDefault="00996C19" w:rsidP="00996C19">
      <w:pPr>
        <w:ind w:firstLine="720"/>
        <w:jc w:val="both"/>
        <w:rPr>
          <w:rFonts w:ascii="Arial LatArm" w:hAnsi="Arial LatArm" w:cs="Sylfaen"/>
          <w:sz w:val="20"/>
          <w:szCs w:val="20"/>
          <w:lang w:val="af-ZA"/>
        </w:rPr>
      </w:pPr>
      <w:r w:rsidRPr="00AF04FC">
        <w:rPr>
          <w:rFonts w:ascii="Arial LatArm" w:hAnsi="Arial LatArm" w:cs="Sylfaen"/>
          <w:sz w:val="20"/>
          <w:szCs w:val="20"/>
          <w:lang w:val="af-ZA"/>
        </w:rPr>
        <w:t xml:space="preserve">3) </w:t>
      </w:r>
      <w:r w:rsidRPr="00AF04FC">
        <w:rPr>
          <w:rFonts w:ascii="Arial" w:hAnsi="Arial" w:cs="Arial"/>
          <w:sz w:val="20"/>
          <w:szCs w:val="20"/>
        </w:rPr>
        <w:t>հաշվառումէգնումներիհետկապվածբողոքներքննողանձիկողմիցընդունվածորոշումներըևդրանցկատարմաննկատմամբիրականացնումէհսկողություն</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A2E3D" w:rsidRPr="00AF04FC">
        <w:rPr>
          <w:rFonts w:ascii="Arial LatArm" w:hAnsi="Arial LatArm" w:cs="Sylfaen"/>
          <w:sz w:val="20"/>
          <w:szCs w:val="20"/>
          <w:lang w:val="af-ZA"/>
        </w:rPr>
        <w:t>4</w:t>
      </w:r>
      <w:r w:rsidRPr="00AF04FC">
        <w:rPr>
          <w:rFonts w:ascii="Arial" w:hAnsi="Arial" w:cs="Arial"/>
          <w:sz w:val="20"/>
          <w:szCs w:val="20"/>
          <w:lang w:val="ru-RU"/>
        </w:rPr>
        <w:t>Գնումներիհետկապվածբողոքներքննողանձիկողմիցբողոքըբավարարվելուդեպքում</w:t>
      </w:r>
      <w:r w:rsidRPr="00AF04FC">
        <w:rPr>
          <w:rFonts w:ascii="Arial" w:hAnsi="Arial" w:cs="Arial"/>
          <w:sz w:val="20"/>
          <w:szCs w:val="20"/>
          <w:lang w:val="af-ZA"/>
        </w:rPr>
        <w:t>պ</w:t>
      </w:r>
      <w:r w:rsidRPr="00AF04FC">
        <w:rPr>
          <w:rFonts w:ascii="Arial" w:hAnsi="Arial" w:cs="Arial"/>
          <w:sz w:val="20"/>
          <w:szCs w:val="20"/>
          <w:lang w:val="ru-RU"/>
        </w:rPr>
        <w:t>ատվիրատունպատասխանատվությունէկրումբողոքըներկայացրածանձինպատճառվածևսահմանվածկարգովհիմնավորվածվնասիհատուցմանհամար։</w:t>
      </w:r>
    </w:p>
    <w:p w:rsidR="00714C96" w:rsidRPr="00AF04FC" w:rsidRDefault="00996C19" w:rsidP="00714C96">
      <w:pPr>
        <w:pStyle w:val="NormalWeb"/>
        <w:shd w:val="clear" w:color="auto" w:fill="FFFFFF"/>
        <w:spacing w:before="0" w:beforeAutospacing="0" w:after="0" w:afterAutospacing="0"/>
        <w:ind w:firstLine="567"/>
        <w:jc w:val="both"/>
        <w:rPr>
          <w:rFonts w:ascii="Arial LatArm" w:hAnsi="Arial LatArm"/>
          <w:color w:val="000000"/>
          <w:sz w:val="21"/>
          <w:szCs w:val="21"/>
          <w:lang w:val="af-ZA"/>
        </w:rPr>
      </w:pPr>
      <w:r w:rsidRPr="00AF04FC">
        <w:rPr>
          <w:rFonts w:ascii="Arial LatArm" w:hAnsi="Arial LatArm" w:cs="Sylfaen"/>
          <w:sz w:val="20"/>
          <w:szCs w:val="20"/>
          <w:lang w:val="af-ZA"/>
        </w:rPr>
        <w:t>12.1</w:t>
      </w:r>
      <w:r w:rsidR="007A2E3D" w:rsidRPr="00AF04FC">
        <w:rPr>
          <w:rFonts w:ascii="Arial LatArm" w:hAnsi="Arial LatArm" w:cs="Sylfaen"/>
          <w:sz w:val="20"/>
          <w:szCs w:val="20"/>
          <w:lang w:val="af-ZA"/>
        </w:rPr>
        <w:t>5</w:t>
      </w:r>
      <w:r w:rsidRPr="00AF04FC">
        <w:rPr>
          <w:rFonts w:ascii="Arial" w:hAnsi="Arial" w:cs="Arial"/>
          <w:sz w:val="20"/>
          <w:szCs w:val="20"/>
          <w:lang w:val="ru-RU"/>
        </w:rPr>
        <w:t>Բողոքիքննությունըբացէհանրությանհամար</w:t>
      </w:r>
      <w:r w:rsidR="00714C96" w:rsidRPr="00AF04FC">
        <w:rPr>
          <w:rFonts w:ascii="Arial LatArm" w:hAnsi="Arial LatArm" w:cs="Sylfaen"/>
          <w:sz w:val="20"/>
          <w:szCs w:val="20"/>
          <w:lang w:val="af-ZA"/>
        </w:rPr>
        <w:t xml:space="preserve">: </w:t>
      </w:r>
      <w:bookmarkStart w:id="9" w:name="_Hlk9265079"/>
      <w:r w:rsidR="00714C96" w:rsidRPr="00AF04FC">
        <w:rPr>
          <w:rFonts w:ascii="Arial" w:hAnsi="Arial" w:cs="Arial"/>
          <w:sz w:val="20"/>
          <w:szCs w:val="20"/>
          <w:lang w:val="ru-RU"/>
        </w:rPr>
        <w:t>Բողոքիքննություննիրականացվումէնիստերիմիջոցով</w:t>
      </w:r>
      <w:r w:rsidR="00714C96" w:rsidRPr="00AF04FC">
        <w:rPr>
          <w:rFonts w:ascii="Arial LatArm" w:hAnsi="Arial LatArm" w:cs="Sylfaen"/>
          <w:sz w:val="20"/>
          <w:szCs w:val="20"/>
          <w:lang w:val="af-ZA"/>
        </w:rPr>
        <w:t xml:space="preserve">: </w:t>
      </w:r>
      <w:r w:rsidR="00714C96" w:rsidRPr="00AF04FC">
        <w:rPr>
          <w:rFonts w:ascii="Arial" w:hAnsi="Arial" w:cs="Arial"/>
          <w:sz w:val="20"/>
          <w:szCs w:val="20"/>
          <w:lang w:val="ru-RU"/>
        </w:rPr>
        <w:t>Նիստերըձայնագրվումենևբողոքիվերաբերյալկայացվածորոշմանհետմեկտեղհրապարակվումենտեղեկագրում</w:t>
      </w:r>
      <w:r w:rsidR="00714C96" w:rsidRPr="00AF04FC">
        <w:rPr>
          <w:rFonts w:ascii="Arial LatArm" w:hAnsi="Arial LatArm" w:cs="Sylfaen"/>
          <w:sz w:val="20"/>
          <w:szCs w:val="20"/>
          <w:lang w:val="af-ZA"/>
        </w:rPr>
        <w:t xml:space="preserve">: </w:t>
      </w:r>
      <w:r w:rsidR="00714C96" w:rsidRPr="00AF04FC">
        <w:rPr>
          <w:rFonts w:ascii="Arial" w:hAnsi="Arial" w:cs="Arial"/>
          <w:sz w:val="20"/>
          <w:szCs w:val="20"/>
          <w:lang w:val="ru-RU"/>
        </w:rPr>
        <w:t>Ձայնագրմանանհնարինությանդեպքումնիստերըսղագրվում</w:t>
      </w:r>
      <w:r w:rsidR="00714C96" w:rsidRPr="00AF04FC">
        <w:rPr>
          <w:rFonts w:ascii="Arial LatArm" w:hAnsi="Arial LatArm" w:cs="Sylfaen"/>
          <w:sz w:val="20"/>
          <w:szCs w:val="20"/>
          <w:lang w:val="af-ZA"/>
        </w:rPr>
        <w:t xml:space="preserve">: </w:t>
      </w:r>
      <w:r w:rsidR="00714C96" w:rsidRPr="00AF04FC">
        <w:rPr>
          <w:rFonts w:ascii="Arial" w:hAnsi="Arial" w:cs="Arial"/>
          <w:sz w:val="20"/>
          <w:szCs w:val="20"/>
          <w:lang w:val="ru-RU"/>
        </w:rPr>
        <w:t>Նիստերըառցանցհեռարձակվումեննաևհամացանցում</w:t>
      </w:r>
      <w:r w:rsidR="00714C96" w:rsidRPr="00AF04FC">
        <w:rPr>
          <w:rFonts w:ascii="Arial LatArm" w:hAnsi="Arial LatArm" w:cs="Sylfaen"/>
          <w:sz w:val="20"/>
          <w:szCs w:val="20"/>
          <w:lang w:val="af-ZA"/>
        </w:rPr>
        <w:t>:</w:t>
      </w:r>
    </w:p>
    <w:bookmarkEnd w:id="9"/>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14C96" w:rsidRPr="00AF04FC">
        <w:rPr>
          <w:rFonts w:ascii="Arial LatArm" w:hAnsi="Arial LatArm" w:cs="Sylfaen"/>
          <w:sz w:val="20"/>
          <w:szCs w:val="20"/>
          <w:lang w:val="af-ZA"/>
        </w:rPr>
        <w:t>6</w:t>
      </w:r>
      <w:r w:rsidRPr="00AF04FC">
        <w:rPr>
          <w:rFonts w:ascii="Arial" w:hAnsi="Arial" w:cs="Arial"/>
          <w:sz w:val="20"/>
          <w:szCs w:val="20"/>
          <w:lang w:val="ru-RU"/>
        </w:rPr>
        <w:t>Յուրաքանչյուրանձ</w:t>
      </w:r>
      <w:r w:rsidRPr="00AF04FC">
        <w:rPr>
          <w:rFonts w:ascii="Arial LatArm" w:hAnsi="Arial LatArm" w:cs="Sylfaen"/>
          <w:sz w:val="20"/>
          <w:szCs w:val="20"/>
          <w:lang w:val="af-ZA"/>
        </w:rPr>
        <w:t xml:space="preserve">, </w:t>
      </w:r>
      <w:r w:rsidRPr="00AF04FC">
        <w:rPr>
          <w:rFonts w:ascii="Arial" w:hAnsi="Arial" w:cs="Arial"/>
          <w:sz w:val="20"/>
          <w:szCs w:val="20"/>
          <w:lang w:val="ru-RU"/>
        </w:rPr>
        <w:t>որիշահերըխախտվելենկամկարողենխախտվելբողոքարկմանհիմքծառայածգործողություններիարդյունքում</w:t>
      </w:r>
      <w:r w:rsidRPr="00AF04FC">
        <w:rPr>
          <w:rFonts w:ascii="Arial LatArm" w:hAnsi="Arial LatArm" w:cs="Sylfaen"/>
          <w:sz w:val="20"/>
          <w:szCs w:val="20"/>
          <w:lang w:val="af-ZA"/>
        </w:rPr>
        <w:t xml:space="preserve">, </w:t>
      </w:r>
      <w:r w:rsidRPr="00AF04FC">
        <w:rPr>
          <w:rFonts w:ascii="Arial" w:hAnsi="Arial" w:cs="Arial"/>
          <w:sz w:val="20"/>
          <w:szCs w:val="20"/>
          <w:lang w:val="ru-RU"/>
        </w:rPr>
        <w:t>իրավունքունիմասնակցելուբողոքարկմանընթացակարգին</w:t>
      </w:r>
      <w:r w:rsidRPr="00AF04FC">
        <w:rPr>
          <w:rFonts w:ascii="Arial LatArm" w:hAnsi="Arial LatArm" w:cs="Sylfaen"/>
          <w:sz w:val="20"/>
          <w:szCs w:val="20"/>
          <w:lang w:val="af-ZA"/>
        </w:rPr>
        <w:t xml:space="preserve">` </w:t>
      </w:r>
      <w:r w:rsidRPr="00AF04FC">
        <w:rPr>
          <w:rFonts w:ascii="Arial" w:hAnsi="Arial" w:cs="Arial"/>
          <w:sz w:val="20"/>
          <w:szCs w:val="20"/>
          <w:lang w:val="ru-RU"/>
        </w:rPr>
        <w:t>մինչևբողոքիվերաբերյալորոշումընդունելուժամկետըգնումներիհետկապվածբողոքներքննողանձիններկայացնելովհամանմանբողոք։Օրենքի</w:t>
      </w:r>
      <w:r w:rsidRPr="00AF04FC">
        <w:rPr>
          <w:rFonts w:ascii="Arial LatArm" w:hAnsi="Arial LatArm" w:cs="Sylfaen"/>
          <w:sz w:val="20"/>
          <w:szCs w:val="20"/>
          <w:lang w:val="af-ZA"/>
        </w:rPr>
        <w:t xml:space="preserve"> 50-</w:t>
      </w:r>
      <w:r w:rsidRPr="00AF04FC">
        <w:rPr>
          <w:rFonts w:ascii="Arial" w:hAnsi="Arial" w:cs="Arial"/>
          <w:sz w:val="20"/>
          <w:szCs w:val="20"/>
          <w:lang w:val="ru-RU"/>
        </w:rPr>
        <w:t>րդհոդվածիհամաձայն</w:t>
      </w:r>
      <w:r w:rsidRPr="00AF04FC">
        <w:rPr>
          <w:rFonts w:ascii="Arial LatArm" w:hAnsi="Arial LatArm" w:cs="Sylfaen"/>
          <w:sz w:val="20"/>
          <w:szCs w:val="20"/>
          <w:lang w:val="af-ZA"/>
        </w:rPr>
        <w:t xml:space="preserve">` </w:t>
      </w:r>
      <w:r w:rsidRPr="00AF04FC">
        <w:rPr>
          <w:rFonts w:ascii="Arial" w:hAnsi="Arial" w:cs="Arial"/>
          <w:sz w:val="20"/>
          <w:szCs w:val="20"/>
          <w:lang w:val="ru-RU"/>
        </w:rPr>
        <w:lastRenderedPageBreak/>
        <w:t>բողոքարկմանընթացակարգինչմասնակցածանձըզրկվումէգնումներիհետկապվածբողոքներքննողանձինհամանմանբողոքներկայացնելուիրավունքից։</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14C96" w:rsidRPr="00AF04FC">
        <w:rPr>
          <w:rFonts w:ascii="Arial LatArm" w:hAnsi="Arial LatArm" w:cs="Sylfaen"/>
          <w:sz w:val="20"/>
          <w:szCs w:val="20"/>
          <w:lang w:val="af-ZA"/>
        </w:rPr>
        <w:t>7</w:t>
      </w:r>
      <w:r w:rsidRPr="00AF04FC">
        <w:rPr>
          <w:rFonts w:ascii="Arial" w:hAnsi="Arial" w:cs="Arial"/>
          <w:sz w:val="20"/>
          <w:szCs w:val="20"/>
          <w:lang w:val="ru-RU"/>
        </w:rPr>
        <w:t>Գնումներիհետկապվածբողոքներքննողանձըորոշումնկայացնելուօրվան</w:t>
      </w:r>
      <w:r w:rsidRPr="00AF04FC">
        <w:rPr>
          <w:rFonts w:ascii="Arial" w:hAnsi="Arial" w:cs="Arial"/>
          <w:sz w:val="20"/>
          <w:szCs w:val="20"/>
        </w:rPr>
        <w:t>հաջորդող</w:t>
      </w:r>
      <w:r w:rsidRPr="00AF04FC">
        <w:rPr>
          <w:rFonts w:ascii="Arial" w:hAnsi="Arial" w:cs="Arial"/>
          <w:sz w:val="20"/>
          <w:szCs w:val="20"/>
          <w:lang w:val="ru-RU"/>
        </w:rPr>
        <w:t>երկու</w:t>
      </w:r>
      <w:r w:rsidRPr="00AF04FC">
        <w:rPr>
          <w:rFonts w:ascii="Arial" w:hAnsi="Arial" w:cs="Arial"/>
          <w:sz w:val="20"/>
          <w:szCs w:val="20"/>
        </w:rPr>
        <w:t>աշխատանքային</w:t>
      </w:r>
      <w:r w:rsidRPr="00AF04FC">
        <w:rPr>
          <w:rFonts w:ascii="Arial" w:hAnsi="Arial" w:cs="Arial"/>
          <w:sz w:val="20"/>
          <w:szCs w:val="20"/>
          <w:lang w:val="ru-RU"/>
        </w:rPr>
        <w:t>օրվաընթացքում</w:t>
      </w:r>
      <w:r w:rsidRPr="00AF04FC">
        <w:rPr>
          <w:rFonts w:ascii="Arial" w:hAnsi="Arial" w:cs="Arial"/>
          <w:sz w:val="20"/>
          <w:szCs w:val="20"/>
        </w:rPr>
        <w:t>որոշումը</w:t>
      </w:r>
      <w:r w:rsidRPr="00AF04FC">
        <w:rPr>
          <w:rFonts w:ascii="Arial" w:hAnsi="Arial" w:cs="Arial"/>
          <w:sz w:val="20"/>
          <w:szCs w:val="20"/>
          <w:lang w:val="ru-RU"/>
        </w:rPr>
        <w:t>հրապարակումէ</w:t>
      </w:r>
      <w:r w:rsidRPr="00AF04FC">
        <w:rPr>
          <w:rFonts w:ascii="Arial" w:hAnsi="Arial" w:cs="Arial"/>
          <w:sz w:val="20"/>
          <w:szCs w:val="20"/>
          <w:lang w:val="af-ZA"/>
        </w:rPr>
        <w:t>տեղեկագրում</w:t>
      </w:r>
      <w:r w:rsidRPr="00AF04FC">
        <w:rPr>
          <w:rFonts w:ascii="Arial LatArm" w:hAnsi="Arial LatArm" w:cs="Sylfaen"/>
          <w:sz w:val="20"/>
          <w:szCs w:val="20"/>
          <w:lang w:val="af-ZA"/>
        </w:rPr>
        <w:t xml:space="preserve">` </w:t>
      </w:r>
      <w:r w:rsidRPr="00AF04FC">
        <w:rPr>
          <w:rFonts w:ascii="Arial" w:hAnsi="Arial" w:cs="Arial"/>
          <w:sz w:val="20"/>
          <w:szCs w:val="20"/>
          <w:lang w:val="af-ZA"/>
        </w:rPr>
        <w:t>նշելովհրապարակմանամսաթիվը</w:t>
      </w:r>
      <w:r w:rsidRPr="00AF04FC">
        <w:rPr>
          <w:rFonts w:ascii="Arial" w:hAnsi="Arial" w:cs="Arial"/>
          <w:sz w:val="20"/>
          <w:szCs w:val="20"/>
          <w:lang w:val="ru-RU"/>
        </w:rPr>
        <w:t>։Գնումներիհետկապվածբողոքներքննողանձիորոշումնուժիմեջէմտնումայնտեղե</w:t>
      </w:r>
      <w:r w:rsidRPr="00AF04FC">
        <w:rPr>
          <w:rFonts w:ascii="Arial" w:hAnsi="Arial" w:cs="Arial"/>
          <w:sz w:val="20"/>
          <w:szCs w:val="20"/>
        </w:rPr>
        <w:t>կ</w:t>
      </w:r>
      <w:r w:rsidRPr="00AF04FC">
        <w:rPr>
          <w:rFonts w:ascii="Arial" w:hAnsi="Arial" w:cs="Arial"/>
          <w:sz w:val="20"/>
          <w:szCs w:val="20"/>
          <w:lang w:val="ru-RU"/>
        </w:rPr>
        <w:t>ագրումհրապարակելունհաջորդողօրը</w:t>
      </w:r>
      <w:r w:rsidRPr="00AF04FC">
        <w:rPr>
          <w:rFonts w:ascii="Arial LatArm" w:hAnsi="Arial LatArm" w:cs="Sylfaen"/>
          <w:sz w:val="20"/>
          <w:szCs w:val="20"/>
          <w:lang w:val="af-ZA"/>
        </w:rPr>
        <w:t>:</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14C96" w:rsidRPr="00AF04FC">
        <w:rPr>
          <w:rFonts w:ascii="Arial LatArm" w:hAnsi="Arial LatArm" w:cs="Sylfaen"/>
          <w:sz w:val="20"/>
          <w:szCs w:val="20"/>
          <w:lang w:val="af-ZA"/>
        </w:rPr>
        <w:t>8</w:t>
      </w:r>
      <w:r w:rsidRPr="00AF04FC">
        <w:rPr>
          <w:rFonts w:ascii="Arial" w:hAnsi="Arial" w:cs="Arial"/>
          <w:sz w:val="20"/>
          <w:szCs w:val="20"/>
          <w:lang w:val="ru-RU"/>
        </w:rPr>
        <w:t>Յուրաքանչյուրանձ</w:t>
      </w:r>
      <w:r w:rsidRPr="00AF04FC">
        <w:rPr>
          <w:rFonts w:ascii="Arial LatArm" w:hAnsi="Arial LatArm" w:cs="Sylfaen"/>
          <w:sz w:val="20"/>
          <w:szCs w:val="20"/>
          <w:lang w:val="af-ZA"/>
        </w:rPr>
        <w:t xml:space="preserve">, </w:t>
      </w:r>
      <w:r w:rsidRPr="00AF04FC">
        <w:rPr>
          <w:rFonts w:ascii="Arial" w:hAnsi="Arial" w:cs="Arial"/>
          <w:sz w:val="20"/>
          <w:szCs w:val="20"/>
          <w:lang w:val="ru-RU"/>
        </w:rPr>
        <w:t>որըշահագրգռվածէկոնկրետգործարքիկնքմանհարցում</w:t>
      </w:r>
      <w:r w:rsidRPr="00AF04FC">
        <w:rPr>
          <w:rFonts w:ascii="Arial LatArm" w:hAnsi="Arial LatArm" w:cs="Sylfaen"/>
          <w:sz w:val="20"/>
          <w:szCs w:val="20"/>
          <w:lang w:val="af-ZA"/>
        </w:rPr>
        <w:t xml:space="preserve">, </w:t>
      </w:r>
      <w:r w:rsidRPr="00AF04FC">
        <w:rPr>
          <w:rFonts w:ascii="Arial" w:hAnsi="Arial" w:cs="Arial"/>
          <w:sz w:val="20"/>
          <w:szCs w:val="20"/>
          <w:lang w:val="ru-RU"/>
        </w:rPr>
        <w:t>ևորըվնասներէկրել</w:t>
      </w:r>
      <w:r w:rsidRPr="00AF04FC">
        <w:rPr>
          <w:rFonts w:ascii="Arial" w:hAnsi="Arial" w:cs="Arial"/>
          <w:sz w:val="20"/>
          <w:szCs w:val="20"/>
        </w:rPr>
        <w:t>պ</w:t>
      </w:r>
      <w:r w:rsidRPr="00AF04FC">
        <w:rPr>
          <w:rFonts w:ascii="Arial" w:hAnsi="Arial" w:cs="Arial"/>
          <w:sz w:val="20"/>
          <w:szCs w:val="20"/>
          <w:lang w:val="ru-RU"/>
        </w:rPr>
        <w:t>ատվիրատուի</w:t>
      </w:r>
      <w:r w:rsidRPr="00AF04FC">
        <w:rPr>
          <w:rFonts w:ascii="Arial LatArm" w:hAnsi="Arial LatArm" w:cs="Sylfaen"/>
          <w:sz w:val="20"/>
          <w:szCs w:val="20"/>
          <w:lang w:val="af-ZA"/>
        </w:rPr>
        <w:t xml:space="preserve">, </w:t>
      </w:r>
      <w:r w:rsidRPr="00AF04FC">
        <w:rPr>
          <w:rFonts w:ascii="Arial" w:hAnsi="Arial" w:cs="Arial"/>
          <w:sz w:val="20"/>
          <w:szCs w:val="20"/>
          <w:lang w:val="ru-RU"/>
        </w:rPr>
        <w:t>հանձնաժողովիկամգնումներիհետկապվածբողոքներքննողանձիկատարածգործողությանկամանգործությանհետևանքով</w:t>
      </w:r>
      <w:r w:rsidRPr="00AF04FC">
        <w:rPr>
          <w:rFonts w:ascii="Arial LatArm" w:hAnsi="Arial LatArm" w:cs="Sylfaen"/>
          <w:sz w:val="20"/>
          <w:szCs w:val="20"/>
          <w:lang w:val="af-ZA"/>
        </w:rPr>
        <w:t xml:space="preserve">, </w:t>
      </w:r>
      <w:r w:rsidRPr="00AF04FC">
        <w:rPr>
          <w:rFonts w:ascii="Arial" w:hAnsi="Arial" w:cs="Arial"/>
          <w:sz w:val="20"/>
          <w:szCs w:val="20"/>
          <w:lang w:val="ru-RU"/>
        </w:rPr>
        <w:t>իրավունքունիդատականկարգովպահանջելուվնասներիփոխհատուցում։</w:t>
      </w:r>
    </w:p>
    <w:p w:rsidR="00996C19" w:rsidRPr="00AF04FC" w:rsidRDefault="00996C19" w:rsidP="00996C19">
      <w:pPr>
        <w:ind w:firstLine="567"/>
        <w:jc w:val="both"/>
        <w:rPr>
          <w:rFonts w:ascii="Arial LatArm" w:hAnsi="Arial LatArm" w:cs="Sylfaen"/>
          <w:sz w:val="20"/>
          <w:szCs w:val="20"/>
          <w:lang w:val="af-ZA"/>
        </w:rPr>
      </w:pPr>
      <w:r w:rsidRPr="00AF04FC">
        <w:rPr>
          <w:rFonts w:ascii="Arial LatArm" w:hAnsi="Arial LatArm" w:cs="Sylfaen"/>
          <w:sz w:val="20"/>
          <w:szCs w:val="20"/>
          <w:lang w:val="af-ZA"/>
        </w:rPr>
        <w:t>12.1</w:t>
      </w:r>
      <w:r w:rsidR="00714C96" w:rsidRPr="00AF04FC">
        <w:rPr>
          <w:rFonts w:ascii="Arial LatArm" w:hAnsi="Arial LatArm" w:cs="Sylfaen"/>
          <w:sz w:val="20"/>
          <w:szCs w:val="20"/>
          <w:lang w:val="af-ZA"/>
        </w:rPr>
        <w:t>9</w:t>
      </w:r>
      <w:r w:rsidRPr="00AF04FC">
        <w:rPr>
          <w:rFonts w:ascii="Arial" w:hAnsi="Arial" w:cs="Arial"/>
          <w:sz w:val="20"/>
          <w:szCs w:val="20"/>
          <w:lang w:val="ru-RU"/>
        </w:rPr>
        <w:t>Գնումներիհետկապվածբողոքներքննողանձիններկայացվածբողոքնինքնաբերաբարկասեցնումէգնմանգործընթացը</w:t>
      </w:r>
      <w:r w:rsidRPr="00AF04FC">
        <w:rPr>
          <w:rFonts w:ascii="Arial LatArm" w:hAnsi="Arial LatArm" w:cs="Sylfaen"/>
          <w:sz w:val="20"/>
          <w:szCs w:val="20"/>
          <w:lang w:val="af-ZA"/>
        </w:rPr>
        <w:t xml:space="preserve">` </w:t>
      </w:r>
      <w:r w:rsidRPr="00AF04FC">
        <w:rPr>
          <w:rFonts w:ascii="Arial" w:hAnsi="Arial" w:cs="Arial"/>
          <w:sz w:val="20"/>
          <w:szCs w:val="20"/>
        </w:rPr>
        <w:t>Օ</w:t>
      </w:r>
      <w:r w:rsidRPr="00AF04FC">
        <w:rPr>
          <w:rFonts w:ascii="Arial" w:hAnsi="Arial" w:cs="Arial"/>
          <w:sz w:val="20"/>
          <w:szCs w:val="20"/>
          <w:lang w:val="ru-RU"/>
        </w:rPr>
        <w:t>րենքի</w:t>
      </w:r>
      <w:r w:rsidRPr="00AF04FC">
        <w:rPr>
          <w:rFonts w:ascii="Arial LatArm" w:hAnsi="Arial LatArm" w:cs="Sylfaen"/>
          <w:sz w:val="20"/>
          <w:szCs w:val="20"/>
          <w:lang w:val="af-ZA"/>
        </w:rPr>
        <w:t xml:space="preserve"> 50-</w:t>
      </w:r>
      <w:r w:rsidRPr="00AF04FC">
        <w:rPr>
          <w:rFonts w:ascii="Arial" w:hAnsi="Arial" w:cs="Arial"/>
          <w:sz w:val="20"/>
          <w:szCs w:val="20"/>
          <w:lang w:val="ru-RU"/>
        </w:rPr>
        <w:t>րդհոդվածի</w:t>
      </w:r>
      <w:r w:rsidRPr="00AF04FC">
        <w:rPr>
          <w:rFonts w:ascii="Arial LatArm" w:hAnsi="Arial LatArm" w:cs="Sylfaen"/>
          <w:sz w:val="20"/>
          <w:szCs w:val="20"/>
          <w:lang w:val="af-ZA"/>
        </w:rPr>
        <w:t xml:space="preserve"> 9-</w:t>
      </w:r>
      <w:r w:rsidRPr="00AF04FC">
        <w:rPr>
          <w:rFonts w:ascii="Arial" w:hAnsi="Arial" w:cs="Arial"/>
          <w:sz w:val="20"/>
          <w:szCs w:val="20"/>
          <w:lang w:val="ru-RU"/>
        </w:rPr>
        <w:t>րդմասովնախատեսվածհայտարարությունըհրապարակվելուօրվանիցմինչև</w:t>
      </w:r>
      <w:r w:rsidRPr="00AF04FC">
        <w:rPr>
          <w:rFonts w:ascii="Arial" w:hAnsi="Arial" w:cs="Arial"/>
          <w:sz w:val="20"/>
          <w:szCs w:val="20"/>
        </w:rPr>
        <w:t>բողոքիքննությանարդյունքներով</w:t>
      </w:r>
      <w:r w:rsidRPr="00AF04FC">
        <w:rPr>
          <w:rFonts w:ascii="Arial" w:hAnsi="Arial" w:cs="Arial"/>
          <w:sz w:val="20"/>
          <w:szCs w:val="20"/>
          <w:lang w:val="ru-RU"/>
        </w:rPr>
        <w:t>ընդունվածորոշման՝ուժիմեջմտնելուօրը</w:t>
      </w:r>
      <w:r w:rsidRPr="00AF04FC">
        <w:rPr>
          <w:rFonts w:ascii="Arial LatArm" w:hAnsi="Arial LatArm" w:cs="Sylfaen"/>
          <w:sz w:val="20"/>
          <w:szCs w:val="20"/>
          <w:lang w:val="af-ZA"/>
        </w:rPr>
        <w:t xml:space="preserve">:  </w:t>
      </w:r>
    </w:p>
    <w:p w:rsidR="00621350" w:rsidRPr="00AF04FC" w:rsidRDefault="00621350" w:rsidP="00621350">
      <w:pPr>
        <w:ind w:firstLine="567"/>
        <w:jc w:val="both"/>
        <w:rPr>
          <w:rFonts w:ascii="Arial LatArm" w:hAnsi="Arial LatArm" w:cs="Sylfaen"/>
          <w:sz w:val="20"/>
          <w:szCs w:val="20"/>
          <w:lang w:val="af-ZA"/>
        </w:rPr>
      </w:pPr>
      <w:r w:rsidRPr="00AF04FC">
        <w:rPr>
          <w:rFonts w:ascii="Arial" w:hAnsi="Arial" w:cs="Arial"/>
          <w:sz w:val="20"/>
          <w:szCs w:val="20"/>
          <w:lang w:val="ru-RU"/>
        </w:rPr>
        <w:t>Օրենքի</w:t>
      </w:r>
      <w:r w:rsidRPr="00AF04FC">
        <w:rPr>
          <w:rFonts w:ascii="Arial LatArm" w:hAnsi="Arial LatArm" w:cs="Sylfaen"/>
          <w:sz w:val="20"/>
          <w:szCs w:val="20"/>
          <w:lang w:val="af-ZA"/>
        </w:rPr>
        <w:t xml:space="preserve"> 51-</w:t>
      </w:r>
      <w:r w:rsidRPr="00AF04FC">
        <w:rPr>
          <w:rFonts w:ascii="Arial" w:hAnsi="Arial" w:cs="Arial"/>
          <w:sz w:val="20"/>
          <w:szCs w:val="20"/>
          <w:lang w:val="ru-RU"/>
        </w:rPr>
        <w:t>րդհոդվածիհամաձայն</w:t>
      </w:r>
      <w:r w:rsidRPr="00AF04FC">
        <w:rPr>
          <w:rFonts w:ascii="Arial" w:hAnsi="Arial" w:cs="Arial"/>
          <w:sz w:val="20"/>
          <w:szCs w:val="20"/>
        </w:rPr>
        <w:t>գնումներիհետկապվածբողոքներ</w:t>
      </w:r>
      <w:r w:rsidRPr="00AF04FC">
        <w:rPr>
          <w:rFonts w:ascii="Arial" w:hAnsi="Arial" w:cs="Arial"/>
          <w:sz w:val="20"/>
          <w:szCs w:val="20"/>
          <w:lang w:val="ru-RU"/>
        </w:rPr>
        <w:t>բողոքըքննող</w:t>
      </w:r>
      <w:r w:rsidRPr="00AF04FC">
        <w:rPr>
          <w:rFonts w:ascii="Arial" w:hAnsi="Arial" w:cs="Arial"/>
          <w:sz w:val="20"/>
          <w:szCs w:val="20"/>
        </w:rPr>
        <w:t>ա</w:t>
      </w:r>
      <w:r w:rsidRPr="00AF04FC">
        <w:rPr>
          <w:rFonts w:ascii="Arial" w:hAnsi="Arial" w:cs="Arial"/>
          <w:sz w:val="20"/>
          <w:szCs w:val="20"/>
          <w:lang w:val="ru-RU"/>
        </w:rPr>
        <w:t>նձըկայացնումէգնմանգործընթացիկասեցումըհանելումասինորոշում</w:t>
      </w:r>
      <w:r w:rsidRPr="00AF04FC">
        <w:rPr>
          <w:rFonts w:ascii="Arial LatArm" w:hAnsi="Arial LatArm" w:cs="Sylfaen"/>
          <w:sz w:val="20"/>
          <w:szCs w:val="20"/>
          <w:lang w:val="af-ZA"/>
        </w:rPr>
        <w:t xml:space="preserve">, </w:t>
      </w:r>
      <w:r w:rsidRPr="00AF04FC">
        <w:rPr>
          <w:rFonts w:ascii="Arial" w:hAnsi="Arial" w:cs="Arial"/>
          <w:sz w:val="20"/>
          <w:szCs w:val="20"/>
          <w:lang w:val="ru-RU"/>
        </w:rPr>
        <w:t>եթե</w:t>
      </w:r>
      <w:r w:rsidRPr="00AF04FC">
        <w:rPr>
          <w:rFonts w:ascii="Arial" w:hAnsi="Arial" w:cs="Arial"/>
          <w:sz w:val="20"/>
          <w:szCs w:val="20"/>
        </w:rPr>
        <w:t>օրենքի</w:t>
      </w:r>
      <w:r w:rsidRPr="00AF04FC">
        <w:rPr>
          <w:rFonts w:ascii="Arial LatArm" w:hAnsi="Arial LatArm" w:cs="Sylfaen"/>
          <w:sz w:val="20"/>
          <w:szCs w:val="20"/>
          <w:lang w:val="af-ZA"/>
        </w:rPr>
        <w:t xml:space="preserve"> 2-</w:t>
      </w:r>
      <w:r w:rsidRPr="00AF04FC">
        <w:rPr>
          <w:rFonts w:ascii="Arial" w:hAnsi="Arial" w:cs="Arial"/>
          <w:sz w:val="20"/>
          <w:szCs w:val="20"/>
          <w:lang w:val="ru-RU"/>
        </w:rPr>
        <w:t>րդհոդվածի</w:t>
      </w:r>
      <w:r w:rsidRPr="00AF04FC">
        <w:rPr>
          <w:rFonts w:ascii="Arial LatArm" w:hAnsi="Arial LatArm" w:cs="Sylfaen"/>
          <w:sz w:val="20"/>
          <w:szCs w:val="20"/>
          <w:lang w:val="af-ZA"/>
        </w:rPr>
        <w:t xml:space="preserve"> 1-</w:t>
      </w:r>
      <w:r w:rsidRPr="00AF04FC">
        <w:rPr>
          <w:rFonts w:ascii="Arial" w:hAnsi="Arial" w:cs="Arial"/>
          <w:sz w:val="20"/>
          <w:szCs w:val="20"/>
          <w:lang w:val="ru-RU"/>
        </w:rPr>
        <w:t>ինմասովսահմանվածմարմիններիղեկավարները</w:t>
      </w:r>
      <w:r w:rsidRPr="00AF04FC">
        <w:rPr>
          <w:rFonts w:ascii="Arial LatArm" w:hAnsi="Arial LatArm" w:cs="Sylfaen"/>
          <w:sz w:val="20"/>
          <w:szCs w:val="20"/>
          <w:lang w:val="af-ZA"/>
        </w:rPr>
        <w:t xml:space="preserve">, </w:t>
      </w:r>
      <w:r w:rsidRPr="00AF04FC">
        <w:rPr>
          <w:rFonts w:ascii="Arial" w:hAnsi="Arial" w:cs="Arial"/>
          <w:sz w:val="20"/>
          <w:szCs w:val="20"/>
          <w:lang w:val="ru-RU"/>
        </w:rPr>
        <w:t>իսկիրավաբանականանձանցդեպքում</w:t>
      </w:r>
      <w:r w:rsidRPr="00AF04FC">
        <w:rPr>
          <w:rFonts w:ascii="Arial LatArm" w:hAnsi="Arial LatArm" w:cs="Sylfaen"/>
          <w:sz w:val="20"/>
          <w:szCs w:val="20"/>
          <w:lang w:val="af-ZA"/>
        </w:rPr>
        <w:t xml:space="preserve">` </w:t>
      </w:r>
      <w:r w:rsidRPr="00AF04FC">
        <w:rPr>
          <w:rFonts w:ascii="Arial" w:hAnsi="Arial" w:cs="Arial"/>
          <w:sz w:val="20"/>
          <w:szCs w:val="20"/>
          <w:lang w:val="ru-RU"/>
        </w:rPr>
        <w:t>գործադիրմարմնիղեկավարըգրավորհայտնումէ</w:t>
      </w:r>
      <w:r w:rsidRPr="00AF04FC">
        <w:rPr>
          <w:rFonts w:ascii="Arial LatArm" w:hAnsi="Arial LatArm" w:cs="Sylfaen"/>
          <w:sz w:val="20"/>
          <w:szCs w:val="20"/>
          <w:lang w:val="af-ZA"/>
        </w:rPr>
        <w:t xml:space="preserve">, </w:t>
      </w:r>
      <w:r w:rsidRPr="00AF04FC">
        <w:rPr>
          <w:rFonts w:ascii="Arial" w:hAnsi="Arial" w:cs="Arial"/>
          <w:sz w:val="20"/>
          <w:szCs w:val="20"/>
          <w:lang w:val="ru-RU"/>
        </w:rPr>
        <w:t>որհանրայինկամպաշտպանությանևազգայինանվտանգությանշահերիցելնելովանհրաժեշտէշարունակելգնմանգործընթացը</w:t>
      </w:r>
      <w:r w:rsidRPr="00AF04FC">
        <w:rPr>
          <w:rFonts w:ascii="Arial LatArm" w:hAnsi="Arial LatArm" w:cs="Sylfaen"/>
          <w:sz w:val="20"/>
          <w:szCs w:val="20"/>
          <w:lang w:val="af-ZA"/>
        </w:rPr>
        <w:t>:</w:t>
      </w:r>
    </w:p>
    <w:p w:rsidR="00AE679C" w:rsidRPr="00AF04FC" w:rsidRDefault="00996C19" w:rsidP="00996C19">
      <w:pPr>
        <w:ind w:firstLine="567"/>
        <w:jc w:val="both"/>
        <w:rPr>
          <w:rFonts w:ascii="Arial LatArm" w:hAnsi="Arial LatArm" w:cs="Sylfaen"/>
          <w:b/>
          <w:sz w:val="20"/>
          <w:szCs w:val="20"/>
          <w:lang w:val="es-ES"/>
        </w:rPr>
      </w:pPr>
      <w:r w:rsidRPr="00AF04FC">
        <w:rPr>
          <w:rFonts w:ascii="Arial" w:hAnsi="Arial" w:cs="Arial"/>
          <w:sz w:val="20"/>
          <w:szCs w:val="20"/>
          <w:lang w:val="ru-RU"/>
        </w:rPr>
        <w:t>Գնումներիհետկապվածբողոքներքննողանձիորոշմամբկասեցումըկարողէհանվել</w:t>
      </w:r>
      <w:r w:rsidRPr="00AF04FC">
        <w:rPr>
          <w:rFonts w:ascii="Arial LatArm" w:hAnsi="Arial LatArm" w:cs="Sylfaen"/>
          <w:sz w:val="20"/>
          <w:szCs w:val="20"/>
          <w:lang w:val="af-ZA"/>
        </w:rPr>
        <w:t xml:space="preserve">, </w:t>
      </w:r>
      <w:r w:rsidRPr="00AF04FC">
        <w:rPr>
          <w:rFonts w:ascii="Arial" w:hAnsi="Arial" w:cs="Arial"/>
          <w:sz w:val="20"/>
          <w:szCs w:val="20"/>
          <w:lang w:val="ru-RU"/>
        </w:rPr>
        <w:t>եթե</w:t>
      </w:r>
      <w:r w:rsidRPr="00AF04FC">
        <w:rPr>
          <w:rFonts w:ascii="Arial" w:hAnsi="Arial" w:cs="Arial"/>
          <w:sz w:val="20"/>
          <w:szCs w:val="20"/>
        </w:rPr>
        <w:t>պ</w:t>
      </w:r>
      <w:r w:rsidRPr="00AF04FC">
        <w:rPr>
          <w:rFonts w:ascii="Arial" w:hAnsi="Arial" w:cs="Arial"/>
          <w:sz w:val="20"/>
          <w:szCs w:val="20"/>
          <w:lang w:val="ru-RU"/>
        </w:rPr>
        <w:t>ատվիրատուիներկայացրածհիմնավորումներիհամաձայն</w:t>
      </w:r>
      <w:r w:rsidRPr="00AF04FC">
        <w:rPr>
          <w:rFonts w:ascii="Arial LatArm" w:hAnsi="Arial LatArm" w:cs="Sylfaen"/>
          <w:sz w:val="20"/>
          <w:szCs w:val="20"/>
          <w:lang w:val="af-ZA"/>
        </w:rPr>
        <w:t xml:space="preserve">, </w:t>
      </w:r>
      <w:r w:rsidRPr="00AF04FC">
        <w:rPr>
          <w:rFonts w:ascii="Arial" w:hAnsi="Arial" w:cs="Arial"/>
          <w:sz w:val="20"/>
          <w:szCs w:val="20"/>
          <w:lang w:val="ru-RU"/>
        </w:rPr>
        <w:t>հանրայինկամպաշտպանությանևազգայինանվտանգությանշահերիցելնելով</w:t>
      </w:r>
      <w:r w:rsidRPr="00AF04FC">
        <w:rPr>
          <w:rFonts w:ascii="Arial LatArm" w:hAnsi="Arial LatArm" w:cs="Sylfaen"/>
          <w:sz w:val="20"/>
          <w:szCs w:val="20"/>
          <w:lang w:val="af-ZA"/>
        </w:rPr>
        <w:t xml:space="preserve">, </w:t>
      </w:r>
      <w:r w:rsidRPr="00AF04FC">
        <w:rPr>
          <w:rFonts w:ascii="Arial" w:hAnsi="Arial" w:cs="Arial"/>
          <w:sz w:val="20"/>
          <w:szCs w:val="20"/>
          <w:lang w:val="ru-RU"/>
        </w:rPr>
        <w:t>անհրաժեշտէշարունակելգնմանգործընթացը</w:t>
      </w:r>
      <w:r w:rsidRPr="00AF04FC">
        <w:rPr>
          <w:rFonts w:ascii="Arial LatArm" w:hAnsi="Arial LatArm" w:cs="Sylfaen"/>
          <w:sz w:val="20"/>
          <w:szCs w:val="20"/>
          <w:lang w:val="af-ZA"/>
        </w:rPr>
        <w:t xml:space="preserve">: </w:t>
      </w:r>
      <w:r w:rsidRPr="00AF04FC">
        <w:rPr>
          <w:rFonts w:ascii="Arial" w:hAnsi="Arial" w:cs="Arial"/>
          <w:sz w:val="20"/>
          <w:szCs w:val="20"/>
          <w:lang w:val="ru-RU"/>
        </w:rPr>
        <w:t>Սույն</w:t>
      </w:r>
      <w:r w:rsidRPr="00AF04FC">
        <w:rPr>
          <w:rFonts w:ascii="Arial" w:hAnsi="Arial" w:cs="Arial"/>
          <w:sz w:val="20"/>
          <w:szCs w:val="20"/>
        </w:rPr>
        <w:t>կետ</w:t>
      </w:r>
      <w:r w:rsidRPr="00AF04FC">
        <w:rPr>
          <w:rFonts w:ascii="Arial" w:hAnsi="Arial" w:cs="Arial"/>
          <w:sz w:val="20"/>
          <w:szCs w:val="20"/>
          <w:lang w:val="ru-RU"/>
        </w:rPr>
        <w:t>ովնախատեսվածորոշումըգնումներիհետկապվածբողոքներքննողանձըհրապարակումէտեղեկագրում</w:t>
      </w:r>
      <w:r w:rsidRPr="00AF04FC">
        <w:rPr>
          <w:rFonts w:ascii="Arial LatArm" w:hAnsi="Arial LatArm" w:cs="Sylfaen"/>
          <w:sz w:val="20"/>
          <w:szCs w:val="20"/>
          <w:lang w:val="af-ZA"/>
        </w:rPr>
        <w:t xml:space="preserve">` </w:t>
      </w:r>
      <w:r w:rsidRPr="00AF04FC">
        <w:rPr>
          <w:rFonts w:ascii="Arial" w:hAnsi="Arial" w:cs="Arial"/>
          <w:sz w:val="20"/>
          <w:szCs w:val="20"/>
          <w:lang w:val="ru-RU"/>
        </w:rPr>
        <w:t>այնկայացնելուօրվանհաջորդողաշխատանքայինօրը</w:t>
      </w:r>
      <w:r w:rsidRPr="00AF04FC">
        <w:rPr>
          <w:rFonts w:ascii="Arial LatArm" w:hAnsi="Arial LatArm" w:cs="Sylfaen"/>
          <w:sz w:val="20"/>
          <w:szCs w:val="20"/>
          <w:lang w:val="af-ZA"/>
        </w:rPr>
        <w:t>:</w:t>
      </w:r>
    </w:p>
    <w:p w:rsidR="00AE679C" w:rsidRPr="00AF04FC" w:rsidRDefault="00AE679C" w:rsidP="00EF3662">
      <w:pPr>
        <w:ind w:firstLine="567"/>
        <w:jc w:val="center"/>
        <w:rPr>
          <w:rFonts w:ascii="Arial LatArm" w:hAnsi="Arial LatArm" w:cs="Sylfaen"/>
          <w:b/>
          <w:szCs w:val="22"/>
          <w:lang w:val="es-ES"/>
        </w:rPr>
      </w:pPr>
    </w:p>
    <w:p w:rsidR="00E74BF6" w:rsidRPr="00AF04FC" w:rsidRDefault="00E74BF6" w:rsidP="00EF3662">
      <w:pPr>
        <w:ind w:firstLine="567"/>
        <w:jc w:val="center"/>
        <w:rPr>
          <w:rFonts w:ascii="Arial LatArm" w:hAnsi="Arial LatArm" w:cs="Sylfaen"/>
          <w:b/>
          <w:szCs w:val="22"/>
          <w:lang w:val="es-ES"/>
        </w:rPr>
      </w:pPr>
    </w:p>
    <w:p w:rsidR="00096865" w:rsidRPr="00AF04FC" w:rsidRDefault="00703C74" w:rsidP="00EF3662">
      <w:pPr>
        <w:ind w:firstLine="567"/>
        <w:jc w:val="center"/>
        <w:rPr>
          <w:rFonts w:ascii="Arial LatArm" w:hAnsi="Arial LatArm"/>
          <w:b/>
          <w:szCs w:val="22"/>
          <w:lang w:val="af-ZA"/>
        </w:rPr>
      </w:pPr>
      <w:r w:rsidRPr="00AF04FC">
        <w:rPr>
          <w:rFonts w:ascii="Arial LatArm" w:hAnsi="Arial LatArm" w:cs="Sylfaen"/>
          <w:b/>
          <w:szCs w:val="22"/>
          <w:lang w:val="es-ES"/>
        </w:rPr>
        <w:br w:type="page"/>
      </w:r>
      <w:r w:rsidR="00096865" w:rsidRPr="00AF04FC">
        <w:rPr>
          <w:rFonts w:ascii="Arial" w:hAnsi="Arial" w:cs="Arial"/>
          <w:b/>
          <w:szCs w:val="22"/>
          <w:lang w:val="es-ES"/>
        </w:rPr>
        <w:lastRenderedPageBreak/>
        <w:t>ՄԱՍ</w:t>
      </w:r>
      <w:r w:rsidR="00096865" w:rsidRPr="00AF04FC">
        <w:rPr>
          <w:rFonts w:ascii="Arial LatArm" w:hAnsi="Arial LatArm"/>
          <w:b/>
          <w:szCs w:val="22"/>
          <w:lang w:val="af-ZA"/>
        </w:rPr>
        <w:t xml:space="preserve">  II</w:t>
      </w:r>
    </w:p>
    <w:p w:rsidR="00096865" w:rsidRPr="00AF04FC" w:rsidRDefault="00096865" w:rsidP="00EF3662">
      <w:pPr>
        <w:pStyle w:val="BodyText"/>
        <w:ind w:right="-7"/>
        <w:jc w:val="center"/>
        <w:rPr>
          <w:rFonts w:ascii="Arial LatArm" w:hAnsi="Arial LatArm"/>
          <w:b/>
          <w:szCs w:val="22"/>
          <w:lang w:val="af-ZA"/>
        </w:rPr>
      </w:pPr>
      <w:r w:rsidRPr="00AF04FC">
        <w:rPr>
          <w:rFonts w:ascii="Arial" w:hAnsi="Arial" w:cs="Arial"/>
          <w:b/>
          <w:szCs w:val="22"/>
          <w:lang w:val="es-ES"/>
        </w:rPr>
        <w:t>ՀՐԱՀԱՆԳ</w:t>
      </w:r>
    </w:p>
    <w:p w:rsidR="00096865" w:rsidRPr="00AF04FC" w:rsidRDefault="008E48C8" w:rsidP="00EF3662">
      <w:pPr>
        <w:pStyle w:val="BodyText"/>
        <w:ind w:right="-7"/>
        <w:jc w:val="center"/>
        <w:rPr>
          <w:rFonts w:ascii="Arial LatArm" w:hAnsi="Arial LatArm"/>
          <w:b/>
          <w:szCs w:val="22"/>
          <w:lang w:val="af-ZA"/>
        </w:rPr>
      </w:pPr>
      <w:r w:rsidRPr="000730A7">
        <w:rPr>
          <w:rFonts w:ascii="Arial" w:hAnsi="Arial" w:cs="Arial"/>
          <w:b/>
          <w:color w:val="FF0000"/>
          <w:szCs w:val="22"/>
          <w:lang w:val="ru-RU"/>
        </w:rPr>
        <w:t>ԳՆԱՆՇՄԱՆՀԱՐՑՄԱՆԸՆԹԱՑԱԿԱՐԳԻ</w:t>
      </w:r>
      <w:r w:rsidR="00096865" w:rsidRPr="000730A7">
        <w:rPr>
          <w:rFonts w:ascii="Arial" w:hAnsi="Arial" w:cs="Arial"/>
          <w:b/>
          <w:color w:val="FF0000"/>
          <w:szCs w:val="22"/>
          <w:lang w:val="es-ES"/>
        </w:rPr>
        <w:t>ՀԱՅ</w:t>
      </w:r>
      <w:r w:rsidR="00096865" w:rsidRPr="00AF04FC">
        <w:rPr>
          <w:rFonts w:ascii="Arial" w:hAnsi="Arial" w:cs="Arial"/>
          <w:b/>
          <w:szCs w:val="22"/>
          <w:lang w:val="es-ES"/>
        </w:rPr>
        <w:t>ՏԸՊԱՏՐԱՍՏԵԼՈՒ</w:t>
      </w:r>
    </w:p>
    <w:p w:rsidR="00096865" w:rsidRPr="00AF04FC" w:rsidRDefault="00096865" w:rsidP="00EF3662">
      <w:pPr>
        <w:ind w:firstLine="567"/>
        <w:jc w:val="center"/>
        <w:rPr>
          <w:rFonts w:ascii="Arial LatArm" w:hAnsi="Arial LatArm"/>
          <w:szCs w:val="22"/>
          <w:lang w:val="af-ZA"/>
        </w:rPr>
      </w:pPr>
    </w:p>
    <w:p w:rsidR="00096865" w:rsidRPr="00AF04FC" w:rsidRDefault="008D5016" w:rsidP="00EF3662">
      <w:pPr>
        <w:jc w:val="center"/>
        <w:rPr>
          <w:rFonts w:ascii="Arial LatArm" w:hAnsi="Arial LatArm"/>
          <w:b/>
          <w:sz w:val="20"/>
          <w:lang w:val="af-ZA"/>
        </w:rPr>
      </w:pPr>
      <w:r w:rsidRPr="00AF04FC">
        <w:rPr>
          <w:rFonts w:ascii="Arial LatArm" w:hAnsi="Arial LatArm"/>
          <w:b/>
          <w:sz w:val="20"/>
          <w:lang w:val="af-ZA"/>
        </w:rPr>
        <w:t xml:space="preserve">1. </w:t>
      </w:r>
      <w:r w:rsidRPr="00AF04FC">
        <w:rPr>
          <w:rFonts w:ascii="Arial" w:hAnsi="Arial" w:cs="Arial"/>
          <w:b/>
          <w:sz w:val="20"/>
          <w:lang w:val="es-ES"/>
        </w:rPr>
        <w:t>ԸՆԴՀԱՆՈՒՐԴՐՈՒՅԹՆԵՐ</w:t>
      </w:r>
    </w:p>
    <w:p w:rsidR="00096865" w:rsidRPr="00AF04FC" w:rsidRDefault="00096865" w:rsidP="00EF3662">
      <w:pPr>
        <w:ind w:firstLine="567"/>
        <w:jc w:val="both"/>
        <w:rPr>
          <w:rFonts w:ascii="Arial LatArm" w:hAnsi="Arial LatArm"/>
          <w:szCs w:val="22"/>
          <w:lang w:val="af-ZA"/>
        </w:rPr>
      </w:pP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1.1 </w:t>
      </w:r>
      <w:r w:rsidRPr="00AF04FC">
        <w:rPr>
          <w:rFonts w:ascii="Arial" w:hAnsi="Arial" w:cs="Arial"/>
          <w:sz w:val="20"/>
          <w:lang w:val="ru-RU"/>
        </w:rPr>
        <w:t>Սույնհրահանգընպատակունիօժանդակել</w:t>
      </w:r>
      <w:r w:rsidR="000F4B86" w:rsidRPr="00AF04FC">
        <w:rPr>
          <w:rFonts w:ascii="Arial" w:hAnsi="Arial" w:cs="Arial"/>
          <w:sz w:val="20"/>
          <w:lang w:val="af-ZA"/>
        </w:rPr>
        <w:t>մ</w:t>
      </w:r>
      <w:r w:rsidRPr="00AF04FC">
        <w:rPr>
          <w:rFonts w:ascii="Arial" w:hAnsi="Arial" w:cs="Arial"/>
          <w:sz w:val="20"/>
          <w:lang w:val="ru-RU"/>
        </w:rPr>
        <w:t>ասնակիցներինհայտըպատրաստելիս</w:t>
      </w:r>
      <w:r w:rsidR="004D5671" w:rsidRPr="00AF04FC">
        <w:rPr>
          <w:rFonts w:ascii="Arial" w:hAnsi="Arial" w:cs="Arial"/>
          <w:sz w:val="20"/>
          <w:lang w:val="ru-RU"/>
        </w:rPr>
        <w:t>։</w:t>
      </w: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1.2 </w:t>
      </w:r>
      <w:r w:rsidRPr="00AF04FC">
        <w:rPr>
          <w:rFonts w:ascii="Arial" w:hAnsi="Arial" w:cs="Arial"/>
          <w:sz w:val="20"/>
          <w:lang w:val="ru-RU"/>
        </w:rPr>
        <w:t>Նպատակահարմարությանդեպքում</w:t>
      </w:r>
      <w:r w:rsidR="000F4B86" w:rsidRPr="00AF04FC">
        <w:rPr>
          <w:rFonts w:ascii="Arial" w:hAnsi="Arial" w:cs="Arial"/>
          <w:sz w:val="20"/>
          <w:lang w:val="af-ZA"/>
        </w:rPr>
        <w:t>մ</w:t>
      </w:r>
      <w:r w:rsidRPr="00AF04FC">
        <w:rPr>
          <w:rFonts w:ascii="Arial" w:hAnsi="Arial" w:cs="Arial"/>
          <w:sz w:val="20"/>
          <w:lang w:val="ru-RU"/>
        </w:rPr>
        <w:t>ասնակիցըպահանջվողտեղեկություններըկարողէներկայացնելսույնհրահանգովառաջարկվողձևերիցտարբերվող</w:t>
      </w:r>
      <w:r w:rsidRPr="00AF04FC">
        <w:rPr>
          <w:rFonts w:ascii="Arial LatArm" w:hAnsi="Arial LatArm" w:cs="Sylfaen"/>
          <w:sz w:val="20"/>
          <w:lang w:val="af-ZA"/>
        </w:rPr>
        <w:t xml:space="preserve">` </w:t>
      </w:r>
      <w:r w:rsidRPr="00AF04FC">
        <w:rPr>
          <w:rFonts w:ascii="Arial" w:hAnsi="Arial" w:cs="Arial"/>
          <w:sz w:val="20"/>
          <w:lang w:val="ru-RU"/>
        </w:rPr>
        <w:t>այլձևերով</w:t>
      </w:r>
      <w:r w:rsidRPr="00AF04FC">
        <w:rPr>
          <w:rFonts w:ascii="Arial LatArm" w:hAnsi="Arial LatArm" w:cs="Sylfaen"/>
          <w:sz w:val="20"/>
          <w:lang w:val="af-ZA"/>
        </w:rPr>
        <w:t xml:space="preserve">` </w:t>
      </w:r>
      <w:r w:rsidRPr="00AF04FC">
        <w:rPr>
          <w:rFonts w:ascii="Arial" w:hAnsi="Arial" w:cs="Arial"/>
          <w:sz w:val="20"/>
          <w:lang w:val="ru-RU"/>
        </w:rPr>
        <w:t>պահպանելովպահանջվողվավերապայմանները</w:t>
      </w:r>
      <w:r w:rsidR="004D5671" w:rsidRPr="00AF04FC">
        <w:rPr>
          <w:rFonts w:ascii="Arial" w:hAnsi="Arial" w:cs="Arial"/>
          <w:sz w:val="20"/>
          <w:lang w:val="ru-RU"/>
        </w:rPr>
        <w:t>։</w:t>
      </w:r>
    </w:p>
    <w:p w:rsidR="00096865"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 xml:space="preserve">1.3 </w:t>
      </w:r>
      <w:r w:rsidRPr="00AF04FC">
        <w:rPr>
          <w:rFonts w:ascii="Arial" w:hAnsi="Arial" w:cs="Arial"/>
          <w:sz w:val="20"/>
          <w:lang w:val="ru-RU"/>
        </w:rPr>
        <w:t>Հայտերը</w:t>
      </w:r>
      <w:r w:rsidR="00AE679C" w:rsidRPr="00AF04FC">
        <w:rPr>
          <w:rFonts w:ascii="Arial LatArm" w:hAnsi="Arial LatArm" w:cs="Sylfaen"/>
          <w:sz w:val="20"/>
          <w:lang w:val="af-ZA"/>
        </w:rPr>
        <w:t>,</w:t>
      </w:r>
      <w:r w:rsidR="005D71EF" w:rsidRPr="00AF04FC">
        <w:rPr>
          <w:rFonts w:ascii="Arial" w:hAnsi="Arial" w:cs="Arial"/>
          <w:sz w:val="20"/>
          <w:lang w:val="ru-RU"/>
        </w:rPr>
        <w:t>հայերենիցբացի</w:t>
      </w:r>
      <w:r w:rsidR="005D71EF" w:rsidRPr="00AF04FC">
        <w:rPr>
          <w:rFonts w:ascii="Arial LatArm" w:hAnsi="Arial LatArm" w:cs="Sylfaen"/>
          <w:sz w:val="20"/>
          <w:lang w:val="af-ZA"/>
        </w:rPr>
        <w:t xml:space="preserve">, </w:t>
      </w:r>
      <w:r w:rsidR="005D71EF" w:rsidRPr="00AF04FC">
        <w:rPr>
          <w:rFonts w:ascii="Arial" w:hAnsi="Arial" w:cs="Arial"/>
          <w:sz w:val="20"/>
          <w:lang w:val="ru-RU"/>
        </w:rPr>
        <w:t>կարողեններկայացվելնաևանգլերենկամռուսերեն</w:t>
      </w:r>
      <w:r w:rsidR="004D5671" w:rsidRPr="00AF04FC">
        <w:rPr>
          <w:rFonts w:ascii="Arial" w:hAnsi="Arial" w:cs="Arial"/>
          <w:sz w:val="20"/>
          <w:lang w:val="ru-RU"/>
        </w:rPr>
        <w:t>։</w:t>
      </w:r>
    </w:p>
    <w:p w:rsidR="00096865" w:rsidRPr="00AF04FC" w:rsidRDefault="00096865" w:rsidP="00EF3662">
      <w:pPr>
        <w:jc w:val="center"/>
        <w:rPr>
          <w:rFonts w:ascii="Arial LatArm" w:hAnsi="Arial LatArm"/>
          <w:b/>
          <w:szCs w:val="22"/>
          <w:lang w:val="af-ZA"/>
        </w:rPr>
      </w:pPr>
    </w:p>
    <w:p w:rsidR="00096865" w:rsidRPr="00AF04FC" w:rsidRDefault="008D5016" w:rsidP="00EF3662">
      <w:pPr>
        <w:jc w:val="center"/>
        <w:rPr>
          <w:rFonts w:ascii="Arial LatArm" w:hAnsi="Arial LatArm"/>
          <w:b/>
          <w:sz w:val="20"/>
          <w:lang w:val="af-ZA"/>
        </w:rPr>
      </w:pPr>
      <w:r w:rsidRPr="00AF04FC">
        <w:rPr>
          <w:rFonts w:ascii="Arial LatArm" w:hAnsi="Arial LatArm"/>
          <w:b/>
          <w:sz w:val="20"/>
          <w:lang w:val="af-ZA"/>
        </w:rPr>
        <w:t xml:space="preserve">2. </w:t>
      </w:r>
      <w:r w:rsidRPr="00AF04FC">
        <w:rPr>
          <w:rFonts w:ascii="Arial" w:hAnsi="Arial" w:cs="Arial"/>
          <w:b/>
          <w:sz w:val="20"/>
          <w:lang w:val="es-ES"/>
        </w:rPr>
        <w:t>ԸՆԹԱՑԱԿԱՐԳԻՀԱՅՏԸ</w:t>
      </w:r>
    </w:p>
    <w:p w:rsidR="00096865" w:rsidRPr="00AF04FC" w:rsidRDefault="00096865" w:rsidP="00EF3662">
      <w:pPr>
        <w:ind w:firstLine="720"/>
        <w:jc w:val="center"/>
        <w:rPr>
          <w:rFonts w:ascii="Arial LatArm" w:hAnsi="Arial LatArm"/>
          <w:szCs w:val="22"/>
          <w:lang w:val="af-ZA"/>
        </w:rPr>
      </w:pPr>
    </w:p>
    <w:p w:rsidR="009247B8" w:rsidRPr="00AF04FC" w:rsidRDefault="009247B8" w:rsidP="009247B8">
      <w:pPr>
        <w:ind w:firstLine="567"/>
        <w:jc w:val="both"/>
        <w:rPr>
          <w:rFonts w:ascii="Arial LatArm" w:hAnsi="Arial LatArm"/>
          <w:sz w:val="20"/>
          <w:szCs w:val="20"/>
          <w:lang w:val="es-ES"/>
        </w:rPr>
      </w:pPr>
      <w:r w:rsidRPr="00AF04FC">
        <w:rPr>
          <w:rFonts w:ascii="Arial" w:hAnsi="Arial" w:cs="Arial"/>
          <w:sz w:val="20"/>
          <w:szCs w:val="20"/>
          <w:lang w:val="hy-AM"/>
        </w:rPr>
        <w:t>Ընթացակարգինմասնակցելուհամար</w:t>
      </w:r>
      <w:r w:rsidRPr="00AF04FC">
        <w:rPr>
          <w:rFonts w:ascii="Arial" w:hAnsi="Arial" w:cs="Arial"/>
          <w:sz w:val="20"/>
          <w:szCs w:val="20"/>
        </w:rPr>
        <w:t>մ</w:t>
      </w:r>
      <w:r w:rsidRPr="00AF04FC">
        <w:rPr>
          <w:rFonts w:ascii="Arial" w:hAnsi="Arial" w:cs="Arial"/>
          <w:sz w:val="20"/>
          <w:szCs w:val="20"/>
          <w:lang w:val="hy-AM"/>
        </w:rPr>
        <w:t>ասնակիցը</w:t>
      </w:r>
      <w:r w:rsidRPr="00AF04FC">
        <w:rPr>
          <w:rFonts w:ascii="Arial" w:hAnsi="Arial" w:cs="Arial"/>
          <w:sz w:val="20"/>
          <w:szCs w:val="20"/>
        </w:rPr>
        <w:t>սույնհրավերի</w:t>
      </w:r>
      <w:r w:rsidRPr="00AF04FC">
        <w:rPr>
          <w:rFonts w:ascii="Arial LatArm" w:hAnsi="Arial LatArm"/>
          <w:sz w:val="20"/>
          <w:szCs w:val="20"/>
          <w:lang w:val="af-ZA"/>
        </w:rPr>
        <w:t xml:space="preserve"> 2-</w:t>
      </w:r>
      <w:r w:rsidRPr="00AF04FC">
        <w:rPr>
          <w:rFonts w:ascii="Arial" w:hAnsi="Arial" w:cs="Arial"/>
          <w:sz w:val="20"/>
          <w:szCs w:val="20"/>
        </w:rPr>
        <w:t>րդմասի</w:t>
      </w:r>
      <w:r w:rsidRPr="00AF04FC">
        <w:rPr>
          <w:rFonts w:ascii="Arial LatArm" w:hAnsi="Arial LatArm"/>
          <w:sz w:val="20"/>
          <w:szCs w:val="20"/>
          <w:lang w:val="af-ZA"/>
        </w:rPr>
        <w:t xml:space="preserve"> 3-</w:t>
      </w:r>
      <w:r w:rsidRPr="00AF04FC">
        <w:rPr>
          <w:rFonts w:ascii="Arial" w:hAnsi="Arial" w:cs="Arial"/>
          <w:sz w:val="20"/>
          <w:szCs w:val="20"/>
        </w:rPr>
        <w:t>րդբաժնովսահմանվածկարգով</w:t>
      </w:r>
      <w:r w:rsidRPr="00AF04FC">
        <w:rPr>
          <w:rFonts w:ascii="Arial" w:hAnsi="Arial" w:cs="Arial"/>
          <w:sz w:val="20"/>
          <w:szCs w:val="20"/>
          <w:lang w:val="hy-AM"/>
        </w:rPr>
        <w:t>ներկայացնումէհայտ</w:t>
      </w:r>
      <w:r w:rsidRPr="00AF04FC">
        <w:rPr>
          <w:rFonts w:ascii="Arial LatArm" w:hAnsi="Arial LatArm"/>
          <w:sz w:val="20"/>
          <w:szCs w:val="20"/>
          <w:lang w:val="hy-AM"/>
        </w:rPr>
        <w:t xml:space="preserve">: </w:t>
      </w:r>
      <w:r w:rsidRPr="00AF04FC">
        <w:rPr>
          <w:rFonts w:ascii="Arial" w:hAnsi="Arial" w:cs="Arial"/>
          <w:sz w:val="20"/>
          <w:szCs w:val="20"/>
          <w:lang w:val="hy-AM"/>
        </w:rPr>
        <w:t>Հայտինկցվումենսույնհրավերովնախատեսվածհամապատասխանփաստաթղթեր</w:t>
      </w:r>
      <w:r w:rsidRPr="00AF04FC">
        <w:rPr>
          <w:rFonts w:ascii="Arial" w:hAnsi="Arial" w:cs="Arial"/>
          <w:sz w:val="20"/>
          <w:szCs w:val="20"/>
          <w:lang w:val="es-ES"/>
        </w:rPr>
        <w:t>ը</w:t>
      </w:r>
      <w:r w:rsidRPr="00AF04FC">
        <w:rPr>
          <w:rFonts w:ascii="Arial LatArm" w:hAnsi="Arial LatArm"/>
          <w:sz w:val="20"/>
          <w:szCs w:val="20"/>
          <w:lang w:val="es-ES"/>
        </w:rPr>
        <w:t>:</w:t>
      </w:r>
    </w:p>
    <w:p w:rsidR="002D5CF0" w:rsidRPr="00AF04FC" w:rsidRDefault="0078387F" w:rsidP="00EF3662">
      <w:pPr>
        <w:ind w:firstLine="567"/>
        <w:jc w:val="both"/>
        <w:rPr>
          <w:rFonts w:ascii="Arial LatArm" w:hAnsi="Arial LatArm" w:cs="Sylfaen"/>
          <w:sz w:val="20"/>
          <w:lang w:val="es-ES"/>
        </w:rPr>
      </w:pPr>
      <w:r w:rsidRPr="00AF04FC">
        <w:rPr>
          <w:rFonts w:ascii="Arial" w:hAnsi="Arial" w:cs="Arial"/>
          <w:sz w:val="20"/>
        </w:rPr>
        <w:t>Մասնակիցը</w:t>
      </w:r>
      <w:r w:rsidR="002240AB" w:rsidRPr="00AF04FC">
        <w:rPr>
          <w:rFonts w:ascii="Arial" w:hAnsi="Arial" w:cs="Arial"/>
          <w:sz w:val="20"/>
        </w:rPr>
        <w:t>հայտով</w:t>
      </w:r>
      <w:r w:rsidRPr="00AF04FC">
        <w:rPr>
          <w:rFonts w:ascii="Arial" w:hAnsi="Arial" w:cs="Arial"/>
          <w:sz w:val="20"/>
        </w:rPr>
        <w:t>ներկայացնումէիրկողմիցհաստատված</w:t>
      </w:r>
      <w:r w:rsidRPr="00AF04FC">
        <w:rPr>
          <w:rFonts w:ascii="Arial LatArm" w:hAnsi="Arial LatArm" w:cs="Sylfaen"/>
          <w:sz w:val="20"/>
          <w:lang w:val="es-ES"/>
        </w:rPr>
        <w:t>`</w:t>
      </w:r>
    </w:p>
    <w:p w:rsidR="00096865" w:rsidRPr="00AF04FC" w:rsidRDefault="002D5CF0" w:rsidP="00EF3662">
      <w:pPr>
        <w:ind w:firstLine="567"/>
        <w:jc w:val="both"/>
        <w:rPr>
          <w:rFonts w:ascii="Arial LatArm" w:hAnsi="Arial LatArm" w:cs="Sylfaen"/>
          <w:sz w:val="20"/>
          <w:lang w:val="es-ES"/>
        </w:rPr>
      </w:pPr>
      <w:r w:rsidRPr="00AF04FC">
        <w:rPr>
          <w:rFonts w:ascii="Arial LatArm" w:hAnsi="Arial LatArm" w:cs="Sylfaen"/>
          <w:sz w:val="20"/>
          <w:lang w:val="es-ES"/>
        </w:rPr>
        <w:t>2.</w:t>
      </w:r>
      <w:r w:rsidR="00D76BBA" w:rsidRPr="00AF04FC">
        <w:rPr>
          <w:rFonts w:ascii="Arial LatArm" w:hAnsi="Arial LatArm" w:cs="Sylfaen"/>
          <w:sz w:val="20"/>
          <w:lang w:val="es-ES"/>
        </w:rPr>
        <w:t>1</w:t>
      </w:r>
      <w:r w:rsidR="00096865" w:rsidRPr="00AF04FC">
        <w:rPr>
          <w:rFonts w:ascii="Arial" w:hAnsi="Arial" w:cs="Arial"/>
          <w:sz w:val="20"/>
          <w:lang w:val="ru-RU"/>
        </w:rPr>
        <w:t>ընթացակարգինմասնակցելուդիմում</w:t>
      </w:r>
      <w:r w:rsidR="00EF4630" w:rsidRPr="00AF04FC">
        <w:rPr>
          <w:rFonts w:ascii="Arial LatArm" w:hAnsi="Arial LatArm" w:cs="Sylfaen"/>
          <w:sz w:val="20"/>
          <w:lang w:val="es-ES"/>
        </w:rPr>
        <w:t>-</w:t>
      </w:r>
      <w:r w:rsidR="00EF4630" w:rsidRPr="00AF04FC">
        <w:rPr>
          <w:rFonts w:ascii="Arial" w:hAnsi="Arial" w:cs="Arial"/>
          <w:sz w:val="20"/>
        </w:rPr>
        <w:t>հայտարարություն</w:t>
      </w:r>
      <w:r w:rsidR="00096865" w:rsidRPr="00AF04FC">
        <w:rPr>
          <w:rFonts w:ascii="Arial LatArm" w:hAnsi="Arial LatArm" w:cs="Sylfaen"/>
          <w:sz w:val="20"/>
          <w:lang w:val="af-ZA"/>
        </w:rPr>
        <w:t xml:space="preserve">` </w:t>
      </w:r>
      <w:r w:rsidR="006F49AA" w:rsidRPr="00AF04FC">
        <w:rPr>
          <w:rFonts w:ascii="Arial" w:hAnsi="Arial" w:cs="Arial"/>
          <w:sz w:val="20"/>
          <w:lang w:val="af-ZA"/>
        </w:rPr>
        <w:t>համաձայնհ</w:t>
      </w:r>
      <w:r w:rsidR="00096865" w:rsidRPr="00AF04FC">
        <w:rPr>
          <w:rFonts w:ascii="Arial" w:hAnsi="Arial" w:cs="Arial"/>
          <w:sz w:val="20"/>
          <w:lang w:val="ru-RU"/>
        </w:rPr>
        <w:t>ավելված</w:t>
      </w:r>
      <w:r w:rsidR="00096865" w:rsidRPr="00AF04FC">
        <w:rPr>
          <w:rFonts w:ascii="Arial LatArm" w:hAnsi="Arial LatArm" w:cs="Sylfaen"/>
          <w:sz w:val="20"/>
          <w:lang w:val="af-ZA"/>
        </w:rPr>
        <w:t xml:space="preserve"> N 1</w:t>
      </w:r>
      <w:r w:rsidR="006F49AA" w:rsidRPr="00AF04FC">
        <w:rPr>
          <w:rFonts w:ascii="Arial LatArm" w:hAnsi="Arial LatArm" w:cs="Sylfaen"/>
          <w:sz w:val="20"/>
          <w:lang w:val="af-ZA"/>
        </w:rPr>
        <w:t>-</w:t>
      </w:r>
      <w:r w:rsidR="006F49AA" w:rsidRPr="00AF04FC">
        <w:rPr>
          <w:rFonts w:ascii="Arial" w:hAnsi="Arial" w:cs="Arial"/>
          <w:sz w:val="20"/>
          <w:lang w:val="af-ZA"/>
        </w:rPr>
        <w:t>ի</w:t>
      </w:r>
      <w:r w:rsidR="00BC6807" w:rsidRPr="00AF04FC">
        <w:rPr>
          <w:rFonts w:ascii="Arial LatArm" w:hAnsi="Arial LatArm" w:cs="Sylfaen"/>
          <w:sz w:val="20"/>
          <w:lang w:val="es-ES"/>
        </w:rPr>
        <w:t>.</w:t>
      </w:r>
    </w:p>
    <w:p w:rsidR="00E968EF" w:rsidRPr="00AF04FC" w:rsidRDefault="00E968EF" w:rsidP="00E968EF">
      <w:pPr>
        <w:ind w:firstLine="567"/>
        <w:jc w:val="both"/>
        <w:rPr>
          <w:rFonts w:ascii="Arial LatArm" w:hAnsi="Arial LatArm" w:cs="Sylfaen"/>
          <w:sz w:val="20"/>
          <w:lang w:val="es-ES"/>
        </w:rPr>
      </w:pPr>
      <w:r w:rsidRPr="00AF04FC">
        <w:rPr>
          <w:rFonts w:ascii="Arial LatArm" w:hAnsi="Arial LatArm"/>
          <w:sz w:val="20"/>
          <w:lang w:val="es-ES"/>
        </w:rPr>
        <w:t xml:space="preserve">2.2 </w:t>
      </w:r>
      <w:r w:rsidRPr="00AF04FC">
        <w:rPr>
          <w:rFonts w:ascii="Arial" w:hAnsi="Arial" w:cs="Arial"/>
          <w:sz w:val="20"/>
          <w:lang w:val="es-ES"/>
        </w:rPr>
        <w:t>իրկողմիցհաստատված</w:t>
      </w:r>
      <w:r w:rsidRPr="00AF04FC">
        <w:rPr>
          <w:rFonts w:ascii="Arial LatArm" w:hAnsi="Arial LatArm" w:cs="Sylfaen"/>
          <w:sz w:val="20"/>
          <w:lang w:val="es-ES"/>
        </w:rPr>
        <w:t xml:space="preserve">` </w:t>
      </w:r>
      <w:r w:rsidRPr="00AF04FC">
        <w:rPr>
          <w:rFonts w:ascii="Arial" w:hAnsi="Arial" w:cs="Arial"/>
          <w:sz w:val="20"/>
        </w:rPr>
        <w:t>առաջարկվողապրանքի</w:t>
      </w:r>
      <w:r w:rsidRPr="00AF04FC">
        <w:rPr>
          <w:rFonts w:ascii="Arial" w:hAnsi="Arial" w:cs="Arial"/>
          <w:sz w:val="20"/>
          <w:szCs w:val="20"/>
          <w:lang w:val="hy-AM"/>
        </w:rPr>
        <w:t>ամբողջականնկարագիրը</w:t>
      </w:r>
      <w:r w:rsidRPr="00AF04FC">
        <w:rPr>
          <w:rFonts w:ascii="Arial LatArm" w:hAnsi="Arial LatArm"/>
          <w:sz w:val="20"/>
          <w:szCs w:val="20"/>
          <w:lang w:val="es-ES"/>
        </w:rPr>
        <w:t xml:space="preserve">` </w:t>
      </w:r>
      <w:r w:rsidRPr="00AF04FC">
        <w:rPr>
          <w:rFonts w:ascii="Arial" w:hAnsi="Arial" w:cs="Arial"/>
          <w:sz w:val="20"/>
          <w:szCs w:val="20"/>
          <w:lang/>
        </w:rPr>
        <w:t>համաձայնհավելված</w:t>
      </w:r>
      <w:r w:rsidRPr="00AF04FC">
        <w:rPr>
          <w:rFonts w:ascii="Arial LatArm" w:hAnsi="Arial LatArm"/>
          <w:sz w:val="20"/>
          <w:szCs w:val="20"/>
          <w:lang w:val="es-ES"/>
        </w:rPr>
        <w:t xml:space="preserve"> N 1.1-</w:t>
      </w:r>
      <w:r w:rsidRPr="00AF04FC">
        <w:rPr>
          <w:rFonts w:ascii="Arial" w:hAnsi="Arial" w:cs="Arial"/>
          <w:sz w:val="20"/>
          <w:szCs w:val="20"/>
          <w:lang/>
        </w:rPr>
        <w:t>ի</w:t>
      </w:r>
      <w:r w:rsidRPr="00AF04FC">
        <w:rPr>
          <w:rFonts w:ascii="Arial LatArm" w:hAnsi="Arial LatArm" w:cs="Sylfaen"/>
          <w:sz w:val="20"/>
          <w:lang w:val="es-ES"/>
        </w:rPr>
        <w:t>.</w:t>
      </w:r>
    </w:p>
    <w:p w:rsidR="00EF4630" w:rsidRPr="00AF04FC" w:rsidRDefault="00096865" w:rsidP="00EF4630">
      <w:pPr>
        <w:pStyle w:val="norm"/>
        <w:spacing w:line="276" w:lineRule="auto"/>
        <w:ind w:firstLine="567"/>
        <w:rPr>
          <w:rFonts w:ascii="Arial LatArm" w:hAnsi="Arial LatArm" w:cs="Sylfaen"/>
          <w:sz w:val="20"/>
          <w:szCs w:val="24"/>
          <w:lang w:val="af-ZA" w:eastAsia="en-US"/>
        </w:rPr>
      </w:pPr>
      <w:r w:rsidRPr="00AF04FC">
        <w:rPr>
          <w:rFonts w:ascii="Arial LatArm" w:hAnsi="Arial LatArm" w:cs="Sylfaen"/>
          <w:sz w:val="20"/>
          <w:lang w:val="af-ZA"/>
        </w:rPr>
        <w:t>2.</w:t>
      </w:r>
      <w:r w:rsidR="00E968EF" w:rsidRPr="00AF04FC">
        <w:rPr>
          <w:rFonts w:ascii="Arial LatArm" w:hAnsi="Arial LatArm" w:cs="Sylfaen"/>
          <w:sz w:val="20"/>
          <w:lang w:val="af-ZA"/>
        </w:rPr>
        <w:t>3</w:t>
      </w:r>
      <w:r w:rsidR="00EF4630" w:rsidRPr="00AF04FC">
        <w:rPr>
          <w:rFonts w:ascii="Arial" w:hAnsi="Arial" w:cs="Arial"/>
          <w:sz w:val="20"/>
          <w:szCs w:val="24"/>
          <w:lang w:eastAsia="en-US"/>
        </w:rPr>
        <w:t>գործակալությանպայմանագրիպատճենըևդրակողմհանդիսացողանձիտվյալները</w:t>
      </w:r>
      <w:r w:rsidR="00EF4630" w:rsidRPr="00AF04FC">
        <w:rPr>
          <w:rFonts w:ascii="Arial LatArm" w:hAnsi="Arial LatArm" w:cs="Sylfaen"/>
          <w:sz w:val="20"/>
          <w:szCs w:val="24"/>
          <w:lang w:val="af-ZA" w:eastAsia="en-US"/>
        </w:rPr>
        <w:t xml:space="preserve">, </w:t>
      </w:r>
      <w:r w:rsidR="00EF4630" w:rsidRPr="00AF04FC">
        <w:rPr>
          <w:rFonts w:ascii="Arial" w:hAnsi="Arial" w:cs="Arial"/>
          <w:sz w:val="20"/>
          <w:szCs w:val="24"/>
          <w:lang w:eastAsia="en-US"/>
        </w:rPr>
        <w:t>եթեպայմանագիրնիրականացվելուէգործակալությանմիջոցով</w:t>
      </w:r>
      <w:r w:rsidR="00EF4630" w:rsidRPr="00AF04FC">
        <w:rPr>
          <w:rFonts w:ascii="Arial LatArm" w:hAnsi="Arial LatArm" w:cs="Sylfaen"/>
          <w:sz w:val="20"/>
          <w:szCs w:val="24"/>
          <w:lang w:val="af-ZA" w:eastAsia="en-US"/>
        </w:rPr>
        <w:t>.</w:t>
      </w:r>
    </w:p>
    <w:p w:rsidR="00EF4630" w:rsidRPr="00AF04FC" w:rsidRDefault="00EF4630" w:rsidP="00505AD4">
      <w:pPr>
        <w:pStyle w:val="norm"/>
        <w:spacing w:line="240" w:lineRule="auto"/>
        <w:ind w:firstLine="567"/>
        <w:rPr>
          <w:rFonts w:ascii="Arial LatArm" w:hAnsi="Arial LatArm" w:cs="Sylfaen"/>
          <w:color w:val="FFFFFF"/>
          <w:sz w:val="20"/>
          <w:szCs w:val="24"/>
          <w:lang w:val="af-ZA" w:eastAsia="en-US"/>
        </w:rPr>
      </w:pPr>
      <w:r w:rsidRPr="00AF04FC">
        <w:rPr>
          <w:rFonts w:ascii="Arial LatArm" w:hAnsi="Arial LatArm" w:cs="Sylfaen"/>
          <w:sz w:val="20"/>
          <w:szCs w:val="24"/>
          <w:lang w:val="af-ZA" w:eastAsia="en-US"/>
        </w:rPr>
        <w:t>2.</w:t>
      </w:r>
      <w:r w:rsidR="00E968EF" w:rsidRPr="00AF04FC">
        <w:rPr>
          <w:rFonts w:ascii="Arial LatArm" w:hAnsi="Arial LatArm" w:cs="Sylfaen"/>
          <w:sz w:val="20"/>
          <w:szCs w:val="24"/>
          <w:lang w:val="af-ZA" w:eastAsia="en-US"/>
        </w:rPr>
        <w:t>4</w:t>
      </w:r>
      <w:r w:rsidRPr="00AF04FC">
        <w:rPr>
          <w:rFonts w:ascii="Arial" w:hAnsi="Arial" w:cs="Arial"/>
          <w:sz w:val="20"/>
          <w:szCs w:val="24"/>
          <w:lang w:eastAsia="en-US"/>
        </w:rPr>
        <w:t>համատեղգործունեությանպայմանագիրը</w:t>
      </w:r>
      <w:r w:rsidRPr="00AF04FC">
        <w:rPr>
          <w:rFonts w:ascii="Arial LatArm" w:hAnsi="Arial LatArm" w:cs="Sylfaen"/>
          <w:sz w:val="20"/>
          <w:szCs w:val="24"/>
          <w:lang w:val="af-ZA" w:eastAsia="en-US"/>
        </w:rPr>
        <w:t xml:space="preserve">, </w:t>
      </w:r>
      <w:r w:rsidRPr="00AF04FC">
        <w:rPr>
          <w:rFonts w:ascii="Arial" w:hAnsi="Arial" w:cs="Arial"/>
          <w:sz w:val="20"/>
          <w:szCs w:val="24"/>
          <w:lang w:eastAsia="en-US"/>
        </w:rPr>
        <w:t>եթեմասնակիցներըգնմանընթացակարգինմասնակցումենհամատեղգործունեությանկարգով</w:t>
      </w:r>
      <w:r w:rsidRPr="00AF04FC">
        <w:rPr>
          <w:rFonts w:ascii="Arial LatArm" w:hAnsi="Arial LatArm" w:cs="Sylfaen"/>
          <w:sz w:val="20"/>
          <w:szCs w:val="24"/>
          <w:lang w:val="af-ZA" w:eastAsia="en-US"/>
        </w:rPr>
        <w:t xml:space="preserve"> (</w:t>
      </w:r>
      <w:r w:rsidRPr="00AF04FC">
        <w:rPr>
          <w:rFonts w:ascii="Arial" w:hAnsi="Arial" w:cs="Arial"/>
          <w:sz w:val="20"/>
          <w:szCs w:val="24"/>
          <w:lang w:eastAsia="en-US"/>
        </w:rPr>
        <w:t>կոնսորցիումով</w:t>
      </w:r>
      <w:r w:rsidRPr="00AF04FC">
        <w:rPr>
          <w:rFonts w:ascii="Arial LatArm" w:hAnsi="Arial LatArm" w:cs="Sylfaen"/>
          <w:sz w:val="20"/>
          <w:szCs w:val="24"/>
          <w:lang w:val="af-ZA" w:eastAsia="en-US"/>
        </w:rPr>
        <w:t>).</w:t>
      </w:r>
      <w:r w:rsidR="004B7C30" w:rsidRPr="00AF04FC">
        <w:rPr>
          <w:rFonts w:ascii="Arial LatArm" w:hAnsi="Arial LatArm" w:cs="Sylfaen"/>
          <w:sz w:val="20"/>
          <w:szCs w:val="24"/>
          <w:vertAlign w:val="superscript"/>
          <w:lang w:val="af-ZA" w:eastAsia="en-US"/>
        </w:rPr>
        <w:t xml:space="preserve">15 </w:t>
      </w:r>
      <w:r w:rsidRPr="00AF04FC">
        <w:rPr>
          <w:rStyle w:val="FootnoteReference"/>
          <w:rFonts w:ascii="Arial LatArm" w:hAnsi="Arial LatArm" w:cs="Sylfaen"/>
          <w:color w:val="FFFFFF"/>
          <w:sz w:val="20"/>
          <w:szCs w:val="24"/>
          <w:lang w:val="af-ZA" w:eastAsia="en-US"/>
        </w:rPr>
        <w:footnoteReference w:id="7"/>
      </w:r>
    </w:p>
    <w:p w:rsidR="00E67BA7" w:rsidRPr="00AF04FC" w:rsidRDefault="00096865" w:rsidP="00EF3662">
      <w:pPr>
        <w:ind w:firstLine="567"/>
        <w:jc w:val="both"/>
        <w:rPr>
          <w:rFonts w:ascii="Arial LatArm" w:hAnsi="Arial LatArm" w:cs="Sylfaen"/>
          <w:sz w:val="20"/>
          <w:lang w:val="af-ZA"/>
        </w:rPr>
      </w:pPr>
      <w:r w:rsidRPr="00AF04FC">
        <w:rPr>
          <w:rFonts w:ascii="Arial LatArm" w:hAnsi="Arial LatArm" w:cs="Sylfaen"/>
          <w:sz w:val="20"/>
          <w:lang w:val="af-ZA"/>
        </w:rPr>
        <w:t>2.</w:t>
      </w:r>
      <w:r w:rsidR="004B7C30" w:rsidRPr="00AF04FC">
        <w:rPr>
          <w:rFonts w:ascii="Arial LatArm" w:hAnsi="Arial LatArm" w:cs="Sylfaen"/>
          <w:sz w:val="20"/>
          <w:lang w:val="af-ZA"/>
        </w:rPr>
        <w:t xml:space="preserve">6 </w:t>
      </w:r>
      <w:r w:rsidR="00E67BA7" w:rsidRPr="00AF04FC">
        <w:rPr>
          <w:rFonts w:ascii="Arial" w:hAnsi="Arial" w:cs="Arial"/>
          <w:sz w:val="20"/>
          <w:lang w:val="hy-AM"/>
        </w:rPr>
        <w:t>գնայինառաջարկ</w:t>
      </w:r>
      <w:r w:rsidR="00294FFF" w:rsidRPr="00AF04FC">
        <w:rPr>
          <w:rFonts w:ascii="Arial LatArm" w:hAnsi="Arial LatArm" w:cs="Sylfaen"/>
          <w:sz w:val="20"/>
          <w:lang w:val="af-ZA"/>
        </w:rPr>
        <w:t xml:space="preserve">` </w:t>
      </w:r>
      <w:r w:rsidR="00294FFF" w:rsidRPr="00AF04FC">
        <w:rPr>
          <w:rFonts w:ascii="Arial" w:hAnsi="Arial" w:cs="Arial"/>
          <w:sz w:val="20"/>
          <w:lang w:val="hy-AM"/>
        </w:rPr>
        <w:t>համաձայնհավելված</w:t>
      </w:r>
      <w:r w:rsidR="00294FFF" w:rsidRPr="00AF04FC">
        <w:rPr>
          <w:rFonts w:ascii="Arial LatArm" w:hAnsi="Arial LatArm" w:cs="Sylfaen"/>
          <w:sz w:val="20"/>
          <w:lang w:val="af-ZA"/>
        </w:rPr>
        <w:t xml:space="preserve"> N </w:t>
      </w:r>
      <w:r w:rsidR="004D557A" w:rsidRPr="00AF04FC">
        <w:rPr>
          <w:rFonts w:ascii="Arial LatArm" w:hAnsi="Arial LatArm" w:cs="Sylfaen"/>
          <w:sz w:val="20"/>
          <w:lang w:val="af-ZA"/>
        </w:rPr>
        <w:t>2</w:t>
      </w:r>
      <w:r w:rsidR="00294FFF" w:rsidRPr="00AF04FC">
        <w:rPr>
          <w:rFonts w:ascii="Arial LatArm" w:hAnsi="Arial LatArm" w:cs="Sylfaen"/>
          <w:sz w:val="20"/>
          <w:lang w:val="af-ZA"/>
        </w:rPr>
        <w:t>-</w:t>
      </w:r>
      <w:r w:rsidR="00294FFF" w:rsidRPr="00AF04FC">
        <w:rPr>
          <w:rFonts w:ascii="Arial" w:hAnsi="Arial" w:cs="Arial"/>
          <w:sz w:val="20"/>
          <w:lang w:val="hy-AM"/>
        </w:rPr>
        <w:t>ի</w:t>
      </w:r>
      <w:r w:rsidR="00294FFF" w:rsidRPr="00AF04FC">
        <w:rPr>
          <w:rFonts w:ascii="Arial LatArm" w:hAnsi="Arial LatArm" w:cs="Sylfaen"/>
          <w:sz w:val="20"/>
          <w:lang w:val="af-ZA"/>
        </w:rPr>
        <w:t xml:space="preserve">: </w:t>
      </w:r>
      <w:r w:rsidR="00294FFF" w:rsidRPr="00AF04FC">
        <w:rPr>
          <w:rFonts w:ascii="Arial" w:hAnsi="Arial" w:cs="Arial"/>
          <w:sz w:val="20"/>
          <w:lang w:val="af-ZA"/>
        </w:rPr>
        <w:t>Գնայինառաջարկը</w:t>
      </w:r>
      <w:r w:rsidR="00E67BA7" w:rsidRPr="00AF04FC">
        <w:rPr>
          <w:rFonts w:ascii="Arial" w:hAnsi="Arial" w:cs="Arial"/>
          <w:sz w:val="20"/>
          <w:lang w:val="hy-AM"/>
        </w:rPr>
        <w:t>ներկայացվումէ</w:t>
      </w:r>
      <w:r w:rsidR="005A1D54" w:rsidRPr="00AF04FC">
        <w:rPr>
          <w:rFonts w:ascii="Arial" w:hAnsi="Arial" w:cs="Arial"/>
          <w:sz w:val="20"/>
          <w:szCs w:val="20"/>
          <w:lang w:val="hy-AM"/>
        </w:rPr>
        <w:t>ինքնարժեք</w:t>
      </w:r>
      <w:r w:rsidR="005A1D54" w:rsidRPr="00AF04FC">
        <w:rPr>
          <w:rFonts w:ascii="Arial LatArm" w:hAnsi="Arial LatArm" w:cs="Sylfaen"/>
          <w:sz w:val="20"/>
          <w:szCs w:val="20"/>
          <w:lang w:val="hy-AM"/>
        </w:rPr>
        <w:t xml:space="preserve">, </w:t>
      </w:r>
      <w:r w:rsidR="005A1D54" w:rsidRPr="00AF04FC">
        <w:rPr>
          <w:rFonts w:ascii="Arial" w:hAnsi="Arial" w:cs="Arial"/>
          <w:sz w:val="20"/>
          <w:szCs w:val="20"/>
          <w:lang w:val="hy-AM"/>
        </w:rPr>
        <w:t>շահույթ</w:t>
      </w:r>
      <w:r w:rsidR="00E67BA7" w:rsidRPr="00AF04FC">
        <w:rPr>
          <w:rFonts w:ascii="Arial" w:hAnsi="Arial" w:cs="Arial"/>
          <w:sz w:val="20"/>
          <w:lang w:val="hy-AM"/>
        </w:rPr>
        <w:t>ևավելացվածարժեքիհարկընդհանրականբաղադրիչներիցբաղկացածհաշվարկիձևով։</w:t>
      </w:r>
      <w:r w:rsidR="005A1D54" w:rsidRPr="00AF04FC">
        <w:rPr>
          <w:rFonts w:ascii="Arial" w:hAnsi="Arial" w:cs="Arial"/>
          <w:sz w:val="20"/>
          <w:lang w:val="hy-AM"/>
        </w:rPr>
        <w:t>Ինքնարժեքի</w:t>
      </w:r>
      <w:r w:rsidR="00E67BA7" w:rsidRPr="00724A9E">
        <w:rPr>
          <w:rFonts w:ascii="Arial" w:hAnsi="Arial" w:cs="Arial"/>
          <w:sz w:val="20"/>
          <w:lang w:val="hy-AM"/>
        </w:rPr>
        <w:t>բաղադրիչներիհաշվարկ</w:t>
      </w:r>
      <w:r w:rsidR="00E67BA7" w:rsidRPr="00AF04FC">
        <w:rPr>
          <w:rFonts w:ascii="Arial LatArm" w:hAnsi="Arial LatArm" w:cs="Sylfaen"/>
          <w:sz w:val="20"/>
          <w:lang w:val="af-ZA"/>
        </w:rPr>
        <w:t xml:space="preserve">` </w:t>
      </w:r>
      <w:r w:rsidR="00E67BA7" w:rsidRPr="00724A9E">
        <w:rPr>
          <w:rFonts w:ascii="Arial" w:hAnsi="Arial" w:cs="Arial"/>
          <w:sz w:val="20"/>
          <w:lang w:val="hy-AM"/>
        </w:rPr>
        <w:t>բացվածքկամայլմանրամասներչենպահանջվումևներկայացվում</w:t>
      </w:r>
      <w:r w:rsidR="00DD2498" w:rsidRPr="00AF04FC">
        <w:rPr>
          <w:rFonts w:ascii="Arial LatArm" w:hAnsi="Arial LatArm" w:cs="Sylfaen"/>
          <w:sz w:val="20"/>
          <w:lang w:val="af-ZA"/>
        </w:rPr>
        <w:t>:</w:t>
      </w:r>
    </w:p>
    <w:p w:rsidR="00AB0304" w:rsidRPr="00AF04FC" w:rsidRDefault="00AB0304" w:rsidP="00EF3662">
      <w:pPr>
        <w:ind w:firstLine="567"/>
        <w:jc w:val="both"/>
        <w:rPr>
          <w:rFonts w:ascii="Arial LatArm" w:hAnsi="Arial LatArm"/>
          <w:b/>
          <w:sz w:val="20"/>
          <w:lang w:val="af-ZA"/>
        </w:rPr>
      </w:pPr>
    </w:p>
    <w:p w:rsidR="009247B8" w:rsidRPr="00AF04FC" w:rsidRDefault="009247B8" w:rsidP="00EF3662">
      <w:pPr>
        <w:ind w:firstLine="567"/>
        <w:jc w:val="both"/>
        <w:rPr>
          <w:rFonts w:ascii="Arial LatArm" w:hAnsi="Arial LatArm" w:cs="Sylfaen"/>
          <w:sz w:val="20"/>
          <w:lang w:val="af-ZA"/>
        </w:rPr>
      </w:pPr>
    </w:p>
    <w:p w:rsidR="009247B8" w:rsidRPr="00AF04FC" w:rsidRDefault="009247B8" w:rsidP="009247B8">
      <w:pPr>
        <w:jc w:val="center"/>
        <w:rPr>
          <w:rFonts w:ascii="Arial LatArm" w:hAnsi="Arial LatArm" w:cs="Sylfaen"/>
          <w:b/>
          <w:sz w:val="20"/>
          <w:lang w:val="es-ES"/>
        </w:rPr>
      </w:pPr>
      <w:r w:rsidRPr="00AF04FC">
        <w:rPr>
          <w:rFonts w:ascii="Arial LatArm" w:hAnsi="Arial LatArm"/>
          <w:b/>
          <w:sz w:val="20"/>
          <w:lang w:val="es-ES"/>
        </w:rPr>
        <w:t xml:space="preserve">3. </w:t>
      </w:r>
      <w:r w:rsidRPr="00AF04FC">
        <w:rPr>
          <w:rFonts w:ascii="Arial" w:hAnsi="Arial" w:cs="Arial"/>
          <w:b/>
          <w:sz w:val="20"/>
          <w:lang w:val="es-ES"/>
        </w:rPr>
        <w:t>ՀԱՅՏԸՊԱՏՐԱՍՏԵԼՈՒԿԱՐԳԸ</w:t>
      </w:r>
    </w:p>
    <w:p w:rsidR="009247B8" w:rsidRPr="00AF04FC" w:rsidRDefault="009247B8" w:rsidP="009247B8">
      <w:pPr>
        <w:jc w:val="center"/>
        <w:rPr>
          <w:rFonts w:ascii="Arial LatArm" w:hAnsi="Arial LatArm" w:cs="Sylfaen"/>
          <w:b/>
          <w:sz w:val="20"/>
          <w:lang w:val="es-ES"/>
        </w:rPr>
      </w:pPr>
    </w:p>
    <w:p w:rsidR="009247B8" w:rsidRPr="00AF04FC" w:rsidRDefault="009247B8" w:rsidP="009247B8">
      <w:pPr>
        <w:ind w:firstLine="567"/>
        <w:jc w:val="both"/>
        <w:rPr>
          <w:rFonts w:ascii="Arial LatArm" w:hAnsi="Arial LatArm" w:cs="Sylfaen"/>
          <w:sz w:val="20"/>
          <w:szCs w:val="20"/>
          <w:lang w:val="es-ES"/>
        </w:rPr>
      </w:pPr>
      <w:r w:rsidRPr="00AF04FC">
        <w:rPr>
          <w:rFonts w:ascii="Arial LatArm" w:hAnsi="Arial LatArm"/>
          <w:sz w:val="20"/>
          <w:szCs w:val="20"/>
          <w:lang w:val="es-ES"/>
        </w:rPr>
        <w:t xml:space="preserve">3.1 </w:t>
      </w:r>
      <w:r w:rsidRPr="00724A9E">
        <w:rPr>
          <w:rFonts w:ascii="Arial" w:hAnsi="Arial" w:cs="Arial"/>
          <w:sz w:val="20"/>
          <w:szCs w:val="20"/>
          <w:lang w:val="hy-AM"/>
        </w:rPr>
        <w:t>Մասնակիցըհայտըներկայացնումէսույնհրավերովսահմանվածկարգով։</w:t>
      </w:r>
    </w:p>
    <w:p w:rsidR="009247B8" w:rsidRPr="00AF04FC" w:rsidRDefault="009247B8" w:rsidP="009247B8">
      <w:pPr>
        <w:ind w:firstLine="567"/>
        <w:jc w:val="both"/>
        <w:rPr>
          <w:rFonts w:ascii="Arial LatArm" w:hAnsi="Arial LatArm" w:cs="Sylfaen"/>
          <w:sz w:val="20"/>
          <w:lang w:val="af-ZA"/>
        </w:rPr>
      </w:pPr>
      <w:r w:rsidRPr="00724A9E">
        <w:rPr>
          <w:rFonts w:ascii="Arial" w:hAnsi="Arial" w:cs="Arial"/>
          <w:sz w:val="20"/>
          <w:szCs w:val="20"/>
          <w:lang w:val="hy-AM"/>
        </w:rPr>
        <w:t>Մասնակցիառաջարկները</w:t>
      </w:r>
      <w:r w:rsidRPr="00AF04FC">
        <w:rPr>
          <w:rFonts w:ascii="Arial LatArm" w:hAnsi="Arial LatArm"/>
          <w:sz w:val="20"/>
          <w:szCs w:val="20"/>
          <w:lang w:val="es-ES"/>
        </w:rPr>
        <w:t xml:space="preserve">, </w:t>
      </w:r>
      <w:r w:rsidRPr="00724A9E">
        <w:rPr>
          <w:rFonts w:ascii="Arial" w:hAnsi="Arial" w:cs="Arial"/>
          <w:sz w:val="20"/>
          <w:szCs w:val="20"/>
          <w:lang w:val="hy-AM"/>
        </w:rPr>
        <w:t>դրանցվերաբերողփաստաթղթերըդրվումենծրարիմեջ</w:t>
      </w:r>
      <w:r w:rsidRPr="00AF04FC">
        <w:rPr>
          <w:rFonts w:ascii="Arial LatArm" w:hAnsi="Arial LatArm"/>
          <w:sz w:val="20"/>
          <w:szCs w:val="20"/>
          <w:lang w:val="es-ES"/>
        </w:rPr>
        <w:t xml:space="preserve">, </w:t>
      </w:r>
      <w:r w:rsidRPr="00724A9E">
        <w:rPr>
          <w:rFonts w:ascii="Arial" w:hAnsi="Arial" w:cs="Arial"/>
          <w:sz w:val="20"/>
          <w:szCs w:val="20"/>
          <w:lang w:val="hy-AM"/>
        </w:rPr>
        <w:t>որըսոսնձումէայններկայացնողը</w:t>
      </w:r>
      <w:r w:rsidRPr="00AF04FC">
        <w:rPr>
          <w:rFonts w:ascii="Arial LatArm" w:hAnsi="Arial LatArm"/>
          <w:sz w:val="20"/>
          <w:szCs w:val="20"/>
          <w:lang w:val="es-ES"/>
        </w:rPr>
        <w:t xml:space="preserve">: </w:t>
      </w:r>
      <w:r w:rsidRPr="00724A9E">
        <w:rPr>
          <w:rFonts w:ascii="Arial" w:hAnsi="Arial" w:cs="Arial"/>
          <w:sz w:val="20"/>
          <w:szCs w:val="20"/>
          <w:lang w:val="hy-AM"/>
        </w:rPr>
        <w:t>Ծրարումներառվածփաստաթղթերը</w:t>
      </w:r>
      <w:r w:rsidRPr="00AF04FC">
        <w:rPr>
          <w:rFonts w:ascii="Arial LatArm" w:hAnsi="Arial LatArm" w:cs="Sylfaen"/>
          <w:sz w:val="20"/>
          <w:szCs w:val="20"/>
          <w:lang w:val="es-ES"/>
        </w:rPr>
        <w:t xml:space="preserve">, </w:t>
      </w:r>
      <w:r w:rsidRPr="00724A9E">
        <w:rPr>
          <w:rFonts w:ascii="Arial" w:hAnsi="Arial" w:cs="Arial"/>
          <w:sz w:val="20"/>
          <w:szCs w:val="20"/>
          <w:lang w:val="hy-AM"/>
        </w:rPr>
        <w:t>կազմվումենբնօրինակից</w:t>
      </w:r>
      <w:r w:rsidRPr="00AF04FC">
        <w:rPr>
          <w:rFonts w:ascii="Arial LatArm" w:hAnsi="Arial LatArm" w:cs="Sylfaen"/>
          <w:sz w:val="20"/>
          <w:szCs w:val="20"/>
          <w:lang w:val="es-ES"/>
        </w:rPr>
        <w:t>/</w:t>
      </w:r>
      <w:r w:rsidRPr="00AF04FC">
        <w:rPr>
          <w:rFonts w:ascii="Arial" w:hAnsi="Arial" w:cs="Arial"/>
          <w:sz w:val="20"/>
          <w:szCs w:val="20"/>
          <w:lang w:val="es-ES"/>
        </w:rPr>
        <w:t>բացառությամբ</w:t>
      </w:r>
      <w:r w:rsidRPr="00AF04FC">
        <w:rPr>
          <w:rFonts w:ascii="Arial LatArm" w:hAnsi="Arial LatArm" w:cs="Sylfaen"/>
          <w:sz w:val="20"/>
          <w:szCs w:val="20"/>
          <w:lang w:val="es-ES"/>
        </w:rPr>
        <w:t xml:space="preserve"> 3-</w:t>
      </w:r>
      <w:r w:rsidRPr="00AF04FC">
        <w:rPr>
          <w:rFonts w:ascii="Arial" w:hAnsi="Arial" w:cs="Arial"/>
          <w:sz w:val="20"/>
          <w:szCs w:val="20"/>
          <w:lang w:val="es-ES"/>
        </w:rPr>
        <w:t>րդկողմիկողմիցտրամադրվածկամհաստատվածփաստաթղթերի</w:t>
      </w:r>
      <w:r w:rsidRPr="00AF04FC">
        <w:rPr>
          <w:rFonts w:ascii="Arial LatArm" w:hAnsi="Arial LatArm" w:cs="Sylfaen"/>
          <w:sz w:val="20"/>
          <w:szCs w:val="20"/>
          <w:lang w:val="es-ES"/>
        </w:rPr>
        <w:t xml:space="preserve">, </w:t>
      </w:r>
      <w:r w:rsidRPr="00AF04FC">
        <w:rPr>
          <w:rFonts w:ascii="Arial" w:hAnsi="Arial" w:cs="Arial"/>
          <w:sz w:val="20"/>
          <w:szCs w:val="20"/>
          <w:lang w:val="es-ES"/>
        </w:rPr>
        <w:t>որոնցդեպքումներկայացվումէդրանց</w:t>
      </w:r>
      <w:r w:rsidRPr="00AF04FC">
        <w:rPr>
          <w:rFonts w:ascii="Arial LatArm" w:hAnsi="Arial LatArm" w:cs="Sylfaen"/>
          <w:sz w:val="20"/>
          <w:szCs w:val="20"/>
          <w:lang w:val="es-ES"/>
        </w:rPr>
        <w:t xml:space="preserve">` </w:t>
      </w:r>
      <w:r w:rsidRPr="00AF04FC">
        <w:rPr>
          <w:rFonts w:ascii="Arial" w:hAnsi="Arial" w:cs="Arial"/>
          <w:sz w:val="20"/>
          <w:szCs w:val="20"/>
          <w:lang w:val="es-ES"/>
        </w:rPr>
        <w:t>բնօրինակիցպատճենահանվածտարբերակը</w:t>
      </w:r>
      <w:r w:rsidRPr="00AF04FC">
        <w:rPr>
          <w:rFonts w:ascii="Arial LatArm" w:hAnsi="Arial LatArm" w:cs="Sylfaen"/>
          <w:sz w:val="20"/>
          <w:szCs w:val="20"/>
          <w:lang w:val="es-ES"/>
        </w:rPr>
        <w:t xml:space="preserve">/ </w:t>
      </w:r>
      <w:r w:rsidRPr="00724A9E">
        <w:rPr>
          <w:rFonts w:ascii="Arial" w:hAnsi="Arial" w:cs="Arial"/>
          <w:color w:val="FF0000"/>
          <w:sz w:val="20"/>
          <w:szCs w:val="20"/>
          <w:lang w:val="hy-AM"/>
        </w:rPr>
        <w:t>և</w:t>
      </w:r>
      <w:r w:rsidRPr="001E10F5">
        <w:rPr>
          <w:rFonts w:ascii="Arial LatArm" w:hAnsi="Arial LatArm"/>
          <w:color w:val="FF0000"/>
          <w:sz w:val="20"/>
          <w:szCs w:val="20"/>
          <w:lang w:val="es-ES"/>
        </w:rPr>
        <w:t xml:space="preserve"> ___</w:t>
      </w:r>
      <w:r w:rsidR="0011419A">
        <w:rPr>
          <w:rFonts w:ascii="Arial LatArm" w:hAnsi="Arial LatArm"/>
          <w:color w:val="FF0000"/>
          <w:sz w:val="20"/>
          <w:szCs w:val="20"/>
          <w:lang w:val="es-ES"/>
        </w:rPr>
        <w:t>1</w:t>
      </w:r>
      <w:r w:rsidRPr="001E10F5">
        <w:rPr>
          <w:rFonts w:ascii="Arial LatArm" w:hAnsi="Arial LatArm"/>
          <w:color w:val="FF0000"/>
          <w:sz w:val="20"/>
          <w:szCs w:val="20"/>
          <w:lang w:val="es-ES"/>
        </w:rPr>
        <w:t>___</w:t>
      </w:r>
      <w:r w:rsidRPr="00724A9E">
        <w:rPr>
          <w:rFonts w:ascii="Arial" w:hAnsi="Arial" w:cs="Arial"/>
          <w:color w:val="FF0000"/>
          <w:sz w:val="20"/>
          <w:szCs w:val="20"/>
          <w:lang w:val="hy-AM"/>
        </w:rPr>
        <w:t>օրինակ</w:t>
      </w:r>
      <w:r w:rsidRPr="00724A9E">
        <w:rPr>
          <w:rFonts w:ascii="Arial" w:hAnsi="Arial" w:cs="Arial"/>
          <w:sz w:val="20"/>
          <w:szCs w:val="20"/>
          <w:lang w:val="hy-AM"/>
        </w:rPr>
        <w:t>պատճեններից</w:t>
      </w:r>
      <w:r w:rsidRPr="00AF04FC">
        <w:rPr>
          <w:rFonts w:ascii="Arial LatArm" w:hAnsi="Arial LatArm"/>
          <w:sz w:val="20"/>
          <w:szCs w:val="20"/>
          <w:lang w:val="es-ES"/>
        </w:rPr>
        <w:t xml:space="preserve">: </w:t>
      </w:r>
      <w:r w:rsidRPr="00724A9E">
        <w:rPr>
          <w:rFonts w:ascii="Arial" w:hAnsi="Arial" w:cs="Arial"/>
          <w:sz w:val="20"/>
          <w:szCs w:val="20"/>
          <w:lang w:val="hy-AM"/>
        </w:rPr>
        <w:t>Փաստաթղթերիփաթեթներիվրահամապատասխանաբարգրվումեն</w:t>
      </w:r>
      <w:r w:rsidRPr="00AF04FC">
        <w:rPr>
          <w:rFonts w:ascii="Arial LatArm" w:hAnsi="Arial LatArm"/>
          <w:sz w:val="20"/>
          <w:szCs w:val="20"/>
          <w:lang w:val="es-ES"/>
        </w:rPr>
        <w:t xml:space="preserve"> «</w:t>
      </w:r>
      <w:r w:rsidRPr="00724A9E">
        <w:rPr>
          <w:rFonts w:ascii="Arial" w:hAnsi="Arial" w:cs="Arial"/>
          <w:sz w:val="20"/>
          <w:szCs w:val="20"/>
          <w:lang w:val="hy-AM"/>
        </w:rPr>
        <w:t>բնօրինակ</w:t>
      </w:r>
      <w:r w:rsidRPr="00AF04FC">
        <w:rPr>
          <w:rFonts w:ascii="Arial LatArm" w:hAnsi="Arial LatArm"/>
          <w:sz w:val="20"/>
          <w:szCs w:val="20"/>
          <w:lang w:val="es-ES"/>
        </w:rPr>
        <w:t xml:space="preserve">» </w:t>
      </w:r>
      <w:r w:rsidRPr="00724A9E">
        <w:rPr>
          <w:rFonts w:ascii="Arial" w:hAnsi="Arial" w:cs="Arial"/>
          <w:sz w:val="20"/>
          <w:szCs w:val="20"/>
          <w:lang w:val="hy-AM"/>
        </w:rPr>
        <w:t>և</w:t>
      </w:r>
      <w:r w:rsidRPr="00AF04FC">
        <w:rPr>
          <w:rFonts w:ascii="Arial LatArm" w:hAnsi="Arial LatArm"/>
          <w:sz w:val="20"/>
          <w:szCs w:val="20"/>
          <w:lang w:val="es-ES"/>
        </w:rPr>
        <w:t xml:space="preserve"> «</w:t>
      </w:r>
      <w:r w:rsidRPr="00724A9E">
        <w:rPr>
          <w:rFonts w:ascii="Arial" w:hAnsi="Arial" w:cs="Arial"/>
          <w:sz w:val="20"/>
          <w:szCs w:val="20"/>
          <w:lang w:val="hy-AM"/>
        </w:rPr>
        <w:t>պատճեն</w:t>
      </w:r>
      <w:r w:rsidRPr="00AF04FC">
        <w:rPr>
          <w:rFonts w:ascii="Arial LatArm" w:hAnsi="Arial LatArm"/>
          <w:sz w:val="20"/>
          <w:szCs w:val="20"/>
          <w:lang w:val="es-ES"/>
        </w:rPr>
        <w:t xml:space="preserve">» </w:t>
      </w:r>
      <w:r w:rsidRPr="00724A9E">
        <w:rPr>
          <w:rFonts w:ascii="Arial" w:hAnsi="Arial" w:cs="Arial"/>
          <w:sz w:val="20"/>
          <w:szCs w:val="20"/>
          <w:lang w:val="hy-AM"/>
        </w:rPr>
        <w:t>բառերը</w:t>
      </w:r>
      <w:r w:rsidRPr="00AF04FC">
        <w:rPr>
          <w:rFonts w:ascii="Arial LatArm" w:hAnsi="Arial LatArm"/>
          <w:sz w:val="20"/>
          <w:szCs w:val="20"/>
          <w:lang w:val="es-ES"/>
        </w:rPr>
        <w:t xml:space="preserve">: </w:t>
      </w:r>
      <w:r w:rsidRPr="00724A9E">
        <w:rPr>
          <w:rFonts w:ascii="Arial" w:hAnsi="Arial" w:cs="Arial"/>
          <w:sz w:val="20"/>
          <w:lang w:val="hy-AM"/>
        </w:rPr>
        <w:t>Հայտումներառվողբնօրինակփաստաթղթերիփոխարենկարողեններկայացվելդրանցնոտարականկարգովվավերացվածօրինակները։</w:t>
      </w:r>
    </w:p>
    <w:p w:rsidR="009247B8" w:rsidRPr="00AF04FC" w:rsidRDefault="009247B8" w:rsidP="009247B8">
      <w:pPr>
        <w:ind w:firstLine="720"/>
        <w:jc w:val="both"/>
        <w:rPr>
          <w:rFonts w:ascii="Arial LatArm" w:hAnsi="Arial LatArm"/>
          <w:sz w:val="20"/>
          <w:szCs w:val="20"/>
          <w:lang w:val="af-ZA"/>
        </w:rPr>
      </w:pPr>
      <w:r w:rsidRPr="00AF04FC">
        <w:rPr>
          <w:rFonts w:ascii="Arial" w:hAnsi="Arial" w:cs="Arial"/>
          <w:sz w:val="20"/>
          <w:szCs w:val="20"/>
        </w:rPr>
        <w:t>Ծրարըևսույնհրավերովնախատեսված</w:t>
      </w:r>
      <w:r w:rsidRPr="00AF04FC">
        <w:rPr>
          <w:rFonts w:ascii="Arial LatArm" w:hAnsi="Arial LatArm"/>
          <w:sz w:val="20"/>
          <w:szCs w:val="20"/>
          <w:lang w:val="af-ZA"/>
        </w:rPr>
        <w:t xml:space="preserve">` </w:t>
      </w:r>
      <w:r w:rsidRPr="00AF04FC">
        <w:rPr>
          <w:rFonts w:ascii="Arial" w:hAnsi="Arial" w:cs="Arial"/>
          <w:sz w:val="20"/>
          <w:szCs w:val="20"/>
        </w:rPr>
        <w:t>մասնակցիկազմածփաստաթղթերնստորագրումէդրանքներկայացնողանձըկամվերջինիսլիազորվածանձը</w:t>
      </w:r>
      <w:r w:rsidRPr="00AF04FC">
        <w:rPr>
          <w:rFonts w:ascii="Arial LatArm" w:hAnsi="Arial LatArm"/>
          <w:sz w:val="20"/>
          <w:szCs w:val="20"/>
          <w:lang w:val="af-ZA"/>
        </w:rPr>
        <w:t xml:space="preserve"> (</w:t>
      </w:r>
      <w:r w:rsidRPr="00AF04FC">
        <w:rPr>
          <w:rFonts w:ascii="Arial" w:hAnsi="Arial" w:cs="Arial"/>
          <w:sz w:val="20"/>
          <w:szCs w:val="20"/>
        </w:rPr>
        <w:t>այսուհետ</w:t>
      </w:r>
      <w:r w:rsidRPr="00AF04FC">
        <w:rPr>
          <w:rFonts w:ascii="Arial LatArm" w:hAnsi="Arial LatArm"/>
          <w:sz w:val="20"/>
          <w:szCs w:val="20"/>
          <w:lang w:val="af-ZA"/>
        </w:rPr>
        <w:t xml:space="preserve">` </w:t>
      </w:r>
      <w:r w:rsidRPr="00AF04FC">
        <w:rPr>
          <w:rFonts w:ascii="Arial" w:hAnsi="Arial" w:cs="Arial"/>
          <w:sz w:val="20"/>
          <w:szCs w:val="20"/>
        </w:rPr>
        <w:t>գործակալ</w:t>
      </w:r>
      <w:r w:rsidRPr="00AF04FC">
        <w:rPr>
          <w:rFonts w:ascii="Arial LatArm" w:hAnsi="Arial LatArm"/>
          <w:sz w:val="20"/>
          <w:szCs w:val="20"/>
          <w:lang w:val="af-ZA"/>
        </w:rPr>
        <w:t xml:space="preserve">): </w:t>
      </w:r>
      <w:r w:rsidRPr="00AF04FC">
        <w:rPr>
          <w:rFonts w:ascii="Arial" w:hAnsi="Arial" w:cs="Arial"/>
          <w:sz w:val="20"/>
          <w:szCs w:val="20"/>
        </w:rPr>
        <w:t>Եթեհայտըներկայացնումէգործակալը</w:t>
      </w:r>
      <w:r w:rsidRPr="00AF04FC">
        <w:rPr>
          <w:rFonts w:ascii="Arial LatArm" w:hAnsi="Arial LatArm"/>
          <w:sz w:val="20"/>
          <w:szCs w:val="20"/>
          <w:lang w:val="af-ZA"/>
        </w:rPr>
        <w:t xml:space="preserve">, </w:t>
      </w:r>
      <w:r w:rsidRPr="00AF04FC">
        <w:rPr>
          <w:rFonts w:ascii="Arial" w:hAnsi="Arial" w:cs="Arial"/>
          <w:sz w:val="20"/>
          <w:szCs w:val="20"/>
        </w:rPr>
        <w:t>ապահայտովներկայացվումէվերջինիսայդլիազորությունըվերապահվածլինելումասինփաստաթուղթ</w:t>
      </w:r>
      <w:r w:rsidRPr="00AF04FC">
        <w:rPr>
          <w:rFonts w:ascii="Arial LatArm" w:hAnsi="Arial LatArm" w:cs="Sylfaen"/>
          <w:sz w:val="20"/>
          <w:szCs w:val="20"/>
          <w:lang w:val="af-ZA"/>
        </w:rPr>
        <w:t>:</w:t>
      </w:r>
    </w:p>
    <w:p w:rsidR="009247B8" w:rsidRPr="00AF04FC" w:rsidRDefault="009247B8" w:rsidP="009247B8">
      <w:pPr>
        <w:ind w:firstLine="720"/>
        <w:jc w:val="both"/>
        <w:rPr>
          <w:rFonts w:ascii="Arial LatArm" w:hAnsi="Arial LatArm"/>
          <w:sz w:val="20"/>
          <w:szCs w:val="20"/>
          <w:lang w:val="af-ZA"/>
        </w:rPr>
      </w:pPr>
      <w:r w:rsidRPr="00AF04FC">
        <w:rPr>
          <w:rFonts w:ascii="Arial LatArm" w:hAnsi="Arial LatArm"/>
          <w:sz w:val="20"/>
          <w:szCs w:val="20"/>
          <w:lang w:val="af-ZA"/>
        </w:rPr>
        <w:t xml:space="preserve">3.2 </w:t>
      </w:r>
      <w:r w:rsidRPr="00AF04FC">
        <w:rPr>
          <w:rFonts w:ascii="Arial" w:hAnsi="Arial" w:cs="Arial"/>
          <w:sz w:val="20"/>
          <w:szCs w:val="20"/>
        </w:rPr>
        <w:t>Սույնհրահանգի</w:t>
      </w:r>
      <w:r w:rsidRPr="00AF04FC">
        <w:rPr>
          <w:rFonts w:ascii="Arial LatArm" w:hAnsi="Arial LatArm"/>
          <w:sz w:val="20"/>
          <w:szCs w:val="20"/>
          <w:lang w:val="af-ZA"/>
        </w:rPr>
        <w:t xml:space="preserve"> 3.1 </w:t>
      </w:r>
      <w:r w:rsidRPr="00AF04FC">
        <w:rPr>
          <w:rFonts w:ascii="Arial" w:hAnsi="Arial" w:cs="Arial"/>
          <w:sz w:val="20"/>
          <w:szCs w:val="20"/>
        </w:rPr>
        <w:t>կետումնշվածծրարիվրահայտըկազմելուլեզվովնշվումեն</w:t>
      </w:r>
      <w:r w:rsidRPr="00AF04FC">
        <w:rPr>
          <w:rFonts w:ascii="Arial LatArm" w:hAnsi="Arial LatArm"/>
          <w:sz w:val="20"/>
          <w:szCs w:val="20"/>
          <w:lang w:val="af-ZA"/>
        </w:rPr>
        <w:t xml:space="preserve">` </w:t>
      </w:r>
    </w:p>
    <w:p w:rsidR="009247B8" w:rsidRPr="00AF04FC" w:rsidRDefault="009247B8" w:rsidP="009247B8">
      <w:pPr>
        <w:ind w:firstLine="720"/>
        <w:rPr>
          <w:rFonts w:ascii="Arial LatArm" w:hAnsi="Arial LatArm"/>
          <w:sz w:val="20"/>
          <w:szCs w:val="20"/>
          <w:lang w:val="af-ZA"/>
        </w:rPr>
      </w:pPr>
      <w:r w:rsidRPr="00AF04FC">
        <w:rPr>
          <w:rFonts w:ascii="Arial LatArm" w:hAnsi="Arial LatArm"/>
          <w:sz w:val="20"/>
          <w:szCs w:val="20"/>
          <w:lang w:val="af-ZA"/>
        </w:rPr>
        <w:t xml:space="preserve">1) </w:t>
      </w:r>
      <w:r w:rsidRPr="00AF04FC">
        <w:rPr>
          <w:rFonts w:ascii="Arial" w:hAnsi="Arial" w:cs="Arial"/>
          <w:sz w:val="20"/>
          <w:szCs w:val="20"/>
        </w:rPr>
        <w:t>պատվիրատուիանվանումըևհայտիներկայացմանվայրը</w:t>
      </w:r>
      <w:r w:rsidRPr="00AF04FC">
        <w:rPr>
          <w:rFonts w:ascii="Arial LatArm" w:hAnsi="Arial LatArm"/>
          <w:sz w:val="20"/>
          <w:szCs w:val="20"/>
          <w:lang w:val="af-ZA"/>
        </w:rPr>
        <w:t xml:space="preserve"> (</w:t>
      </w:r>
      <w:r w:rsidRPr="00AF04FC">
        <w:rPr>
          <w:rFonts w:ascii="Arial" w:hAnsi="Arial" w:cs="Arial"/>
          <w:sz w:val="20"/>
          <w:szCs w:val="20"/>
        </w:rPr>
        <w:t>հասցեն</w:t>
      </w:r>
      <w:r w:rsidRPr="00AF04FC">
        <w:rPr>
          <w:rFonts w:ascii="Arial LatArm" w:hAnsi="Arial LatArm"/>
          <w:sz w:val="20"/>
          <w:szCs w:val="20"/>
          <w:lang w:val="af-ZA"/>
        </w:rPr>
        <w:t>).</w:t>
      </w:r>
    </w:p>
    <w:p w:rsidR="009247B8" w:rsidRPr="00AF04FC" w:rsidRDefault="009247B8" w:rsidP="009247B8">
      <w:pPr>
        <w:ind w:firstLine="720"/>
        <w:rPr>
          <w:rFonts w:ascii="Arial LatArm" w:hAnsi="Arial LatArm"/>
          <w:sz w:val="20"/>
          <w:szCs w:val="20"/>
          <w:lang w:val="af-ZA"/>
        </w:rPr>
      </w:pPr>
      <w:r w:rsidRPr="00AF04FC">
        <w:rPr>
          <w:rFonts w:ascii="Arial LatArm" w:hAnsi="Arial LatArm"/>
          <w:sz w:val="20"/>
          <w:szCs w:val="20"/>
          <w:lang w:val="af-ZA"/>
        </w:rPr>
        <w:lastRenderedPageBreak/>
        <w:t xml:space="preserve">2) </w:t>
      </w:r>
      <w:r w:rsidRPr="00AF04FC">
        <w:rPr>
          <w:rFonts w:ascii="Arial" w:hAnsi="Arial" w:cs="Arial"/>
          <w:sz w:val="20"/>
          <w:szCs w:val="20"/>
        </w:rPr>
        <w:t>գնանշմանհարցմանծածկագիրը</w:t>
      </w:r>
      <w:r w:rsidRPr="00AF04FC">
        <w:rPr>
          <w:rFonts w:ascii="Arial LatArm" w:hAnsi="Arial LatArm"/>
          <w:sz w:val="20"/>
          <w:szCs w:val="20"/>
          <w:lang w:val="af-ZA"/>
        </w:rPr>
        <w:t>.</w:t>
      </w:r>
    </w:p>
    <w:p w:rsidR="009247B8" w:rsidRPr="00AF04FC" w:rsidRDefault="009247B8" w:rsidP="009247B8">
      <w:pPr>
        <w:ind w:firstLine="720"/>
        <w:rPr>
          <w:rFonts w:ascii="Arial LatArm" w:hAnsi="Arial LatArm"/>
          <w:sz w:val="20"/>
          <w:szCs w:val="20"/>
          <w:lang w:val="af-ZA"/>
        </w:rPr>
      </w:pPr>
      <w:r w:rsidRPr="00AF04FC">
        <w:rPr>
          <w:rFonts w:ascii="Arial LatArm" w:hAnsi="Arial LatArm"/>
          <w:sz w:val="20"/>
          <w:szCs w:val="20"/>
          <w:lang w:val="af-ZA"/>
        </w:rPr>
        <w:t xml:space="preserve">3) </w:t>
      </w:r>
      <w:r w:rsidR="0011419A" w:rsidRPr="00143371">
        <w:rPr>
          <w:rFonts w:ascii="Calibri" w:hAnsi="Calibri"/>
          <w:sz w:val="20"/>
          <w:szCs w:val="20"/>
          <w:lang w:val="af-ZA"/>
        </w:rPr>
        <w:t>&lt;&lt;</w:t>
      </w:r>
      <w:r w:rsidRPr="00AF04FC">
        <w:rPr>
          <w:rFonts w:ascii="Arial" w:hAnsi="Arial" w:cs="Arial"/>
          <w:sz w:val="20"/>
          <w:szCs w:val="20"/>
        </w:rPr>
        <w:t>չբացելմինչևհայտերիբացմաննիստը</w:t>
      </w:r>
      <w:r w:rsidR="0011419A" w:rsidRPr="00143371">
        <w:rPr>
          <w:rFonts w:ascii="Calibri" w:hAnsi="Calibri"/>
          <w:sz w:val="20"/>
          <w:szCs w:val="20"/>
          <w:lang w:val="af-ZA"/>
        </w:rPr>
        <w:t>&gt;&gt;</w:t>
      </w:r>
      <w:r w:rsidRPr="00AF04FC">
        <w:rPr>
          <w:rFonts w:ascii="Arial" w:hAnsi="Arial" w:cs="Arial"/>
          <w:sz w:val="20"/>
          <w:szCs w:val="20"/>
        </w:rPr>
        <w:t>բառերը</w:t>
      </w:r>
      <w:r w:rsidRPr="00AF04FC">
        <w:rPr>
          <w:rFonts w:ascii="Arial LatArm" w:hAnsi="Arial LatArm"/>
          <w:sz w:val="20"/>
          <w:szCs w:val="20"/>
          <w:lang w:val="af-ZA"/>
        </w:rPr>
        <w:t>.</w:t>
      </w:r>
    </w:p>
    <w:p w:rsidR="009247B8" w:rsidRPr="00AF04FC" w:rsidRDefault="009247B8" w:rsidP="009247B8">
      <w:pPr>
        <w:ind w:firstLine="720"/>
        <w:rPr>
          <w:rFonts w:ascii="Arial LatArm" w:hAnsi="Arial LatArm"/>
          <w:sz w:val="20"/>
          <w:szCs w:val="20"/>
          <w:lang w:val="af-ZA"/>
        </w:rPr>
      </w:pPr>
      <w:r w:rsidRPr="00AF04FC">
        <w:rPr>
          <w:rFonts w:ascii="Arial LatArm" w:hAnsi="Arial LatArm"/>
          <w:sz w:val="20"/>
          <w:szCs w:val="20"/>
          <w:lang w:val="af-ZA"/>
        </w:rPr>
        <w:t xml:space="preserve">4) </w:t>
      </w:r>
      <w:r w:rsidRPr="00AF04FC">
        <w:rPr>
          <w:rFonts w:ascii="Arial" w:hAnsi="Arial" w:cs="Arial"/>
          <w:sz w:val="20"/>
          <w:szCs w:val="20"/>
        </w:rPr>
        <w:t>մասնակցիանվանումը</w:t>
      </w:r>
      <w:r w:rsidRPr="00AF04FC">
        <w:rPr>
          <w:rFonts w:ascii="Arial LatArm" w:hAnsi="Arial LatArm"/>
          <w:sz w:val="20"/>
          <w:szCs w:val="20"/>
          <w:lang w:val="af-ZA"/>
        </w:rPr>
        <w:t xml:space="preserve"> (</w:t>
      </w:r>
      <w:r w:rsidRPr="00AF04FC">
        <w:rPr>
          <w:rFonts w:ascii="Arial" w:hAnsi="Arial" w:cs="Arial"/>
          <w:sz w:val="20"/>
          <w:szCs w:val="20"/>
        </w:rPr>
        <w:t>անունը</w:t>
      </w:r>
      <w:r w:rsidRPr="00AF04FC">
        <w:rPr>
          <w:rFonts w:ascii="Arial LatArm" w:hAnsi="Arial LatArm"/>
          <w:sz w:val="20"/>
          <w:szCs w:val="20"/>
          <w:lang w:val="af-ZA"/>
        </w:rPr>
        <w:t xml:space="preserve">), </w:t>
      </w:r>
      <w:r w:rsidRPr="00AF04FC">
        <w:rPr>
          <w:rFonts w:ascii="Arial" w:hAnsi="Arial" w:cs="Arial"/>
          <w:sz w:val="20"/>
          <w:szCs w:val="20"/>
        </w:rPr>
        <w:t>գտնվելուվայրըևհեռախոսահամարը</w:t>
      </w:r>
      <w:r w:rsidRPr="00AF04FC">
        <w:rPr>
          <w:rFonts w:ascii="Arial LatArm" w:hAnsi="Arial LatArm"/>
          <w:sz w:val="20"/>
          <w:szCs w:val="20"/>
          <w:lang w:val="af-ZA"/>
        </w:rPr>
        <w:t>:</w:t>
      </w:r>
    </w:p>
    <w:p w:rsidR="009247B8" w:rsidRPr="00AF04FC" w:rsidRDefault="009247B8" w:rsidP="009247B8">
      <w:pPr>
        <w:ind w:firstLine="720"/>
        <w:jc w:val="both"/>
        <w:rPr>
          <w:rFonts w:ascii="Arial LatArm" w:hAnsi="Arial LatArm" w:cs="Sylfaen"/>
          <w:sz w:val="20"/>
          <w:szCs w:val="20"/>
          <w:lang w:val="af-ZA"/>
        </w:rPr>
      </w:pPr>
      <w:r w:rsidRPr="00AF04FC">
        <w:rPr>
          <w:rFonts w:ascii="Arial LatArm" w:hAnsi="Arial LatArm" w:cs="Sylfaen"/>
          <w:sz w:val="20"/>
          <w:szCs w:val="20"/>
          <w:lang w:val="af-ZA"/>
        </w:rPr>
        <w:t xml:space="preserve">3.3 </w:t>
      </w:r>
      <w:r w:rsidRPr="00AF04FC">
        <w:rPr>
          <w:rFonts w:ascii="Arial" w:hAnsi="Arial" w:cs="Arial"/>
          <w:sz w:val="20"/>
          <w:szCs w:val="20"/>
        </w:rPr>
        <w:t>Սույնհրահանգի</w:t>
      </w:r>
      <w:r w:rsidRPr="00AF04FC">
        <w:rPr>
          <w:rFonts w:ascii="Arial LatArm" w:hAnsi="Arial LatArm" w:cs="Sylfaen"/>
          <w:sz w:val="20"/>
          <w:szCs w:val="20"/>
          <w:lang w:val="af-ZA"/>
        </w:rPr>
        <w:t xml:space="preserve"> 3.1 </w:t>
      </w:r>
      <w:r w:rsidRPr="00AF04FC">
        <w:rPr>
          <w:rFonts w:ascii="Arial" w:hAnsi="Arial" w:cs="Arial"/>
          <w:sz w:val="20"/>
          <w:szCs w:val="20"/>
        </w:rPr>
        <w:t>և</w:t>
      </w:r>
      <w:r w:rsidRPr="00AF04FC">
        <w:rPr>
          <w:rFonts w:ascii="Arial LatArm" w:hAnsi="Arial LatArm" w:cs="Sylfaen"/>
          <w:sz w:val="20"/>
          <w:szCs w:val="20"/>
          <w:lang w:val="af-ZA"/>
        </w:rPr>
        <w:t xml:space="preserve"> 3.2 </w:t>
      </w:r>
      <w:r w:rsidRPr="00AF04FC">
        <w:rPr>
          <w:rFonts w:ascii="Arial" w:hAnsi="Arial" w:cs="Arial"/>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F04FC">
        <w:rPr>
          <w:rFonts w:ascii="Arial LatArm" w:hAnsi="Arial LatArm" w:cs="Sylfaen"/>
          <w:sz w:val="20"/>
          <w:szCs w:val="20"/>
          <w:lang w:val="af-ZA"/>
        </w:rPr>
        <w:t>:</w:t>
      </w:r>
    </w:p>
    <w:p w:rsidR="00E74BF6" w:rsidRPr="00AF04FC" w:rsidRDefault="00E74BF6" w:rsidP="00EF3662">
      <w:pPr>
        <w:pStyle w:val="norm"/>
        <w:spacing w:line="240" w:lineRule="auto"/>
        <w:ind w:firstLine="284"/>
        <w:jc w:val="right"/>
        <w:rPr>
          <w:rFonts w:ascii="Arial LatArm" w:hAnsi="Arial LatArm" w:cs="Sylfaen"/>
          <w:b/>
          <w:sz w:val="20"/>
          <w:lang w:val="es-ES"/>
        </w:rPr>
      </w:pPr>
    </w:p>
    <w:p w:rsidR="00E74BF6" w:rsidRPr="00AF04FC" w:rsidRDefault="00E74BF6" w:rsidP="00EF3662">
      <w:pPr>
        <w:pStyle w:val="norm"/>
        <w:spacing w:line="240" w:lineRule="auto"/>
        <w:ind w:firstLine="284"/>
        <w:jc w:val="right"/>
        <w:rPr>
          <w:rFonts w:ascii="Arial LatArm" w:hAnsi="Arial LatArm" w:cs="Sylfaen"/>
          <w:b/>
          <w:sz w:val="20"/>
          <w:lang w:val="es-ES"/>
        </w:rPr>
      </w:pPr>
    </w:p>
    <w:p w:rsidR="00E74BF6" w:rsidRPr="00AF04FC" w:rsidRDefault="00E74BF6" w:rsidP="00EF3662">
      <w:pPr>
        <w:pStyle w:val="norm"/>
        <w:spacing w:line="240" w:lineRule="auto"/>
        <w:ind w:firstLine="284"/>
        <w:jc w:val="right"/>
        <w:rPr>
          <w:rFonts w:ascii="Arial LatArm" w:hAnsi="Arial LatArm" w:cs="Sylfaen"/>
          <w:b/>
          <w:sz w:val="20"/>
          <w:lang w:val="es-ES"/>
        </w:rPr>
      </w:pPr>
    </w:p>
    <w:p w:rsidR="00E74BF6" w:rsidRPr="00AF04FC" w:rsidRDefault="006C3873" w:rsidP="00EF3662">
      <w:pPr>
        <w:pStyle w:val="norm"/>
        <w:spacing w:line="240" w:lineRule="auto"/>
        <w:ind w:firstLine="284"/>
        <w:jc w:val="right"/>
        <w:rPr>
          <w:rFonts w:ascii="Arial LatArm" w:hAnsi="Arial LatArm" w:cs="Sylfaen"/>
          <w:b/>
          <w:sz w:val="20"/>
          <w:lang w:val="es-ES"/>
        </w:rPr>
      </w:pPr>
      <w:r w:rsidRPr="00AF04FC">
        <w:rPr>
          <w:rFonts w:ascii="Arial LatArm" w:hAnsi="Arial LatArm" w:cs="Sylfaen"/>
          <w:b/>
          <w:sz w:val="20"/>
          <w:lang w:val="es-ES"/>
        </w:rPr>
        <w:br w:type="page"/>
      </w:r>
      <w:r w:rsidR="00DA0240" w:rsidRPr="00AF04FC">
        <w:rPr>
          <w:rFonts w:ascii="Arial LatArm" w:hAnsi="Arial LatArm" w:cs="Sylfaen"/>
          <w:b/>
          <w:sz w:val="20"/>
          <w:lang w:val="es-ES"/>
        </w:rPr>
        <w:lastRenderedPageBreak/>
        <w:tab/>
      </w:r>
    </w:p>
    <w:p w:rsidR="00E74BF6" w:rsidRPr="00AF04FC" w:rsidRDefault="00E74BF6" w:rsidP="00EF3662">
      <w:pPr>
        <w:pStyle w:val="norm"/>
        <w:spacing w:line="240" w:lineRule="auto"/>
        <w:ind w:firstLine="284"/>
        <w:jc w:val="right"/>
        <w:rPr>
          <w:rFonts w:ascii="Arial LatArm" w:hAnsi="Arial LatArm" w:cs="Sylfaen"/>
          <w:b/>
          <w:sz w:val="20"/>
          <w:lang w:val="es-ES"/>
        </w:rPr>
      </w:pPr>
    </w:p>
    <w:p w:rsidR="00B2572B" w:rsidRPr="00AF04FC" w:rsidRDefault="00B2572B" w:rsidP="00EF3662">
      <w:pPr>
        <w:pStyle w:val="norm"/>
        <w:spacing w:line="240" w:lineRule="auto"/>
        <w:ind w:firstLine="284"/>
        <w:jc w:val="right"/>
        <w:rPr>
          <w:rFonts w:ascii="Arial LatArm" w:hAnsi="Arial LatArm" w:cs="Arial"/>
          <w:b/>
          <w:sz w:val="20"/>
          <w:lang w:val="es-ES"/>
        </w:rPr>
      </w:pPr>
      <w:r w:rsidRPr="00AF04FC">
        <w:rPr>
          <w:rFonts w:ascii="Arial" w:hAnsi="Arial" w:cs="Arial"/>
          <w:b/>
          <w:sz w:val="20"/>
          <w:lang w:val="es-ES"/>
        </w:rPr>
        <w:t>Հավելված</w:t>
      </w:r>
      <w:r w:rsidRPr="00AF04FC">
        <w:rPr>
          <w:rFonts w:ascii="Arial LatArm" w:hAnsi="Arial LatArm" w:cs="Arial"/>
          <w:b/>
          <w:sz w:val="20"/>
          <w:lang w:val="es-ES"/>
        </w:rPr>
        <w:t xml:space="preserve">  N 1</w:t>
      </w:r>
    </w:p>
    <w:p w:rsidR="00B2572B" w:rsidRPr="001E10F5" w:rsidRDefault="00F85E02" w:rsidP="00EF3662">
      <w:pPr>
        <w:pStyle w:val="BodyTextIndent3"/>
        <w:spacing w:line="240" w:lineRule="auto"/>
        <w:jc w:val="right"/>
        <w:rPr>
          <w:rFonts w:ascii="Arial LatArm" w:hAnsi="Arial LatArm" w:cs="Arial"/>
          <w:b/>
          <w:color w:val="FF0000"/>
          <w:lang w:val="es-ES"/>
        </w:rPr>
      </w:pPr>
      <w:r w:rsidRPr="00AF04FC">
        <w:rPr>
          <w:i/>
          <w:lang w:val="af-ZA"/>
        </w:rPr>
        <w:t xml:space="preserve">`  </w:t>
      </w:r>
      <w:r>
        <w:rPr>
          <w:rFonts w:ascii="Sylfaen" w:hAnsi="Sylfaen"/>
          <w:i/>
          <w:lang w:val="ru-RU"/>
        </w:rPr>
        <w:t>ԱՄԱԳՄ</w:t>
      </w:r>
      <w:r w:rsidRPr="00F9486B">
        <w:rPr>
          <w:rFonts w:ascii="Sylfaen" w:hAnsi="Sylfaen"/>
          <w:i/>
          <w:lang w:val="af-ZA"/>
        </w:rPr>
        <w:t>_</w:t>
      </w:r>
      <w:r>
        <w:rPr>
          <w:rFonts w:ascii="Sylfaen" w:hAnsi="Sylfaen"/>
          <w:i/>
          <w:lang w:val="ru-RU"/>
        </w:rPr>
        <w:t>ԳՀԱՊՁԲ</w:t>
      </w:r>
      <w:r w:rsidRPr="00C35D56">
        <w:rPr>
          <w:rFonts w:ascii="Arial" w:hAnsi="Arial" w:cs="Arial"/>
          <w:i/>
          <w:color w:val="FF0000"/>
          <w:lang w:val="af-ZA"/>
        </w:rPr>
        <w:t>-20/0</w:t>
      </w:r>
      <w:r w:rsidR="00384CCB" w:rsidRPr="00724A9E">
        <w:rPr>
          <w:rFonts w:ascii="Arial" w:hAnsi="Arial" w:cs="Arial"/>
          <w:i/>
          <w:color w:val="FF0000"/>
          <w:lang w:val="es-ES"/>
        </w:rPr>
        <w:t>2</w:t>
      </w:r>
      <w:r w:rsidR="00B2572B" w:rsidRPr="001E10F5">
        <w:rPr>
          <w:rFonts w:ascii="Arial" w:hAnsi="Arial" w:cs="Arial"/>
          <w:b/>
          <w:color w:val="FF0000"/>
          <w:lang w:val="es-ES"/>
        </w:rPr>
        <w:t>ծածկագրով</w:t>
      </w:r>
    </w:p>
    <w:p w:rsidR="00B2572B" w:rsidRPr="001E10F5" w:rsidRDefault="001E10F5" w:rsidP="00EF3662">
      <w:pPr>
        <w:pStyle w:val="BodyTextIndent3"/>
        <w:spacing w:line="240" w:lineRule="auto"/>
        <w:jc w:val="right"/>
        <w:rPr>
          <w:rFonts w:ascii="Arial LatArm" w:hAnsi="Arial LatArm" w:cs="Arial"/>
          <w:b/>
          <w:color w:val="FF0000"/>
          <w:lang w:val="es-ES"/>
        </w:rPr>
      </w:pPr>
      <w:r w:rsidRPr="001E10F5">
        <w:rPr>
          <w:rFonts w:ascii="Arial" w:hAnsi="Arial" w:cs="Arial"/>
          <w:b/>
          <w:color w:val="FF0000"/>
          <w:lang w:val="ru-RU"/>
        </w:rPr>
        <w:t>Գնանշմանհարցմանընթացակարգի</w:t>
      </w:r>
      <w:r w:rsidR="00B2572B" w:rsidRPr="001E10F5">
        <w:rPr>
          <w:rFonts w:ascii="Arial" w:hAnsi="Arial" w:cs="Arial"/>
          <w:b/>
          <w:color w:val="FF0000"/>
          <w:lang w:val="es-ES"/>
        </w:rPr>
        <w:t>հրավերի</w:t>
      </w:r>
    </w:p>
    <w:p w:rsidR="00B2572B" w:rsidRPr="001E10F5" w:rsidRDefault="00B2572B" w:rsidP="00EF3662">
      <w:pPr>
        <w:jc w:val="center"/>
        <w:rPr>
          <w:rFonts w:ascii="Arial LatArm" w:hAnsi="Arial LatArm" w:cs="Sylfaen"/>
          <w:b/>
          <w:color w:val="FF0000"/>
          <w:lang w:val="es-ES"/>
        </w:rPr>
      </w:pPr>
    </w:p>
    <w:p w:rsidR="00B2572B" w:rsidRPr="001E10F5" w:rsidRDefault="00B2572B" w:rsidP="00EF3662">
      <w:pPr>
        <w:jc w:val="center"/>
        <w:rPr>
          <w:rFonts w:ascii="Arial LatArm" w:hAnsi="Arial LatArm" w:cs="Arial"/>
          <w:b/>
          <w:color w:val="FF0000"/>
          <w:lang w:val="es-ES"/>
        </w:rPr>
      </w:pPr>
      <w:r w:rsidRPr="001E10F5">
        <w:rPr>
          <w:rFonts w:ascii="Arial" w:hAnsi="Arial" w:cs="Arial"/>
          <w:b/>
          <w:color w:val="FF0000"/>
          <w:lang w:val="es-ES"/>
        </w:rPr>
        <w:t>ԴԻՄՈՒՄ</w:t>
      </w:r>
      <w:r w:rsidR="006C3873" w:rsidRPr="001E10F5">
        <w:rPr>
          <w:rFonts w:ascii="Arial" w:hAnsi="Arial" w:cs="Arial"/>
          <w:b/>
          <w:color w:val="FF0000"/>
          <w:lang w:val="es-ES"/>
        </w:rPr>
        <w:t>ՀԱՅՏԱՐԱՐՈՒԹՅՈՒՆ</w:t>
      </w:r>
      <w:r w:rsidRPr="001E10F5">
        <w:rPr>
          <w:rFonts w:ascii="Arial LatArm" w:hAnsi="Arial LatArm" w:cs="Sylfaen"/>
          <w:b/>
          <w:color w:val="FF0000"/>
          <w:lang w:val="es-ES"/>
        </w:rPr>
        <w:t>*</w:t>
      </w:r>
    </w:p>
    <w:p w:rsidR="00B2572B" w:rsidRPr="001E10F5" w:rsidRDefault="00A722B2" w:rsidP="00EF3662">
      <w:pPr>
        <w:pStyle w:val="Heading6"/>
        <w:jc w:val="center"/>
        <w:rPr>
          <w:rFonts w:cs="Arial"/>
          <w:color w:val="FF0000"/>
          <w:sz w:val="24"/>
          <w:szCs w:val="24"/>
          <w:lang w:val="es-ES"/>
        </w:rPr>
      </w:pPr>
      <w:r w:rsidRPr="001E10F5">
        <w:rPr>
          <w:rFonts w:ascii="Arial" w:hAnsi="Arial" w:cs="Arial"/>
          <w:color w:val="FF0000"/>
          <w:sz w:val="24"/>
          <w:szCs w:val="24"/>
          <w:lang w:val="ru-RU"/>
        </w:rPr>
        <w:t>Գնանշմանհարցմանընթացակարգի</w:t>
      </w:r>
      <w:r w:rsidR="00B2572B" w:rsidRPr="001E10F5">
        <w:rPr>
          <w:rFonts w:ascii="Arial" w:hAnsi="Arial" w:cs="Arial"/>
          <w:color w:val="FF0000"/>
          <w:sz w:val="24"/>
          <w:szCs w:val="24"/>
          <w:lang w:val="es-ES"/>
        </w:rPr>
        <w:t>մասնակցելու</w:t>
      </w:r>
    </w:p>
    <w:p w:rsidR="00B2572B" w:rsidRPr="00AF04FC" w:rsidRDefault="00B2572B" w:rsidP="00EF3662">
      <w:pPr>
        <w:rPr>
          <w:rFonts w:ascii="Arial LatArm" w:hAnsi="Arial LatArm"/>
          <w:lang w:val="es-ES" w:eastAsia="ru-RU"/>
        </w:rPr>
      </w:pPr>
    </w:p>
    <w:p w:rsidR="00B2572B" w:rsidRPr="00AF04FC" w:rsidRDefault="00B2572B" w:rsidP="00EF3662">
      <w:pPr>
        <w:jc w:val="both"/>
        <w:rPr>
          <w:rFonts w:ascii="Arial LatArm" w:hAnsi="Arial LatArm" w:cs="Arial"/>
          <w:sz w:val="20"/>
          <w:szCs w:val="20"/>
          <w:lang w:val="es-ES"/>
        </w:rPr>
      </w:pP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w:hAnsi="Arial" w:cs="Arial"/>
          <w:sz w:val="20"/>
          <w:szCs w:val="20"/>
          <w:lang w:val="es-ES"/>
        </w:rPr>
        <w:t>հայտնումէ</w:t>
      </w:r>
      <w:r w:rsidRPr="00AF04FC">
        <w:rPr>
          <w:rFonts w:ascii="Arial LatArm" w:hAnsi="Arial LatArm" w:cs="Arial"/>
          <w:sz w:val="20"/>
          <w:szCs w:val="20"/>
          <w:lang w:val="es-ES"/>
        </w:rPr>
        <w:t xml:space="preserve">, </w:t>
      </w:r>
      <w:r w:rsidRPr="00AF04FC">
        <w:rPr>
          <w:rFonts w:ascii="Arial" w:hAnsi="Arial" w:cs="Arial"/>
          <w:sz w:val="20"/>
          <w:szCs w:val="20"/>
          <w:lang w:val="es-ES"/>
        </w:rPr>
        <w:t>որցանկությունունիմասնակցել</w:t>
      </w:r>
    </w:p>
    <w:p w:rsidR="00B2572B" w:rsidRPr="00AF04FC" w:rsidRDefault="00B2572B" w:rsidP="00EF3662">
      <w:pPr>
        <w:jc w:val="both"/>
        <w:rPr>
          <w:rFonts w:ascii="Arial LatArm" w:hAnsi="Arial LatArm"/>
          <w:sz w:val="22"/>
          <w:szCs w:val="22"/>
          <w:vertAlign w:val="superscript"/>
          <w:lang w:val="es-ES"/>
        </w:rPr>
      </w:pPr>
      <w:r w:rsidRPr="00AF04FC">
        <w:rPr>
          <w:rFonts w:ascii="Arial" w:hAnsi="Arial" w:cs="Arial"/>
          <w:vertAlign w:val="superscript"/>
          <w:lang w:val="es-ES"/>
        </w:rPr>
        <w:t>մասնակցիանվանումը</w:t>
      </w:r>
    </w:p>
    <w:p w:rsidR="00B2572B" w:rsidRPr="00AF04FC" w:rsidRDefault="00B2572B" w:rsidP="00EF3662">
      <w:pPr>
        <w:jc w:val="both"/>
        <w:rPr>
          <w:rFonts w:ascii="Arial LatArm" w:hAnsi="Arial LatArm"/>
          <w:sz w:val="22"/>
          <w:szCs w:val="22"/>
          <w:u w:val="single"/>
          <w:lang w:val="es-ES"/>
        </w:rPr>
      </w:pPr>
      <w:r w:rsidRPr="00AF04FC">
        <w:rPr>
          <w:rFonts w:ascii="Arial LatArm" w:hAnsi="Arial LatArm"/>
          <w:sz w:val="22"/>
          <w:szCs w:val="22"/>
          <w:u w:val="single"/>
          <w:lang w:val="es-ES"/>
        </w:rPr>
        <w:tab/>
      </w:r>
      <w:r w:rsidR="00F85E02">
        <w:rPr>
          <w:rFonts w:ascii="Sylfaen" w:hAnsi="Sylfaen" w:cs="Arial"/>
          <w:color w:val="FF0000"/>
          <w:sz w:val="22"/>
          <w:szCs w:val="22"/>
          <w:u w:val="single"/>
          <w:lang w:val="es-ES"/>
        </w:rPr>
        <w:t>ԱՐԱՐԱՏ ԳՅՈՒՂԻ ՄԱՆԿԱՊԱՐՏԵԶ ՀՈԱԿ-ի</w:t>
      </w:r>
      <w:r w:rsidRPr="001E10F5">
        <w:rPr>
          <w:rFonts w:ascii="Arial" w:hAnsi="Arial" w:cs="Arial"/>
          <w:color w:val="FF0000"/>
          <w:sz w:val="20"/>
          <w:szCs w:val="20"/>
          <w:lang w:val="es-ES"/>
        </w:rPr>
        <w:t>կողմից</w:t>
      </w:r>
      <w:r w:rsidR="00F85E02">
        <w:rPr>
          <w:rFonts w:ascii="Sylfaen" w:hAnsi="Sylfaen"/>
          <w:i/>
          <w:lang w:val="ru-RU"/>
        </w:rPr>
        <w:t>ԱՄԱԳՄ</w:t>
      </w:r>
      <w:r w:rsidR="00F85E02" w:rsidRPr="00F9486B">
        <w:rPr>
          <w:rFonts w:ascii="Sylfaen" w:hAnsi="Sylfaen"/>
          <w:i/>
          <w:lang w:val="af-ZA"/>
        </w:rPr>
        <w:t>_</w:t>
      </w:r>
      <w:r w:rsidR="00F85E02">
        <w:rPr>
          <w:rFonts w:ascii="Sylfaen" w:hAnsi="Sylfaen"/>
          <w:i/>
          <w:lang w:val="ru-RU"/>
        </w:rPr>
        <w:t>ԳՀԱՊՁԲ</w:t>
      </w:r>
      <w:r w:rsidR="00F85E02" w:rsidRPr="00C35D56">
        <w:rPr>
          <w:rFonts w:ascii="Arial" w:hAnsi="Arial" w:cs="Arial"/>
          <w:i/>
          <w:color w:val="FF0000"/>
          <w:lang w:val="af-ZA"/>
        </w:rPr>
        <w:t>-20/0</w:t>
      </w:r>
      <w:r w:rsidR="00384CCB" w:rsidRPr="00384CCB">
        <w:rPr>
          <w:rFonts w:ascii="Arial" w:hAnsi="Arial" w:cs="Arial"/>
          <w:i/>
          <w:color w:val="FF0000"/>
          <w:lang w:val="es-ES"/>
        </w:rPr>
        <w:t>2</w:t>
      </w:r>
      <w:r w:rsidRPr="00AF04FC">
        <w:rPr>
          <w:rFonts w:ascii="Arial" w:hAnsi="Arial" w:cs="Arial"/>
          <w:sz w:val="20"/>
          <w:szCs w:val="20"/>
          <w:lang w:val="es-ES"/>
        </w:rPr>
        <w:t>ծածկագրովհայտարարված</w:t>
      </w:r>
    </w:p>
    <w:p w:rsidR="00B2572B" w:rsidRPr="00AF04FC" w:rsidRDefault="00476A47" w:rsidP="00EF3662">
      <w:pPr>
        <w:jc w:val="both"/>
        <w:rPr>
          <w:rFonts w:ascii="Arial LatArm" w:hAnsi="Arial LatArm" w:cs="Sylfaen"/>
          <w:vertAlign w:val="superscript"/>
          <w:lang w:val="es-ES"/>
        </w:rPr>
      </w:pPr>
      <w:r w:rsidRPr="00AF04FC">
        <w:rPr>
          <w:rFonts w:ascii="Arial" w:hAnsi="Arial" w:cs="Arial"/>
          <w:vertAlign w:val="superscript"/>
          <w:lang w:val="es-ES"/>
        </w:rPr>
        <w:t>պ</w:t>
      </w:r>
      <w:r w:rsidR="00B2572B" w:rsidRPr="00AF04FC">
        <w:rPr>
          <w:rFonts w:ascii="Arial" w:hAnsi="Arial" w:cs="Arial"/>
          <w:vertAlign w:val="superscript"/>
          <w:lang w:val="es-ES"/>
        </w:rPr>
        <w:t>ատվիրատուիանվանումը</w:t>
      </w:r>
    </w:p>
    <w:p w:rsidR="00B2572B" w:rsidRPr="00AF04FC" w:rsidRDefault="001E10F5" w:rsidP="00EF3662">
      <w:pPr>
        <w:jc w:val="both"/>
        <w:rPr>
          <w:rFonts w:ascii="Arial LatArm" w:hAnsi="Arial LatArm" w:cs="Sylfaen"/>
          <w:sz w:val="20"/>
          <w:szCs w:val="20"/>
          <w:lang w:val="es-ES"/>
        </w:rPr>
      </w:pPr>
      <w:r w:rsidRPr="001E10F5">
        <w:rPr>
          <w:rFonts w:ascii="Arial" w:hAnsi="Arial" w:cs="Arial"/>
          <w:color w:val="FF0000"/>
          <w:sz w:val="20"/>
          <w:szCs w:val="20"/>
          <w:lang w:val="ru-RU"/>
        </w:rPr>
        <w:t>գնանշմանհարցմանընթացակարգի</w:t>
      </w:r>
      <w:r w:rsidR="00B2572B" w:rsidRPr="00AF04FC">
        <w:rPr>
          <w:rFonts w:ascii="Arial LatArm" w:hAnsi="Arial LatArm"/>
          <w:u w:val="single"/>
          <w:lang w:val="es-ES"/>
        </w:rPr>
        <w:tab/>
      </w:r>
      <w:r w:rsidR="00B2572B" w:rsidRPr="00AF04FC">
        <w:rPr>
          <w:rFonts w:ascii="Arial LatArm" w:hAnsi="Arial LatArm"/>
          <w:u w:val="single"/>
          <w:lang w:val="es-ES"/>
        </w:rPr>
        <w:tab/>
      </w:r>
      <w:r w:rsidR="00B2572B" w:rsidRPr="00AF04FC">
        <w:rPr>
          <w:rFonts w:ascii="Arial LatArm" w:hAnsi="Arial LatArm"/>
          <w:u w:val="single"/>
          <w:lang w:val="es-ES"/>
        </w:rPr>
        <w:tab/>
      </w:r>
      <w:r w:rsidR="00B2572B" w:rsidRPr="00AF04FC">
        <w:rPr>
          <w:rFonts w:ascii="Arial LatArm" w:hAnsi="Arial LatArm"/>
          <w:u w:val="single"/>
          <w:lang w:val="es-ES"/>
        </w:rPr>
        <w:tab/>
      </w:r>
      <w:r w:rsidR="00B2572B" w:rsidRPr="00AF04FC">
        <w:rPr>
          <w:rFonts w:ascii="Arial LatArm" w:hAnsi="Arial LatArm"/>
          <w:u w:val="single"/>
          <w:lang w:val="es-ES"/>
        </w:rPr>
        <w:tab/>
      </w:r>
      <w:r w:rsidR="00B2572B" w:rsidRPr="00AF04FC">
        <w:rPr>
          <w:rFonts w:ascii="Arial LatArm" w:hAnsi="Arial LatArm"/>
          <w:u w:val="single"/>
          <w:lang w:val="es-ES"/>
        </w:rPr>
        <w:tab/>
      </w:r>
      <w:r w:rsidR="00B2572B" w:rsidRPr="00AF04FC">
        <w:rPr>
          <w:rFonts w:ascii="Arial" w:hAnsi="Arial" w:cs="Arial"/>
          <w:sz w:val="20"/>
          <w:szCs w:val="20"/>
          <w:lang w:val="es-ES"/>
        </w:rPr>
        <w:t>չափաբաժնին</w:t>
      </w:r>
      <w:r w:rsidR="00B2572B" w:rsidRPr="00AF04FC">
        <w:rPr>
          <w:rFonts w:ascii="Arial LatArm" w:hAnsi="Arial LatArm" w:cs="Arial"/>
          <w:sz w:val="20"/>
          <w:szCs w:val="20"/>
          <w:lang w:val="es-ES"/>
        </w:rPr>
        <w:t xml:space="preserve">  (</w:t>
      </w:r>
      <w:r w:rsidR="00B2572B" w:rsidRPr="00AF04FC">
        <w:rPr>
          <w:rFonts w:ascii="Arial" w:hAnsi="Arial" w:cs="Arial"/>
          <w:sz w:val="20"/>
          <w:szCs w:val="20"/>
          <w:lang w:val="es-ES"/>
        </w:rPr>
        <w:t>չափաբաժիններին</w:t>
      </w:r>
      <w:r w:rsidR="00B2572B" w:rsidRPr="00AF04FC">
        <w:rPr>
          <w:rFonts w:ascii="Arial LatArm" w:hAnsi="Arial LatArm" w:cs="Arial"/>
          <w:sz w:val="20"/>
          <w:szCs w:val="20"/>
          <w:lang w:val="es-ES"/>
        </w:rPr>
        <w:t xml:space="preserve">) </w:t>
      </w:r>
      <w:r w:rsidR="00B2572B" w:rsidRPr="00AF04FC">
        <w:rPr>
          <w:rFonts w:ascii="Arial" w:hAnsi="Arial" w:cs="Arial"/>
          <w:sz w:val="20"/>
          <w:szCs w:val="20"/>
          <w:lang w:val="es-ES"/>
        </w:rPr>
        <w:t>ևհրավերի</w:t>
      </w:r>
    </w:p>
    <w:p w:rsidR="00B2572B" w:rsidRPr="00AF04FC" w:rsidRDefault="00B2572B" w:rsidP="00EF3662">
      <w:pPr>
        <w:jc w:val="both"/>
        <w:rPr>
          <w:rFonts w:ascii="Arial LatArm" w:hAnsi="Arial LatArm"/>
          <w:vertAlign w:val="superscript"/>
          <w:lang w:val="es-ES"/>
        </w:rPr>
      </w:pPr>
      <w:r w:rsidRPr="00AF04FC">
        <w:rPr>
          <w:rFonts w:ascii="Arial" w:hAnsi="Arial" w:cs="Arial"/>
          <w:vertAlign w:val="superscript"/>
          <w:lang w:val="es-ES"/>
        </w:rPr>
        <w:t>չափաբաժնի</w:t>
      </w:r>
      <w:r w:rsidRPr="00AF04FC">
        <w:rPr>
          <w:rFonts w:ascii="Arial LatArm" w:hAnsi="Arial LatArm" w:cs="Arial"/>
          <w:vertAlign w:val="superscript"/>
          <w:lang w:val="es-ES"/>
        </w:rPr>
        <w:t xml:space="preserve">  (</w:t>
      </w:r>
      <w:r w:rsidRPr="00AF04FC">
        <w:rPr>
          <w:rFonts w:ascii="Arial" w:hAnsi="Arial" w:cs="Arial"/>
          <w:vertAlign w:val="superscript"/>
          <w:lang w:val="es-ES"/>
        </w:rPr>
        <w:t>չափաբաժինների</w:t>
      </w:r>
      <w:r w:rsidRPr="00AF04FC">
        <w:rPr>
          <w:rFonts w:ascii="Arial LatArm" w:hAnsi="Arial LatArm" w:cs="Arial"/>
          <w:vertAlign w:val="superscript"/>
          <w:lang w:val="es-ES"/>
        </w:rPr>
        <w:t xml:space="preserve">) </w:t>
      </w:r>
      <w:r w:rsidRPr="00AF04FC">
        <w:rPr>
          <w:rFonts w:ascii="Arial" w:hAnsi="Arial" w:cs="Arial"/>
          <w:vertAlign w:val="superscript"/>
          <w:lang w:val="es-ES"/>
        </w:rPr>
        <w:t>համարը</w:t>
      </w:r>
    </w:p>
    <w:p w:rsidR="00B2572B" w:rsidRPr="00AF04FC" w:rsidRDefault="00B2572B" w:rsidP="00EF3662">
      <w:pPr>
        <w:jc w:val="both"/>
        <w:rPr>
          <w:rFonts w:ascii="Arial LatArm" w:hAnsi="Arial LatArm"/>
          <w:sz w:val="20"/>
          <w:szCs w:val="20"/>
          <w:lang w:val="es-ES"/>
        </w:rPr>
      </w:pPr>
      <w:r w:rsidRPr="00AF04FC">
        <w:rPr>
          <w:rFonts w:ascii="Arial" w:hAnsi="Arial" w:cs="Arial"/>
          <w:sz w:val="20"/>
          <w:szCs w:val="20"/>
          <w:lang w:val="es-ES"/>
        </w:rPr>
        <w:t>պահանջներինհամապատասխաններկայացնումէհայտ</w:t>
      </w:r>
      <w:r w:rsidRPr="00AF04FC">
        <w:rPr>
          <w:rFonts w:ascii="Arial LatArm" w:hAnsi="Arial LatArm" w:cs="Sylfaen"/>
          <w:sz w:val="20"/>
          <w:szCs w:val="20"/>
          <w:lang w:val="es-ES"/>
        </w:rPr>
        <w:t>:</w:t>
      </w:r>
    </w:p>
    <w:p w:rsidR="00B2572B" w:rsidRPr="00AF04FC" w:rsidRDefault="00B2572B" w:rsidP="00EF3662">
      <w:pPr>
        <w:jc w:val="both"/>
        <w:rPr>
          <w:rFonts w:ascii="Arial LatArm" w:hAnsi="Arial LatArm"/>
          <w:sz w:val="12"/>
          <w:szCs w:val="12"/>
          <w:u w:val="single"/>
          <w:lang w:val="es-ES"/>
        </w:rPr>
      </w:pPr>
    </w:p>
    <w:p w:rsidR="00B2572B" w:rsidRPr="00AF04FC" w:rsidRDefault="00B2572B" w:rsidP="00EF3662">
      <w:pPr>
        <w:jc w:val="both"/>
        <w:rPr>
          <w:rFonts w:ascii="Arial LatArm" w:hAnsi="Arial LatArm" w:cs="Sylfaen"/>
          <w:sz w:val="20"/>
          <w:szCs w:val="20"/>
          <w:lang w:val="es-ES"/>
        </w:rPr>
      </w:pP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lang w:val="es-ES"/>
        </w:rPr>
        <w:t>-</w:t>
      </w:r>
      <w:r w:rsidRPr="00AF04FC">
        <w:rPr>
          <w:rFonts w:ascii="Arial" w:hAnsi="Arial" w:cs="Arial"/>
          <w:sz w:val="20"/>
          <w:szCs w:val="20"/>
          <w:lang w:val="es-ES"/>
        </w:rPr>
        <w:t>նհայտնումևհավաստումէ</w:t>
      </w:r>
      <w:r w:rsidRPr="00AF04FC">
        <w:rPr>
          <w:rFonts w:ascii="Arial LatArm" w:hAnsi="Arial LatArm" w:cs="Arial"/>
          <w:sz w:val="20"/>
          <w:szCs w:val="20"/>
          <w:lang w:val="es-ES"/>
        </w:rPr>
        <w:t xml:space="preserve">, </w:t>
      </w:r>
      <w:r w:rsidRPr="00AF04FC">
        <w:rPr>
          <w:rFonts w:ascii="Arial" w:hAnsi="Arial" w:cs="Arial"/>
          <w:sz w:val="20"/>
          <w:szCs w:val="20"/>
          <w:lang w:val="es-ES"/>
        </w:rPr>
        <w:t>որհանդիսանումէ</w:t>
      </w:r>
    </w:p>
    <w:p w:rsidR="00B2572B" w:rsidRPr="00AF04FC" w:rsidRDefault="00B2572B" w:rsidP="00EF3662">
      <w:pPr>
        <w:jc w:val="both"/>
        <w:rPr>
          <w:rFonts w:ascii="Arial LatArm" w:hAnsi="Arial LatArm" w:cs="Sylfaen"/>
          <w:sz w:val="20"/>
          <w:szCs w:val="20"/>
          <w:lang w:val="es-ES"/>
        </w:rPr>
      </w:pPr>
      <w:r w:rsidRPr="00AF04FC">
        <w:rPr>
          <w:rFonts w:ascii="Arial" w:hAnsi="Arial" w:cs="Arial"/>
          <w:vertAlign w:val="superscript"/>
          <w:lang w:val="es-ES"/>
        </w:rPr>
        <w:t>մասնակցիանվանումը</w:t>
      </w:r>
    </w:p>
    <w:p w:rsidR="00B2572B" w:rsidRPr="00AF04FC" w:rsidRDefault="00B2572B" w:rsidP="00EF3662">
      <w:pPr>
        <w:jc w:val="both"/>
        <w:rPr>
          <w:rFonts w:ascii="Arial LatArm" w:hAnsi="Arial LatArm" w:cs="Sylfaen"/>
          <w:sz w:val="20"/>
          <w:szCs w:val="20"/>
          <w:lang w:val="es-ES"/>
        </w:rPr>
      </w:pP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LatArm" w:hAnsi="Arial LatArm" w:cs="Sylfaen"/>
          <w:sz w:val="20"/>
          <w:szCs w:val="20"/>
          <w:u w:val="single"/>
          <w:lang w:val="es-ES"/>
        </w:rPr>
        <w:tab/>
      </w:r>
      <w:r w:rsidRPr="00AF04FC">
        <w:rPr>
          <w:rFonts w:ascii="Arial" w:hAnsi="Arial" w:cs="Arial"/>
          <w:sz w:val="20"/>
          <w:szCs w:val="20"/>
          <w:lang w:val="es-ES"/>
        </w:rPr>
        <w:t>ռեզիդենտ</w:t>
      </w:r>
      <w:r w:rsidRPr="00AF04FC">
        <w:rPr>
          <w:rFonts w:ascii="Arial LatArm" w:hAnsi="Arial LatArm" w:cs="Sylfaen"/>
          <w:sz w:val="20"/>
          <w:szCs w:val="20"/>
          <w:lang w:val="es-ES"/>
        </w:rPr>
        <w:t xml:space="preserve">:  </w:t>
      </w:r>
    </w:p>
    <w:p w:rsidR="00B2572B" w:rsidRPr="00AF04FC" w:rsidRDefault="00B2572B" w:rsidP="00EF3662">
      <w:pPr>
        <w:jc w:val="both"/>
        <w:rPr>
          <w:rFonts w:ascii="Arial LatArm" w:hAnsi="Arial LatArm" w:cs="Arial"/>
          <w:vertAlign w:val="superscript"/>
          <w:lang w:val="es-ES"/>
        </w:rPr>
      </w:pPr>
      <w:r w:rsidRPr="00AF04FC">
        <w:rPr>
          <w:rFonts w:ascii="Arial" w:hAnsi="Arial" w:cs="Arial"/>
          <w:vertAlign w:val="superscript"/>
          <w:lang w:val="es-ES"/>
        </w:rPr>
        <w:t>երկրիանվանումը</w:t>
      </w:r>
    </w:p>
    <w:p w:rsidR="00B2572B" w:rsidRPr="00AF04FC" w:rsidDel="00437CDB" w:rsidRDefault="00B2572B" w:rsidP="00EF3662">
      <w:pPr>
        <w:jc w:val="both"/>
        <w:rPr>
          <w:rFonts w:ascii="Arial LatArm" w:hAnsi="Arial LatArm" w:cs="Sylfaen"/>
          <w:sz w:val="20"/>
          <w:szCs w:val="20"/>
          <w:lang w:val="es-ES"/>
        </w:rPr>
      </w:pPr>
    </w:p>
    <w:p w:rsidR="00B2572B" w:rsidRPr="00AF04FC" w:rsidRDefault="00B2572B" w:rsidP="00EF3662">
      <w:pPr>
        <w:jc w:val="both"/>
        <w:rPr>
          <w:rFonts w:ascii="Arial LatArm" w:hAnsi="Arial LatArm" w:cs="Sylfaen"/>
          <w:sz w:val="20"/>
          <w:szCs w:val="20"/>
          <w:lang w:val="es-ES"/>
        </w:rPr>
      </w:pPr>
    </w:p>
    <w:p w:rsidR="004D5333" w:rsidRPr="00AF04FC" w:rsidRDefault="00B2572B" w:rsidP="00EF3662">
      <w:pPr>
        <w:jc w:val="both"/>
        <w:rPr>
          <w:rFonts w:ascii="Arial LatArm" w:hAnsi="Arial LatArm" w:cs="Sylfaen"/>
          <w:sz w:val="20"/>
          <w:szCs w:val="20"/>
          <w:lang w:val="es-ES"/>
        </w:rPr>
      </w:pPr>
      <w:r w:rsidRPr="00AF04FC">
        <w:rPr>
          <w:rFonts w:ascii="Arial LatArm" w:hAnsi="Arial LatArm"/>
          <w:sz w:val="20"/>
          <w:szCs w:val="20"/>
          <w:lang w:val="es-ES"/>
        </w:rPr>
        <w:t>-</w:t>
      </w:r>
      <w:r w:rsidRPr="00AF04FC">
        <w:rPr>
          <w:rFonts w:ascii="Arial" w:hAnsi="Arial" w:cs="Arial"/>
          <w:sz w:val="20"/>
          <w:szCs w:val="20"/>
          <w:lang w:val="es-ES"/>
        </w:rPr>
        <w:t>ի</w:t>
      </w:r>
      <w:r w:rsidR="004D5333" w:rsidRPr="00AF04FC">
        <w:rPr>
          <w:rFonts w:ascii="Arial" w:hAnsi="Arial" w:cs="Arial"/>
          <w:sz w:val="20"/>
          <w:szCs w:val="20"/>
          <w:lang w:val="es-ES"/>
        </w:rPr>
        <w:t>՝</w:t>
      </w:r>
    </w:p>
    <w:p w:rsidR="004D5333" w:rsidRPr="00AF04FC" w:rsidRDefault="004D5333" w:rsidP="00EF3662">
      <w:pPr>
        <w:jc w:val="both"/>
        <w:rPr>
          <w:rFonts w:ascii="Arial LatArm" w:hAnsi="Arial LatArm" w:cs="Sylfaen"/>
          <w:sz w:val="20"/>
          <w:szCs w:val="20"/>
          <w:lang w:val="es-ES"/>
        </w:rPr>
      </w:pPr>
      <w:r w:rsidRPr="00AF04FC">
        <w:rPr>
          <w:rFonts w:ascii="Arial" w:hAnsi="Arial" w:cs="Arial"/>
          <w:vertAlign w:val="superscript"/>
          <w:lang w:val="es-ES"/>
        </w:rPr>
        <w:t>մասնակցիանվանումը</w:t>
      </w:r>
    </w:p>
    <w:p w:rsidR="00B2572B" w:rsidRPr="00AF04FC" w:rsidRDefault="00B2572B" w:rsidP="004D5333">
      <w:pPr>
        <w:numPr>
          <w:ilvl w:val="0"/>
          <w:numId w:val="27"/>
        </w:numPr>
        <w:jc w:val="both"/>
        <w:rPr>
          <w:rFonts w:ascii="Arial LatArm" w:hAnsi="Arial LatArm" w:cs="Arial"/>
          <w:szCs w:val="22"/>
          <w:u w:val="single"/>
          <w:lang w:val="es-ES"/>
        </w:rPr>
      </w:pPr>
      <w:r w:rsidRPr="00AF04FC">
        <w:rPr>
          <w:rFonts w:ascii="Arial" w:hAnsi="Arial" w:cs="Arial"/>
          <w:sz w:val="20"/>
          <w:szCs w:val="20"/>
          <w:lang w:val="es-ES"/>
        </w:rPr>
        <w:t>հարկվճարողիհաշվառմանհամարնէ</w:t>
      </w:r>
      <w:r w:rsidRPr="00AF04FC">
        <w:rPr>
          <w:rFonts w:ascii="Arial LatArm" w:hAnsi="Arial LatArm" w:cs="Arial"/>
          <w:sz w:val="20"/>
          <w:szCs w:val="20"/>
          <w:lang w:val="es-ES"/>
        </w:rPr>
        <w:t>`</w:t>
      </w:r>
      <w:r w:rsidRPr="00AF04FC">
        <w:rPr>
          <w:rFonts w:ascii="Arial LatArm" w:hAnsi="Arial LatArm" w:cs="Arial"/>
          <w:szCs w:val="22"/>
          <w:u w:val="single"/>
          <w:lang w:val="es-ES"/>
        </w:rPr>
        <w:tab/>
      </w:r>
      <w:r w:rsidRPr="00AF04FC">
        <w:rPr>
          <w:rFonts w:ascii="Arial LatArm" w:hAnsi="Arial LatArm" w:cs="Arial"/>
          <w:szCs w:val="22"/>
          <w:u w:val="single"/>
          <w:lang w:val="es-ES"/>
        </w:rPr>
        <w:tab/>
      </w:r>
      <w:r w:rsidRPr="00AF04FC">
        <w:rPr>
          <w:rFonts w:ascii="Arial LatArm" w:hAnsi="Arial LatArm" w:cs="Arial"/>
          <w:szCs w:val="22"/>
          <w:u w:val="single"/>
          <w:lang w:val="es-ES"/>
        </w:rPr>
        <w:tab/>
      </w:r>
      <w:r w:rsidRPr="00AF04FC">
        <w:rPr>
          <w:rFonts w:ascii="Arial LatArm" w:hAnsi="Arial LatArm" w:cs="Arial"/>
          <w:szCs w:val="22"/>
          <w:u w:val="single"/>
          <w:lang w:val="es-ES"/>
        </w:rPr>
        <w:tab/>
      </w:r>
      <w:r w:rsidRPr="00AF04FC">
        <w:rPr>
          <w:rFonts w:ascii="Arial LatArm" w:hAnsi="Arial LatArm" w:cs="Arial"/>
          <w:szCs w:val="22"/>
          <w:u w:val="single"/>
          <w:lang w:val="es-ES"/>
        </w:rPr>
        <w:tab/>
        <w:t>:</w:t>
      </w:r>
    </w:p>
    <w:p w:rsidR="00B2572B" w:rsidRPr="00AF04FC" w:rsidRDefault="00B2572B" w:rsidP="00DA0240">
      <w:pPr>
        <w:ind w:left="1416" w:firstLine="708"/>
        <w:jc w:val="both"/>
        <w:rPr>
          <w:rFonts w:ascii="Arial LatArm" w:hAnsi="Arial LatArm" w:cs="Arial"/>
          <w:vertAlign w:val="superscript"/>
          <w:lang w:val="es-ES"/>
        </w:rPr>
      </w:pPr>
      <w:r w:rsidRPr="00AF04FC">
        <w:rPr>
          <w:rFonts w:ascii="Arial" w:hAnsi="Arial" w:cs="Arial"/>
          <w:vertAlign w:val="superscript"/>
          <w:lang w:val="es-ES"/>
        </w:rPr>
        <w:t>հարկիվճարողիհաշվառմանհամարը</w:t>
      </w:r>
    </w:p>
    <w:p w:rsidR="00B2572B" w:rsidRPr="00AF04FC" w:rsidRDefault="00B2572B" w:rsidP="00EF3662">
      <w:pPr>
        <w:jc w:val="both"/>
        <w:rPr>
          <w:rFonts w:ascii="Arial LatArm" w:hAnsi="Arial LatArm" w:cs="Arial"/>
          <w:vertAlign w:val="superscript"/>
          <w:lang w:val="es-ES"/>
        </w:rPr>
      </w:pPr>
    </w:p>
    <w:p w:rsidR="00B2572B" w:rsidRPr="00AF04FC" w:rsidRDefault="00B2572B" w:rsidP="00EF3662">
      <w:pPr>
        <w:jc w:val="both"/>
        <w:rPr>
          <w:rFonts w:ascii="Arial LatArm" w:hAnsi="Arial LatArm"/>
          <w:sz w:val="22"/>
          <w:szCs w:val="22"/>
          <w:lang w:val="es-ES"/>
        </w:rPr>
      </w:pPr>
    </w:p>
    <w:p w:rsidR="00B2572B" w:rsidRPr="00AF04FC" w:rsidRDefault="00B2572B" w:rsidP="004D5333">
      <w:pPr>
        <w:numPr>
          <w:ilvl w:val="0"/>
          <w:numId w:val="27"/>
        </w:numPr>
        <w:jc w:val="both"/>
        <w:rPr>
          <w:rFonts w:ascii="Arial LatArm" w:hAnsi="Arial LatArm"/>
          <w:sz w:val="22"/>
          <w:szCs w:val="22"/>
          <w:u w:val="single"/>
          <w:lang w:val="es-ES"/>
        </w:rPr>
      </w:pPr>
      <w:r w:rsidRPr="00AF04FC">
        <w:rPr>
          <w:rFonts w:ascii="Arial" w:hAnsi="Arial" w:cs="Arial"/>
          <w:sz w:val="20"/>
          <w:szCs w:val="20"/>
          <w:lang w:val="es-ES"/>
        </w:rPr>
        <w:t>էլեկտրոնայինփոստիհասցենէ</w:t>
      </w:r>
      <w:r w:rsidRPr="00AF04FC">
        <w:rPr>
          <w:rFonts w:ascii="Arial LatArm" w:hAnsi="Arial LatArm" w:cs="Arial"/>
          <w:sz w:val="20"/>
          <w:szCs w:val="20"/>
          <w:lang w:val="es-ES"/>
        </w:rPr>
        <w:t>`</w:t>
      </w:r>
      <w:r w:rsidRPr="00AF04FC">
        <w:rPr>
          <w:rFonts w:ascii="Arial LatArm" w:hAnsi="Arial LatArm"/>
          <w:u w:val="single"/>
          <w:lang w:val="es-ES"/>
        </w:rPr>
        <w:tab/>
      </w:r>
      <w:r w:rsidRPr="00AF04FC">
        <w:rPr>
          <w:rFonts w:ascii="Arial LatArm" w:hAnsi="Arial LatArm"/>
          <w:u w:val="single"/>
          <w:lang w:val="es-ES"/>
        </w:rPr>
        <w:tab/>
      </w:r>
      <w:r w:rsidRPr="00AF04FC">
        <w:rPr>
          <w:rFonts w:ascii="Arial LatArm" w:hAnsi="Arial LatArm"/>
          <w:u w:val="single"/>
          <w:lang w:val="es-ES"/>
        </w:rPr>
        <w:tab/>
      </w:r>
      <w:r w:rsidRPr="00AF04FC">
        <w:rPr>
          <w:rFonts w:ascii="Arial LatArm" w:hAnsi="Arial LatArm"/>
          <w:u w:val="single"/>
          <w:lang w:val="es-ES"/>
        </w:rPr>
        <w:tab/>
      </w:r>
      <w:r w:rsidRPr="00AF04FC">
        <w:rPr>
          <w:rFonts w:ascii="Arial LatArm" w:hAnsi="Arial LatArm"/>
          <w:u w:val="single"/>
          <w:lang w:val="es-ES"/>
        </w:rPr>
        <w:tab/>
        <w:t>:</w:t>
      </w:r>
    </w:p>
    <w:p w:rsidR="00B2572B" w:rsidRPr="00AF04FC" w:rsidRDefault="00B2572B" w:rsidP="00EF3662">
      <w:pPr>
        <w:jc w:val="both"/>
        <w:rPr>
          <w:rFonts w:ascii="Arial LatArm" w:hAnsi="Arial LatArm"/>
          <w:sz w:val="10"/>
          <w:szCs w:val="10"/>
          <w:lang w:val="es-ES"/>
        </w:rPr>
      </w:pPr>
      <w:r w:rsidRPr="00AF04FC">
        <w:rPr>
          <w:rFonts w:ascii="Arial" w:hAnsi="Arial" w:cs="Arial"/>
          <w:vertAlign w:val="superscript"/>
          <w:lang w:val="es-ES"/>
        </w:rPr>
        <w:t>էլեկտրոնայինփոստիհասցեն</w:t>
      </w:r>
    </w:p>
    <w:p w:rsidR="00B2572B" w:rsidRPr="00AF04FC" w:rsidRDefault="00B2572B" w:rsidP="00EF3662">
      <w:pPr>
        <w:jc w:val="right"/>
        <w:rPr>
          <w:rFonts w:ascii="Arial LatArm" w:hAnsi="Arial LatArm"/>
          <w:sz w:val="10"/>
          <w:szCs w:val="10"/>
          <w:lang w:val="es-ES"/>
        </w:rPr>
      </w:pPr>
    </w:p>
    <w:p w:rsidR="00B2572B" w:rsidRPr="00AF04FC" w:rsidRDefault="00B2572B" w:rsidP="00EF3662">
      <w:pPr>
        <w:jc w:val="right"/>
        <w:rPr>
          <w:rFonts w:ascii="Arial LatArm" w:hAnsi="Arial LatArm"/>
          <w:sz w:val="10"/>
          <w:szCs w:val="10"/>
          <w:lang w:val="es-ES"/>
        </w:rPr>
      </w:pPr>
    </w:p>
    <w:p w:rsidR="00B2572B" w:rsidRPr="00AF04FC" w:rsidRDefault="00B2572B" w:rsidP="00EF3662">
      <w:pPr>
        <w:jc w:val="right"/>
        <w:rPr>
          <w:rFonts w:ascii="Arial LatArm" w:hAnsi="Arial LatArm"/>
          <w:sz w:val="10"/>
          <w:szCs w:val="10"/>
          <w:lang w:val="es-ES"/>
        </w:rPr>
      </w:pPr>
    </w:p>
    <w:p w:rsidR="00B2572B" w:rsidRPr="00AF04FC" w:rsidRDefault="00B2572B" w:rsidP="00EF3662">
      <w:pPr>
        <w:jc w:val="right"/>
        <w:rPr>
          <w:rFonts w:ascii="Arial LatArm" w:hAnsi="Arial LatArm"/>
          <w:sz w:val="10"/>
          <w:szCs w:val="10"/>
          <w:lang w:val="hy-AM"/>
        </w:rPr>
      </w:pPr>
    </w:p>
    <w:p w:rsidR="003257F0" w:rsidRPr="00AF04FC" w:rsidRDefault="003257F0" w:rsidP="004D5333">
      <w:pPr>
        <w:numPr>
          <w:ilvl w:val="0"/>
          <w:numId w:val="27"/>
        </w:numPr>
        <w:jc w:val="both"/>
        <w:rPr>
          <w:rFonts w:ascii="Arial LatArm" w:hAnsi="Arial LatArm" w:cs="Arial"/>
          <w:vertAlign w:val="superscript"/>
          <w:lang w:val="es-ES"/>
        </w:rPr>
      </w:pPr>
      <w:r w:rsidRPr="00AF04FC">
        <w:rPr>
          <w:rFonts w:ascii="Arial" w:hAnsi="Arial" w:cs="Arial"/>
          <w:sz w:val="20"/>
          <w:szCs w:val="20"/>
          <w:lang w:val="hy-AM"/>
        </w:rPr>
        <w:t>գործունեությանհասցենէ՝</w:t>
      </w:r>
      <w:r w:rsidRPr="00AF04FC">
        <w:rPr>
          <w:rFonts w:ascii="Arial LatArm" w:hAnsi="Arial LatArm"/>
          <w:sz w:val="20"/>
          <w:szCs w:val="20"/>
          <w:lang w:val="hy-AM"/>
        </w:rPr>
        <w:t xml:space="preserve"> -------------------------------------------------:</w:t>
      </w:r>
    </w:p>
    <w:p w:rsidR="003257F0" w:rsidRPr="00AF04FC" w:rsidRDefault="003257F0" w:rsidP="003257F0">
      <w:pPr>
        <w:jc w:val="both"/>
        <w:rPr>
          <w:rFonts w:ascii="Arial LatArm" w:hAnsi="Arial LatArm"/>
          <w:sz w:val="16"/>
          <w:szCs w:val="16"/>
          <w:lang w:val="hy-AM"/>
        </w:rPr>
      </w:pPr>
      <w:r w:rsidRPr="00AF04FC">
        <w:rPr>
          <w:rFonts w:ascii="Arial" w:hAnsi="Arial" w:cs="Arial"/>
          <w:sz w:val="16"/>
          <w:szCs w:val="16"/>
          <w:lang w:val="hy-AM"/>
        </w:rPr>
        <w:t>գործունեությանհասցեն</w:t>
      </w:r>
    </w:p>
    <w:p w:rsidR="003257F0" w:rsidRPr="00AF04FC" w:rsidRDefault="003257F0" w:rsidP="003257F0">
      <w:pPr>
        <w:jc w:val="right"/>
        <w:rPr>
          <w:rFonts w:ascii="Arial LatArm" w:hAnsi="Arial LatArm"/>
          <w:sz w:val="10"/>
          <w:szCs w:val="10"/>
          <w:lang w:val="hy-AM"/>
        </w:rPr>
      </w:pPr>
    </w:p>
    <w:p w:rsidR="003257F0" w:rsidRPr="00AF04FC" w:rsidRDefault="003257F0" w:rsidP="003257F0">
      <w:pPr>
        <w:ind w:firstLine="708"/>
        <w:jc w:val="both"/>
        <w:rPr>
          <w:rFonts w:ascii="Arial LatArm" w:hAnsi="Arial LatArm" w:cs="Arial"/>
          <w:sz w:val="20"/>
          <w:szCs w:val="20"/>
          <w:lang w:val="hy-AM"/>
        </w:rPr>
      </w:pPr>
    </w:p>
    <w:p w:rsidR="003257F0" w:rsidRPr="00AF04FC" w:rsidRDefault="003257F0" w:rsidP="004D5333">
      <w:pPr>
        <w:numPr>
          <w:ilvl w:val="0"/>
          <w:numId w:val="27"/>
        </w:numPr>
        <w:jc w:val="both"/>
        <w:rPr>
          <w:rFonts w:ascii="Arial LatArm" w:hAnsi="Arial LatArm" w:cs="Arial"/>
          <w:vertAlign w:val="superscript"/>
          <w:lang w:val="es-ES"/>
        </w:rPr>
      </w:pPr>
      <w:r w:rsidRPr="00AF04FC">
        <w:rPr>
          <w:rFonts w:ascii="Arial" w:hAnsi="Arial" w:cs="Arial"/>
          <w:sz w:val="20"/>
          <w:szCs w:val="20"/>
          <w:lang w:val="hy-AM"/>
        </w:rPr>
        <w:t>հեռախոսահամարնէ՝</w:t>
      </w:r>
      <w:r w:rsidRPr="00AF04FC">
        <w:rPr>
          <w:rFonts w:ascii="Arial LatArm" w:hAnsi="Arial LatArm"/>
          <w:sz w:val="20"/>
          <w:szCs w:val="20"/>
          <w:lang w:val="hy-AM"/>
        </w:rPr>
        <w:t xml:space="preserve"> -------------------------------------------------:</w:t>
      </w:r>
    </w:p>
    <w:p w:rsidR="003257F0" w:rsidRPr="00AF04FC" w:rsidRDefault="003257F0" w:rsidP="00DA0240">
      <w:pPr>
        <w:ind w:left="3540"/>
        <w:jc w:val="both"/>
        <w:rPr>
          <w:rFonts w:ascii="Arial LatArm" w:hAnsi="Arial LatArm"/>
          <w:sz w:val="16"/>
          <w:szCs w:val="16"/>
          <w:lang w:val="hy-AM"/>
        </w:rPr>
      </w:pPr>
      <w:r w:rsidRPr="00AF04FC">
        <w:rPr>
          <w:rFonts w:ascii="Arial" w:hAnsi="Arial" w:cs="Arial"/>
          <w:sz w:val="16"/>
          <w:szCs w:val="16"/>
          <w:lang w:val="hy-AM"/>
        </w:rPr>
        <w:t>հեռախոսիհամարը</w:t>
      </w:r>
    </w:p>
    <w:p w:rsidR="00A5473D" w:rsidRPr="00AF04FC" w:rsidRDefault="00A5473D" w:rsidP="004D5333">
      <w:pPr>
        <w:ind w:firstLine="709"/>
        <w:rPr>
          <w:rFonts w:ascii="Arial LatArm" w:hAnsi="Arial LatArm" w:cs="Arial"/>
          <w:sz w:val="20"/>
          <w:szCs w:val="20"/>
          <w:lang w:val="hy-AM"/>
        </w:rPr>
      </w:pPr>
    </w:p>
    <w:p w:rsidR="00A5473D" w:rsidRPr="00AF04FC" w:rsidRDefault="00A5473D" w:rsidP="00975F7E">
      <w:pPr>
        <w:ind w:firstLine="709"/>
        <w:jc w:val="both"/>
        <w:rPr>
          <w:rFonts w:ascii="Arial LatArm" w:hAnsi="Arial LatArm" w:cs="Arial"/>
          <w:sz w:val="20"/>
          <w:szCs w:val="20"/>
          <w:lang w:val="hy-AM"/>
        </w:rPr>
      </w:pPr>
    </w:p>
    <w:p w:rsidR="006C3873" w:rsidRPr="00AF04FC" w:rsidRDefault="006C3873" w:rsidP="00975F7E">
      <w:pPr>
        <w:ind w:firstLine="709"/>
        <w:jc w:val="both"/>
        <w:rPr>
          <w:rFonts w:ascii="Arial LatArm" w:hAnsi="Arial LatArm"/>
          <w:sz w:val="20"/>
          <w:lang w:val="es-ES"/>
        </w:rPr>
      </w:pPr>
      <w:r w:rsidRPr="00AF04FC">
        <w:rPr>
          <w:rFonts w:ascii="Arial" w:hAnsi="Arial" w:cs="Arial"/>
          <w:sz w:val="20"/>
          <w:szCs w:val="20"/>
          <w:lang w:val="es-ES"/>
        </w:rPr>
        <w:t>Սույնով</w:t>
      </w:r>
      <w:r w:rsidRPr="00AF04FC">
        <w:rPr>
          <w:rFonts w:ascii="Arial LatArm" w:hAnsi="Arial LatArm"/>
          <w:lang w:val="hy-AM"/>
        </w:rPr>
        <w:t>-</w:t>
      </w:r>
      <w:r w:rsidRPr="00AF04FC">
        <w:rPr>
          <w:rFonts w:ascii="Arial" w:hAnsi="Arial" w:cs="Arial"/>
          <w:sz w:val="20"/>
          <w:szCs w:val="20"/>
          <w:lang w:val="es-ES"/>
        </w:rPr>
        <w:t>նհայտարարումևհավաստումէ</w:t>
      </w:r>
      <w:r w:rsidRPr="00AF04FC">
        <w:rPr>
          <w:rFonts w:ascii="Arial LatArm" w:hAnsi="Arial LatArm" w:cs="Arial"/>
          <w:sz w:val="20"/>
          <w:szCs w:val="20"/>
          <w:lang w:val="es-ES"/>
        </w:rPr>
        <w:t xml:space="preserve">, </w:t>
      </w:r>
      <w:r w:rsidRPr="00AF04FC">
        <w:rPr>
          <w:rFonts w:ascii="Arial" w:hAnsi="Arial" w:cs="Arial"/>
          <w:sz w:val="20"/>
          <w:szCs w:val="20"/>
          <w:lang w:val="es-ES"/>
        </w:rPr>
        <w:t>որ՝</w:t>
      </w:r>
    </w:p>
    <w:p w:rsidR="006C3873" w:rsidRPr="00AF04FC" w:rsidRDefault="006C3873" w:rsidP="00975F7E">
      <w:pPr>
        <w:jc w:val="both"/>
        <w:rPr>
          <w:rFonts w:ascii="Arial LatArm" w:hAnsi="Arial LatArm"/>
          <w:i/>
          <w:sz w:val="16"/>
          <w:vertAlign w:val="superscript"/>
          <w:lang w:val="es-ES"/>
        </w:rPr>
      </w:pPr>
      <w:r w:rsidRPr="00AF04FC">
        <w:rPr>
          <w:rFonts w:ascii="Arial LatArm" w:hAnsi="Arial LatArm"/>
          <w:sz w:val="20"/>
          <w:lang w:val="hy-AM"/>
        </w:rPr>
        <w:tab/>
      </w:r>
      <w:r w:rsidRPr="00AF04FC">
        <w:rPr>
          <w:rFonts w:ascii="Arial LatArm" w:hAnsi="Arial LatArm"/>
          <w:sz w:val="20"/>
          <w:lang w:val="hy-AM"/>
        </w:rPr>
        <w:tab/>
      </w:r>
      <w:r w:rsidRPr="00AF04FC">
        <w:rPr>
          <w:rFonts w:ascii="Arial" w:hAnsi="Arial" w:cs="Arial"/>
          <w:vertAlign w:val="superscript"/>
          <w:lang w:val="hy-AM"/>
        </w:rPr>
        <w:t>մասնակցիանվանում</w:t>
      </w:r>
    </w:p>
    <w:p w:rsidR="004B7C30" w:rsidRPr="00AF04FC" w:rsidRDefault="006C3873" w:rsidP="00975F7E">
      <w:pPr>
        <w:ind w:firstLine="708"/>
        <w:jc w:val="both"/>
        <w:rPr>
          <w:rFonts w:ascii="Arial LatArm" w:hAnsi="Arial LatArm" w:cs="Sylfaen"/>
          <w:sz w:val="20"/>
          <w:lang w:val="hy-AM"/>
        </w:rPr>
      </w:pPr>
      <w:r w:rsidRPr="00AF04FC">
        <w:rPr>
          <w:rFonts w:ascii="Arial LatArm" w:hAnsi="Arial LatArm" w:cs="Arial"/>
          <w:sz w:val="20"/>
          <w:szCs w:val="20"/>
          <w:lang w:val="es-ES"/>
        </w:rPr>
        <w:t xml:space="preserve">1) </w:t>
      </w:r>
      <w:r w:rsidRPr="00AF04FC">
        <w:rPr>
          <w:rFonts w:ascii="Arial" w:hAnsi="Arial" w:cs="Arial"/>
          <w:sz w:val="20"/>
          <w:szCs w:val="20"/>
          <w:lang w:val="es-ES"/>
        </w:rPr>
        <w:t>բավարարումէ</w:t>
      </w:r>
      <w:r w:rsidR="00F85E02">
        <w:rPr>
          <w:rFonts w:ascii="Sylfaen" w:hAnsi="Sylfaen"/>
          <w:i/>
          <w:lang w:val="ru-RU"/>
        </w:rPr>
        <w:t>ԱՄԱԳՄ</w:t>
      </w:r>
      <w:r w:rsidR="00F85E02" w:rsidRPr="00F9486B">
        <w:rPr>
          <w:rFonts w:ascii="Sylfaen" w:hAnsi="Sylfaen"/>
          <w:i/>
          <w:lang w:val="af-ZA"/>
        </w:rPr>
        <w:t>_</w:t>
      </w:r>
      <w:r w:rsidR="00F85E02">
        <w:rPr>
          <w:rFonts w:ascii="Sylfaen" w:hAnsi="Sylfaen"/>
          <w:i/>
          <w:lang w:val="ru-RU"/>
        </w:rPr>
        <w:t>ԳՀԱՊՁԲ</w:t>
      </w:r>
      <w:r w:rsidR="00F85E02" w:rsidRPr="00C35D56">
        <w:rPr>
          <w:rFonts w:ascii="Arial" w:hAnsi="Arial" w:cs="Arial"/>
          <w:i/>
          <w:color w:val="FF0000"/>
          <w:lang w:val="af-ZA"/>
        </w:rPr>
        <w:t>-20/0</w:t>
      </w:r>
      <w:r w:rsidR="00384CCB" w:rsidRPr="00384CCB">
        <w:rPr>
          <w:rFonts w:ascii="Arial" w:hAnsi="Arial" w:cs="Arial"/>
          <w:i/>
          <w:color w:val="FF0000"/>
          <w:lang w:val="es-ES"/>
        </w:rPr>
        <w:t>2</w:t>
      </w:r>
      <w:r w:rsidRPr="00AF04FC">
        <w:rPr>
          <w:rFonts w:ascii="Arial" w:hAnsi="Arial" w:cs="Arial"/>
          <w:sz w:val="20"/>
          <w:szCs w:val="20"/>
          <w:lang w:val="es-ES"/>
        </w:rPr>
        <w:t>ծածկագրով</w:t>
      </w:r>
      <w:r w:rsidR="001E10F5">
        <w:rPr>
          <w:rFonts w:ascii="Arial" w:hAnsi="Arial" w:cs="Arial"/>
          <w:sz w:val="20"/>
          <w:szCs w:val="20"/>
          <w:lang w:val="ru-RU"/>
        </w:rPr>
        <w:t>գնանշմանհարցմանընթացակարգի</w:t>
      </w:r>
      <w:r w:rsidRPr="00AF04FC">
        <w:rPr>
          <w:rFonts w:ascii="Arial" w:hAnsi="Arial" w:cs="Arial"/>
          <w:sz w:val="20"/>
          <w:szCs w:val="20"/>
          <w:lang w:val="es-ES"/>
        </w:rPr>
        <w:t>հրավերովսահմանվածմասնակցությանիրավունքիպահանջներին</w:t>
      </w:r>
      <w:r w:rsidR="00EB07BB" w:rsidRPr="00AF04FC">
        <w:rPr>
          <w:rFonts w:ascii="Arial" w:hAnsi="Arial" w:cs="Arial"/>
          <w:sz w:val="20"/>
          <w:szCs w:val="20"/>
          <w:lang w:val="hy-AM"/>
        </w:rPr>
        <w:t>և</w:t>
      </w:r>
      <w:r w:rsidR="00361308" w:rsidRPr="00AF04FC">
        <w:rPr>
          <w:rFonts w:ascii="Arial" w:hAnsi="Arial" w:cs="Arial"/>
          <w:sz w:val="20"/>
          <w:lang w:val="hy-AM"/>
        </w:rPr>
        <w:t>պարտավորվում</w:t>
      </w:r>
      <w:r w:rsidR="00EB07BB" w:rsidRPr="00AF04FC">
        <w:rPr>
          <w:rFonts w:ascii="Arial" w:hAnsi="Arial" w:cs="Arial"/>
          <w:sz w:val="20"/>
          <w:lang w:val="hy-AM"/>
        </w:rPr>
        <w:t>ընտրվածմասնակիցճանաչվելուդեպքում</w:t>
      </w:r>
      <w:r w:rsidR="00EB07BB" w:rsidRPr="00AF04FC">
        <w:rPr>
          <w:rFonts w:ascii="Arial LatArm" w:hAnsi="Arial LatArm" w:cs="Sylfaen"/>
          <w:sz w:val="20"/>
          <w:lang w:val="hy-AM"/>
        </w:rPr>
        <w:t xml:space="preserve">, </w:t>
      </w:r>
      <w:r w:rsidR="00EB07BB" w:rsidRPr="00AF04FC">
        <w:rPr>
          <w:rFonts w:ascii="Arial" w:hAnsi="Arial" w:cs="Arial"/>
          <w:sz w:val="20"/>
          <w:lang w:val="hy-AM"/>
        </w:rPr>
        <w:t>հրավերովսահմանվածկարգովևժամկետում</w:t>
      </w:r>
      <w:r w:rsidR="00EB07BB" w:rsidRPr="00AF04FC">
        <w:rPr>
          <w:rFonts w:ascii="Arial LatArm" w:hAnsi="Arial LatArm" w:cs="Sylfaen"/>
          <w:sz w:val="20"/>
          <w:lang w:val="hy-AM"/>
        </w:rPr>
        <w:t xml:space="preserve">, </w:t>
      </w:r>
      <w:r w:rsidR="00EB07BB" w:rsidRPr="00AF04FC">
        <w:rPr>
          <w:rFonts w:ascii="Arial" w:hAnsi="Arial" w:cs="Arial"/>
          <w:sz w:val="20"/>
          <w:lang w:val="hy-AM"/>
        </w:rPr>
        <w:t>ներկայաց</w:t>
      </w:r>
      <w:r w:rsidR="00361308" w:rsidRPr="00AF04FC">
        <w:rPr>
          <w:rFonts w:ascii="Arial" w:hAnsi="Arial" w:cs="Arial"/>
          <w:sz w:val="20"/>
          <w:lang w:val="hy-AM"/>
        </w:rPr>
        <w:t>նել</w:t>
      </w:r>
      <w:r w:rsidR="00EB07BB" w:rsidRPr="00AF04FC">
        <w:rPr>
          <w:rFonts w:ascii="Arial" w:hAnsi="Arial" w:cs="Arial"/>
          <w:sz w:val="20"/>
          <w:lang w:val="hy-AM"/>
        </w:rPr>
        <w:t>գնայինառաջարկիչափովորակավորմանապահովում</w:t>
      </w:r>
      <w:r w:rsidR="00E97AB0" w:rsidRPr="00AF04FC">
        <w:rPr>
          <w:rFonts w:ascii="Arial LatArm" w:hAnsi="Arial LatArm" w:cs="Sylfaen"/>
          <w:sz w:val="20"/>
          <w:lang w:val="es-ES"/>
        </w:rPr>
        <w:t>.</w:t>
      </w:r>
    </w:p>
    <w:p w:rsidR="006C3873" w:rsidRPr="00AF04FC" w:rsidRDefault="00887807" w:rsidP="00975F7E">
      <w:pPr>
        <w:ind w:firstLine="708"/>
        <w:jc w:val="both"/>
        <w:rPr>
          <w:rFonts w:ascii="Arial LatArm" w:hAnsi="Arial LatArm" w:cs="Arial"/>
          <w:sz w:val="22"/>
          <w:szCs w:val="22"/>
          <w:lang w:val="es-ES"/>
        </w:rPr>
      </w:pPr>
      <w:r w:rsidRPr="00AF04FC">
        <w:rPr>
          <w:rFonts w:ascii="Arial LatArm" w:hAnsi="Arial LatArm" w:cs="Arial"/>
          <w:sz w:val="20"/>
          <w:szCs w:val="20"/>
          <w:lang w:val="hy-AM"/>
        </w:rPr>
        <w:t>2</w:t>
      </w:r>
      <w:r w:rsidR="006C3873" w:rsidRPr="00AF04FC">
        <w:rPr>
          <w:rFonts w:ascii="Arial LatArm" w:hAnsi="Arial LatArm" w:cs="Arial"/>
          <w:sz w:val="20"/>
          <w:szCs w:val="20"/>
          <w:lang w:val="es-ES"/>
        </w:rPr>
        <w:t xml:space="preserve">) </w:t>
      </w:r>
      <w:r w:rsidR="00F85E02" w:rsidRPr="00044976">
        <w:rPr>
          <w:rFonts w:ascii="Sylfaen" w:hAnsi="Sylfaen"/>
          <w:i/>
          <w:lang w:val="hy-AM"/>
        </w:rPr>
        <w:t>ԱՄԱԳՄ</w:t>
      </w:r>
      <w:r w:rsidR="00F85E02" w:rsidRPr="00F9486B">
        <w:rPr>
          <w:rFonts w:ascii="Sylfaen" w:hAnsi="Sylfaen"/>
          <w:i/>
          <w:lang w:val="af-ZA"/>
        </w:rPr>
        <w:t>_</w:t>
      </w:r>
      <w:r w:rsidR="00F85E02" w:rsidRPr="00044976">
        <w:rPr>
          <w:rFonts w:ascii="Sylfaen" w:hAnsi="Sylfaen"/>
          <w:i/>
          <w:lang w:val="hy-AM"/>
        </w:rPr>
        <w:t>ԳՀԱՊՁԲ</w:t>
      </w:r>
      <w:r w:rsidR="00F85E02" w:rsidRPr="00C35D56">
        <w:rPr>
          <w:rFonts w:ascii="Arial" w:hAnsi="Arial" w:cs="Arial"/>
          <w:i/>
          <w:color w:val="FF0000"/>
          <w:lang w:val="af-ZA"/>
        </w:rPr>
        <w:t>-20/0</w:t>
      </w:r>
      <w:r w:rsidR="00384CCB" w:rsidRPr="00384CCB">
        <w:rPr>
          <w:rFonts w:ascii="Arial" w:hAnsi="Arial" w:cs="Arial"/>
          <w:i/>
          <w:color w:val="FF0000"/>
          <w:lang w:val="hy-AM"/>
        </w:rPr>
        <w:t>2</w:t>
      </w:r>
      <w:r w:rsidR="006C3873" w:rsidRPr="001E10F5">
        <w:rPr>
          <w:rFonts w:ascii="Arial" w:hAnsi="Arial" w:cs="Arial"/>
          <w:color w:val="FF0000"/>
          <w:sz w:val="20"/>
          <w:szCs w:val="20"/>
          <w:lang w:val="es-ES"/>
        </w:rPr>
        <w:t>ծածկագրով</w:t>
      </w:r>
      <w:r w:rsidR="001E10F5" w:rsidRPr="001E10F5">
        <w:rPr>
          <w:rFonts w:ascii="Arial" w:hAnsi="Arial" w:cs="Arial"/>
          <w:color w:val="FF0000"/>
          <w:sz w:val="20"/>
          <w:szCs w:val="20"/>
          <w:lang w:val="hy-AM"/>
        </w:rPr>
        <w:t>գնանշման հարցման ընթացակարգի</w:t>
      </w:r>
      <w:r w:rsidR="006C3873" w:rsidRPr="00AF04FC">
        <w:rPr>
          <w:rFonts w:ascii="Arial" w:hAnsi="Arial" w:cs="Arial"/>
          <w:sz w:val="20"/>
          <w:szCs w:val="20"/>
          <w:lang w:val="es-ES"/>
        </w:rPr>
        <w:t>մասնակցելուշրջանակում</w:t>
      </w:r>
      <w:r w:rsidR="006C3873" w:rsidRPr="00AF04FC">
        <w:rPr>
          <w:rFonts w:ascii="Arial LatArm" w:hAnsi="Arial LatArm" w:cs="Arial"/>
          <w:sz w:val="20"/>
          <w:szCs w:val="20"/>
          <w:lang w:val="es-ES"/>
        </w:rPr>
        <w:t>`</w:t>
      </w:r>
    </w:p>
    <w:p w:rsidR="006C3873" w:rsidRPr="00AF04FC" w:rsidRDefault="006C3873" w:rsidP="00975F7E">
      <w:pPr>
        <w:numPr>
          <w:ilvl w:val="0"/>
          <w:numId w:val="18"/>
        </w:numPr>
        <w:ind w:left="0" w:firstLine="720"/>
        <w:jc w:val="both"/>
        <w:rPr>
          <w:rFonts w:ascii="Arial LatArm" w:hAnsi="Arial LatArm" w:cs="Arial"/>
          <w:sz w:val="20"/>
          <w:szCs w:val="20"/>
          <w:lang w:val="es-ES"/>
        </w:rPr>
      </w:pPr>
      <w:r w:rsidRPr="00AF04FC">
        <w:rPr>
          <w:rFonts w:ascii="Arial" w:hAnsi="Arial" w:cs="Arial"/>
          <w:sz w:val="20"/>
          <w:szCs w:val="20"/>
          <w:lang w:val="es-ES"/>
        </w:rPr>
        <w:t>թույլչիտվելև</w:t>
      </w:r>
      <w:r w:rsidRPr="00AF04FC">
        <w:rPr>
          <w:rFonts w:ascii="Arial LatArm" w:hAnsi="Arial LatArm" w:cs="Arial"/>
          <w:sz w:val="20"/>
          <w:szCs w:val="20"/>
          <w:lang w:val="es-ES"/>
        </w:rPr>
        <w:t xml:space="preserve"> (</w:t>
      </w:r>
      <w:r w:rsidRPr="00AF04FC">
        <w:rPr>
          <w:rFonts w:ascii="Arial" w:hAnsi="Arial" w:cs="Arial"/>
          <w:sz w:val="20"/>
          <w:szCs w:val="20"/>
          <w:lang w:val="es-ES"/>
        </w:rPr>
        <w:t>կամ</w:t>
      </w:r>
      <w:r w:rsidRPr="00AF04FC">
        <w:rPr>
          <w:rFonts w:ascii="Arial LatArm" w:hAnsi="Arial LatArm" w:cs="Arial"/>
          <w:sz w:val="20"/>
          <w:szCs w:val="20"/>
          <w:lang w:val="es-ES"/>
        </w:rPr>
        <w:t xml:space="preserve">) </w:t>
      </w:r>
      <w:r w:rsidRPr="00AF04FC">
        <w:rPr>
          <w:rFonts w:ascii="Arial" w:hAnsi="Arial" w:cs="Arial"/>
          <w:sz w:val="20"/>
          <w:szCs w:val="20"/>
          <w:lang w:val="es-ES"/>
        </w:rPr>
        <w:t>թույլչիտալուգերիշխողդիրքիչարաշահումևհակամրցակցայինհամաձայնություն</w:t>
      </w:r>
      <w:r w:rsidRPr="00AF04FC">
        <w:rPr>
          <w:rFonts w:ascii="Arial LatArm" w:hAnsi="Arial LatArm" w:cs="Arial"/>
          <w:sz w:val="20"/>
          <w:szCs w:val="20"/>
          <w:lang w:val="es-ES"/>
        </w:rPr>
        <w:t>,</w:t>
      </w:r>
    </w:p>
    <w:p w:rsidR="006C3873" w:rsidRPr="00AF04FC" w:rsidRDefault="006C3873" w:rsidP="00975F7E">
      <w:pPr>
        <w:numPr>
          <w:ilvl w:val="0"/>
          <w:numId w:val="18"/>
        </w:numPr>
        <w:ind w:left="0" w:firstLine="720"/>
        <w:jc w:val="both"/>
        <w:rPr>
          <w:rFonts w:ascii="Arial LatArm" w:hAnsi="Arial LatArm"/>
          <w:sz w:val="22"/>
          <w:szCs w:val="22"/>
          <w:lang w:val="es-ES"/>
        </w:rPr>
      </w:pPr>
      <w:r w:rsidRPr="00AF04FC">
        <w:rPr>
          <w:rFonts w:ascii="Arial" w:hAnsi="Arial" w:cs="Arial"/>
          <w:sz w:val="20"/>
          <w:szCs w:val="20"/>
          <w:lang w:val="es-ES"/>
        </w:rPr>
        <w:t>բացակայումէհրավերովսահմանված</w:t>
      </w:r>
      <w:r w:rsidRPr="00AF04FC">
        <w:rPr>
          <w:rFonts w:ascii="Arial LatArm" w:hAnsi="Arial LatArm" w:cs="Arial"/>
          <w:sz w:val="20"/>
          <w:szCs w:val="20"/>
          <w:lang w:val="es-ES"/>
        </w:rPr>
        <w:t>`</w:t>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00975F7E" w:rsidRPr="00AF04FC">
        <w:rPr>
          <w:rFonts w:ascii="Arial LatArm" w:hAnsi="Arial LatArm"/>
          <w:sz w:val="22"/>
          <w:szCs w:val="22"/>
          <w:u w:val="single"/>
          <w:lang w:val="es-ES"/>
        </w:rPr>
        <w:tab/>
      </w:r>
      <w:r w:rsidR="00975F7E" w:rsidRPr="00AF04FC">
        <w:rPr>
          <w:rFonts w:ascii="Arial LatArm" w:hAnsi="Arial LatArm"/>
          <w:sz w:val="22"/>
          <w:szCs w:val="22"/>
          <w:u w:val="single"/>
          <w:lang w:val="es-ES"/>
        </w:rPr>
        <w:tab/>
      </w:r>
      <w:r w:rsidRPr="00AF04FC">
        <w:rPr>
          <w:rFonts w:ascii="Arial LatArm" w:hAnsi="Arial LatArm" w:cs="Arial"/>
          <w:sz w:val="20"/>
          <w:szCs w:val="20"/>
          <w:lang w:val="es-ES"/>
        </w:rPr>
        <w:t>-</w:t>
      </w:r>
      <w:r w:rsidRPr="00AF04FC">
        <w:rPr>
          <w:rFonts w:ascii="Arial" w:hAnsi="Arial" w:cs="Arial"/>
          <w:sz w:val="20"/>
          <w:szCs w:val="20"/>
          <w:lang w:val="es-ES"/>
        </w:rPr>
        <w:t>ին</w:t>
      </w:r>
    </w:p>
    <w:p w:rsidR="006C3873" w:rsidRPr="00AF04FC" w:rsidRDefault="006C3873" w:rsidP="00975F7E">
      <w:pPr>
        <w:jc w:val="both"/>
        <w:rPr>
          <w:rFonts w:ascii="Arial LatArm" w:hAnsi="Arial LatArm" w:cs="Arial"/>
          <w:vertAlign w:val="superscript"/>
          <w:lang w:val="hy-AM"/>
        </w:rPr>
      </w:pP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LatArm" w:hAnsi="Arial LatArm"/>
          <w:vertAlign w:val="superscript"/>
          <w:lang w:val="es-ES"/>
        </w:rPr>
        <w:tab/>
      </w:r>
      <w:r w:rsidRPr="00AF04FC">
        <w:rPr>
          <w:rFonts w:ascii="Arial" w:hAnsi="Arial" w:cs="Arial"/>
          <w:vertAlign w:val="superscript"/>
          <w:lang w:val="hy-AM"/>
        </w:rPr>
        <w:t>մասնակցիանվանումը</w:t>
      </w:r>
    </w:p>
    <w:p w:rsidR="006C3873" w:rsidRPr="00AF04FC" w:rsidRDefault="006C3873" w:rsidP="00975F7E">
      <w:pPr>
        <w:jc w:val="both"/>
        <w:rPr>
          <w:rFonts w:ascii="Arial LatArm" w:hAnsi="Arial LatArm"/>
          <w:sz w:val="22"/>
          <w:szCs w:val="22"/>
          <w:u w:val="single"/>
          <w:lang w:val="es-ES"/>
        </w:rPr>
      </w:pPr>
      <w:r w:rsidRPr="00AF04FC">
        <w:rPr>
          <w:rFonts w:ascii="Arial" w:hAnsi="Arial" w:cs="Arial"/>
          <w:sz w:val="20"/>
          <w:szCs w:val="20"/>
          <w:lang w:val="es-ES"/>
        </w:rPr>
        <w:t>փոխկապակցվածանձանցև</w:t>
      </w:r>
      <w:r w:rsidRPr="00AF04FC">
        <w:rPr>
          <w:rFonts w:ascii="Arial LatArm" w:hAnsi="Arial LatArm" w:cs="Arial"/>
          <w:sz w:val="20"/>
          <w:szCs w:val="20"/>
          <w:lang w:val="es-ES"/>
        </w:rPr>
        <w:t xml:space="preserve"> (</w:t>
      </w:r>
      <w:r w:rsidRPr="00AF04FC">
        <w:rPr>
          <w:rFonts w:ascii="Arial" w:hAnsi="Arial" w:cs="Arial"/>
          <w:sz w:val="20"/>
          <w:szCs w:val="20"/>
          <w:lang w:val="es-ES"/>
        </w:rPr>
        <w:t>կամ</w:t>
      </w:r>
      <w:r w:rsidRPr="00AF04FC">
        <w:rPr>
          <w:rFonts w:ascii="Arial LatArm" w:hAnsi="Arial LatArm" w:cs="Arial"/>
          <w:sz w:val="20"/>
          <w:szCs w:val="20"/>
          <w:lang w:val="es-ES"/>
        </w:rPr>
        <w:t>)</w:t>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cs="Arial"/>
          <w:sz w:val="20"/>
          <w:szCs w:val="20"/>
          <w:lang w:val="es-ES"/>
        </w:rPr>
        <w:t>-</w:t>
      </w:r>
      <w:r w:rsidRPr="00AF04FC">
        <w:rPr>
          <w:rFonts w:ascii="Arial" w:hAnsi="Arial" w:cs="Arial"/>
          <w:sz w:val="20"/>
          <w:szCs w:val="20"/>
          <w:lang w:val="es-ES"/>
        </w:rPr>
        <w:t>ի</w:t>
      </w:r>
    </w:p>
    <w:p w:rsidR="006C3873" w:rsidRPr="00AF04FC" w:rsidRDefault="006C3873" w:rsidP="00975F7E">
      <w:pPr>
        <w:jc w:val="both"/>
        <w:rPr>
          <w:rFonts w:ascii="Arial LatArm" w:hAnsi="Arial LatArm"/>
          <w:sz w:val="22"/>
          <w:szCs w:val="22"/>
          <w:u w:val="single"/>
          <w:lang w:val="es-ES"/>
        </w:rPr>
      </w:pP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w:hAnsi="Arial" w:cs="Arial"/>
          <w:vertAlign w:val="superscript"/>
          <w:lang w:val="hy-AM"/>
        </w:rPr>
        <w:t>մասնակցիանվանումը</w:t>
      </w:r>
    </w:p>
    <w:p w:rsidR="006C3873" w:rsidRPr="00AF04FC" w:rsidRDefault="006C3873" w:rsidP="00975F7E">
      <w:pPr>
        <w:jc w:val="both"/>
        <w:rPr>
          <w:rFonts w:ascii="Arial LatArm" w:hAnsi="Arial LatArm"/>
          <w:sz w:val="22"/>
          <w:szCs w:val="22"/>
          <w:u w:val="single"/>
          <w:lang w:val="es-ES"/>
        </w:rPr>
      </w:pPr>
      <w:r w:rsidRPr="00AF04FC">
        <w:rPr>
          <w:rFonts w:ascii="Arial" w:hAnsi="Arial" w:cs="Arial"/>
          <w:sz w:val="20"/>
          <w:szCs w:val="20"/>
          <w:lang w:val="es-ES"/>
        </w:rPr>
        <w:t>կողմիցհիմնադրվածկամավելիքանհիսունտոկոս</w:t>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sz w:val="22"/>
          <w:szCs w:val="22"/>
          <w:u w:val="single"/>
          <w:lang w:val="es-ES"/>
        </w:rPr>
        <w:tab/>
      </w:r>
      <w:r w:rsidRPr="00AF04FC">
        <w:rPr>
          <w:rFonts w:ascii="Arial LatArm" w:hAnsi="Arial LatArm" w:cs="Arial"/>
          <w:sz w:val="20"/>
          <w:szCs w:val="20"/>
          <w:lang w:val="es-ES"/>
        </w:rPr>
        <w:t>-</w:t>
      </w:r>
      <w:r w:rsidRPr="00AF04FC">
        <w:rPr>
          <w:rFonts w:ascii="Arial" w:hAnsi="Arial" w:cs="Arial"/>
          <w:sz w:val="20"/>
          <w:szCs w:val="20"/>
          <w:lang w:val="es-ES"/>
        </w:rPr>
        <w:t>ին</w:t>
      </w:r>
    </w:p>
    <w:p w:rsidR="006C3873" w:rsidRPr="00AF04FC" w:rsidRDefault="006C3873" w:rsidP="00975F7E">
      <w:pPr>
        <w:jc w:val="both"/>
        <w:rPr>
          <w:rFonts w:ascii="Arial LatArm" w:hAnsi="Arial LatArm"/>
          <w:sz w:val="22"/>
          <w:szCs w:val="22"/>
          <w:lang w:val="es-ES"/>
        </w:rPr>
      </w:pPr>
      <w:r w:rsidRPr="00AF04FC">
        <w:rPr>
          <w:rFonts w:ascii="Arial LatArm" w:hAnsi="Arial LatArm" w:cs="Sylfaen"/>
          <w:vertAlign w:val="superscript"/>
          <w:lang w:val="es-ES"/>
        </w:rPr>
        <w:lastRenderedPageBreak/>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LatArm" w:hAnsi="Arial LatArm" w:cs="Sylfaen"/>
          <w:vertAlign w:val="superscript"/>
          <w:lang w:val="es-ES"/>
        </w:rPr>
        <w:tab/>
      </w:r>
      <w:r w:rsidRPr="00AF04FC">
        <w:rPr>
          <w:rFonts w:ascii="Arial" w:hAnsi="Arial" w:cs="Arial"/>
          <w:vertAlign w:val="superscript"/>
          <w:lang w:val="hy-AM"/>
        </w:rPr>
        <w:t>մասնակցիանվանումը</w:t>
      </w:r>
    </w:p>
    <w:p w:rsidR="006C3873" w:rsidRPr="00AF04FC" w:rsidRDefault="006C3873" w:rsidP="00975F7E">
      <w:pPr>
        <w:jc w:val="both"/>
        <w:rPr>
          <w:rFonts w:ascii="Arial LatArm" w:hAnsi="Arial LatArm" w:cs="Arial"/>
          <w:sz w:val="20"/>
          <w:szCs w:val="20"/>
          <w:lang w:val="es-ES"/>
        </w:rPr>
      </w:pPr>
      <w:r w:rsidRPr="00AF04FC">
        <w:rPr>
          <w:rFonts w:ascii="Arial" w:hAnsi="Arial" w:cs="Arial"/>
          <w:sz w:val="20"/>
          <w:szCs w:val="20"/>
          <w:lang w:val="es-ES"/>
        </w:rPr>
        <w:t>պատկանողբաժնեմաս</w:t>
      </w:r>
      <w:r w:rsidRPr="00AF04FC">
        <w:rPr>
          <w:rFonts w:ascii="Arial LatArm" w:hAnsi="Arial LatArm" w:cs="Arial"/>
          <w:sz w:val="20"/>
          <w:szCs w:val="20"/>
          <w:lang w:val="es-ES"/>
        </w:rPr>
        <w:t xml:space="preserve"> (</w:t>
      </w:r>
      <w:r w:rsidRPr="00AF04FC">
        <w:rPr>
          <w:rFonts w:ascii="Arial" w:hAnsi="Arial" w:cs="Arial"/>
          <w:sz w:val="20"/>
          <w:szCs w:val="20"/>
          <w:lang w:val="es-ES"/>
        </w:rPr>
        <w:t>փայաբաժին</w:t>
      </w:r>
      <w:r w:rsidRPr="00AF04FC">
        <w:rPr>
          <w:rFonts w:ascii="Arial LatArm" w:hAnsi="Arial LatArm" w:cs="Arial"/>
          <w:sz w:val="20"/>
          <w:szCs w:val="20"/>
          <w:lang w:val="es-ES"/>
        </w:rPr>
        <w:t xml:space="preserve">) </w:t>
      </w:r>
      <w:r w:rsidRPr="00AF04FC">
        <w:rPr>
          <w:rFonts w:ascii="Arial" w:hAnsi="Arial" w:cs="Arial"/>
          <w:sz w:val="20"/>
          <w:szCs w:val="20"/>
          <w:lang w:val="es-ES"/>
        </w:rPr>
        <w:t>ունեցողկազմակերպություններիմիաժամանակյամասնակցությանդեպք</w:t>
      </w:r>
      <w:r w:rsidRPr="00AF04FC">
        <w:rPr>
          <w:rFonts w:ascii="Arial LatArm" w:hAnsi="Arial LatArm" w:cs="Arial"/>
          <w:sz w:val="20"/>
          <w:szCs w:val="20"/>
          <w:lang w:val="es-ES"/>
        </w:rPr>
        <w:t>:</w:t>
      </w:r>
    </w:p>
    <w:p w:rsidR="006C3873" w:rsidRPr="00AF04FC" w:rsidRDefault="006C3873" w:rsidP="00975F7E">
      <w:pPr>
        <w:numPr>
          <w:ilvl w:val="0"/>
          <w:numId w:val="18"/>
        </w:numPr>
        <w:ind w:left="0" w:firstLine="720"/>
        <w:jc w:val="both"/>
        <w:rPr>
          <w:rFonts w:ascii="Arial LatArm" w:hAnsi="Arial LatArm" w:cs="Sylfaen"/>
          <w:sz w:val="20"/>
          <w:lang w:val="es-ES"/>
        </w:rPr>
      </w:pPr>
      <w:r w:rsidRPr="00AF04FC">
        <w:rPr>
          <w:rFonts w:ascii="Arial" w:hAnsi="Arial" w:cs="Arial"/>
          <w:sz w:val="20"/>
          <w:szCs w:val="20"/>
          <w:lang w:val="es-ES"/>
        </w:rPr>
        <w:t>ստորևներկայացնումէհայտըներկայացնելուօրվադրությամբա</w:t>
      </w:r>
      <w:r w:rsidRPr="00AF04FC">
        <w:rPr>
          <w:rFonts w:ascii="Arial" w:hAnsi="Arial" w:cs="Arial"/>
          <w:sz w:val="20"/>
        </w:rPr>
        <w:t>յնֆիզիկականանձի</w:t>
      </w:r>
      <w:r w:rsidRPr="00AF04FC">
        <w:rPr>
          <w:rFonts w:ascii="Arial LatArm" w:hAnsi="Arial LatArm" w:cs="Sylfaen"/>
          <w:sz w:val="20"/>
          <w:lang w:val="es-ES"/>
        </w:rPr>
        <w:t xml:space="preserve"> (</w:t>
      </w:r>
      <w:r w:rsidRPr="00AF04FC">
        <w:rPr>
          <w:rFonts w:ascii="Arial" w:hAnsi="Arial" w:cs="Arial"/>
          <w:sz w:val="20"/>
        </w:rPr>
        <w:t>անձանց</w:t>
      </w:r>
      <w:r w:rsidRPr="00AF04FC">
        <w:rPr>
          <w:rFonts w:ascii="Arial LatArm" w:hAnsi="Arial LatArm" w:cs="Sylfaen"/>
          <w:sz w:val="20"/>
          <w:lang w:val="es-ES"/>
        </w:rPr>
        <w:t xml:space="preserve">) </w:t>
      </w:r>
      <w:r w:rsidRPr="00AF04FC">
        <w:rPr>
          <w:rFonts w:ascii="Arial" w:hAnsi="Arial" w:cs="Arial"/>
          <w:sz w:val="20"/>
        </w:rPr>
        <w:t>տվյալները</w:t>
      </w:r>
      <w:r w:rsidRPr="00AF04FC">
        <w:rPr>
          <w:rFonts w:ascii="Arial LatArm" w:hAnsi="Arial LatArm" w:cs="Sylfaen"/>
          <w:sz w:val="20"/>
          <w:lang w:val="es-ES"/>
        </w:rPr>
        <w:t xml:space="preserve">, </w:t>
      </w:r>
      <w:r w:rsidRPr="00AF04FC">
        <w:rPr>
          <w:rFonts w:ascii="Arial" w:hAnsi="Arial" w:cs="Arial"/>
          <w:sz w:val="20"/>
        </w:rPr>
        <w:t>ովուղղակիկամանուղղակիունիմասնակցիկանոնադրականկապիտալումքվեարկողբաժնետոմսերի</w:t>
      </w:r>
      <w:r w:rsidRPr="00AF04FC">
        <w:rPr>
          <w:rFonts w:ascii="Arial LatArm" w:hAnsi="Arial LatArm" w:cs="Sylfaen"/>
          <w:sz w:val="20"/>
          <w:lang w:val="es-ES"/>
        </w:rPr>
        <w:t xml:space="preserve"> (</w:t>
      </w:r>
      <w:r w:rsidRPr="00AF04FC">
        <w:rPr>
          <w:rFonts w:ascii="Arial" w:hAnsi="Arial" w:cs="Arial"/>
          <w:sz w:val="20"/>
        </w:rPr>
        <w:t>բաժնեմասերի</w:t>
      </w:r>
      <w:r w:rsidRPr="00AF04FC">
        <w:rPr>
          <w:rFonts w:ascii="Arial LatArm" w:hAnsi="Arial LatArm" w:cs="Sylfaen"/>
          <w:sz w:val="20"/>
          <w:lang w:val="es-ES"/>
        </w:rPr>
        <w:t xml:space="preserve">, </w:t>
      </w:r>
      <w:r w:rsidRPr="00AF04FC">
        <w:rPr>
          <w:rFonts w:ascii="Arial" w:hAnsi="Arial" w:cs="Arial"/>
          <w:sz w:val="20"/>
        </w:rPr>
        <w:t>փայերի</w:t>
      </w:r>
      <w:r w:rsidRPr="00AF04FC">
        <w:rPr>
          <w:rFonts w:ascii="Arial LatArm" w:hAnsi="Arial LatArm" w:cs="Sylfaen"/>
          <w:sz w:val="20"/>
          <w:lang w:val="es-ES"/>
        </w:rPr>
        <w:t xml:space="preserve">) </w:t>
      </w:r>
      <w:r w:rsidRPr="00AF04FC">
        <w:rPr>
          <w:rFonts w:ascii="Arial" w:hAnsi="Arial" w:cs="Arial"/>
          <w:sz w:val="20"/>
        </w:rPr>
        <w:t>ավելքանտաստոկոսը</w:t>
      </w:r>
      <w:r w:rsidRPr="00AF04FC">
        <w:rPr>
          <w:rFonts w:ascii="Arial LatArm" w:hAnsi="Arial LatArm" w:cs="Sylfaen"/>
          <w:sz w:val="20"/>
          <w:lang w:val="es-ES"/>
        </w:rPr>
        <w:t xml:space="preserve">, </w:t>
      </w:r>
      <w:r w:rsidRPr="00AF04FC">
        <w:rPr>
          <w:rFonts w:ascii="Arial" w:hAnsi="Arial" w:cs="Arial"/>
          <w:sz w:val="20"/>
        </w:rPr>
        <w:t>ներառյալըստներկայացնողիբաժնետոմսերը</w:t>
      </w:r>
      <w:r w:rsidRPr="00AF04FC">
        <w:rPr>
          <w:rFonts w:ascii="Arial LatArm" w:hAnsi="Arial LatArm" w:cs="Sylfaen"/>
          <w:sz w:val="20"/>
          <w:lang w:val="es-ES"/>
        </w:rPr>
        <w:t xml:space="preserve">, </w:t>
      </w:r>
      <w:r w:rsidRPr="00AF04FC">
        <w:rPr>
          <w:rFonts w:ascii="Arial" w:hAnsi="Arial" w:cs="Arial"/>
          <w:sz w:val="20"/>
        </w:rPr>
        <w:t>կամայնանձի</w:t>
      </w:r>
      <w:r w:rsidRPr="00AF04FC">
        <w:rPr>
          <w:rFonts w:ascii="Arial LatArm" w:hAnsi="Arial LatArm" w:cs="Sylfaen"/>
          <w:sz w:val="20"/>
          <w:lang w:val="es-ES"/>
        </w:rPr>
        <w:t xml:space="preserve"> (</w:t>
      </w:r>
      <w:r w:rsidRPr="00AF04FC">
        <w:rPr>
          <w:rFonts w:ascii="Arial" w:hAnsi="Arial" w:cs="Arial"/>
          <w:sz w:val="20"/>
        </w:rPr>
        <w:t>անձանց</w:t>
      </w:r>
      <w:r w:rsidRPr="00AF04FC">
        <w:rPr>
          <w:rFonts w:ascii="Arial LatArm" w:hAnsi="Arial LatArm" w:cs="Sylfaen"/>
          <w:sz w:val="20"/>
          <w:lang w:val="es-ES"/>
        </w:rPr>
        <w:t xml:space="preserve">) </w:t>
      </w:r>
      <w:r w:rsidRPr="00AF04FC">
        <w:rPr>
          <w:rFonts w:ascii="Arial" w:hAnsi="Arial" w:cs="Arial"/>
          <w:sz w:val="20"/>
        </w:rPr>
        <w:t>տվյալները</w:t>
      </w:r>
      <w:r w:rsidRPr="00AF04FC">
        <w:rPr>
          <w:rFonts w:ascii="Arial LatArm" w:hAnsi="Arial LatArm" w:cs="Sylfaen"/>
          <w:sz w:val="20"/>
          <w:lang w:val="es-ES"/>
        </w:rPr>
        <w:t xml:space="preserve">, </w:t>
      </w:r>
      <w:r w:rsidRPr="00AF04FC">
        <w:rPr>
          <w:rFonts w:ascii="Arial" w:hAnsi="Arial" w:cs="Arial"/>
          <w:sz w:val="20"/>
        </w:rPr>
        <w:t>ովիրավունքունինշանակելուկամազատելումասնակցիգործադիրմարմնիանդամներին</w:t>
      </w:r>
      <w:r w:rsidRPr="00AF04FC">
        <w:rPr>
          <w:rFonts w:ascii="Arial LatArm" w:hAnsi="Arial LatArm" w:cs="Sylfaen"/>
          <w:sz w:val="20"/>
          <w:lang w:val="es-ES"/>
        </w:rPr>
        <w:t xml:space="preserve">, </w:t>
      </w:r>
      <w:r w:rsidRPr="00AF04FC">
        <w:rPr>
          <w:rFonts w:ascii="Arial" w:hAnsi="Arial" w:cs="Arial"/>
          <w:sz w:val="20"/>
        </w:rPr>
        <w:t>կամստանումէմասնակցիկողմիցիրականացվողձեռնարկատիրականկամայլգործունեությանարդյունքումստացվածշահույթիտասնհինգտոկոսիցավելին</w:t>
      </w:r>
      <w:r w:rsidRPr="00AF04FC">
        <w:rPr>
          <w:rFonts w:ascii="Arial LatArm" w:hAnsi="Arial LatArm" w:cs="Sylfaen"/>
          <w:sz w:val="20"/>
          <w:lang w:val="es-ES"/>
        </w:rPr>
        <w:t xml:space="preserve"> (</w:t>
      </w:r>
      <w:r w:rsidRPr="00AF04FC">
        <w:rPr>
          <w:rFonts w:ascii="Arial" w:hAnsi="Arial" w:cs="Arial"/>
          <w:sz w:val="20"/>
        </w:rPr>
        <w:t>իրականշահառուներ</w:t>
      </w:r>
      <w:r w:rsidRPr="00AF04FC">
        <w:rPr>
          <w:rFonts w:ascii="Arial LatArm" w:hAnsi="Arial LatArm" w:cs="Sylfaen"/>
          <w:sz w:val="20"/>
          <w:lang w:val="es-ES"/>
        </w:rPr>
        <w:t xml:space="preserve">)** </w:t>
      </w:r>
      <w:r w:rsidRPr="00AF04FC">
        <w:rPr>
          <w:rFonts w:ascii="Arial" w:hAnsi="Arial" w:cs="Arial"/>
          <w:sz w:val="20"/>
          <w:lang w:val="es-ES"/>
        </w:rPr>
        <w:t>ևհավաստում</w:t>
      </w:r>
      <w:r w:rsidRPr="00AF04FC">
        <w:rPr>
          <w:rFonts w:ascii="Arial LatArm" w:hAnsi="Arial LatArm" w:cs="Sylfaen"/>
          <w:sz w:val="20"/>
          <w:lang w:val="es-ES"/>
        </w:rPr>
        <w:t xml:space="preserve">, </w:t>
      </w:r>
      <w:r w:rsidRPr="00AF04FC">
        <w:rPr>
          <w:rFonts w:ascii="Arial" w:hAnsi="Arial" w:cs="Arial"/>
          <w:sz w:val="20"/>
          <w:lang w:val="es-ES"/>
        </w:rPr>
        <w:t>որիրականշահառուներիմասիններկայացվածտեղեկատվությունըիրականէևչիպարունակումոչհավատիտեղեկություններ</w:t>
      </w:r>
      <w:r w:rsidRPr="00AF04FC">
        <w:rPr>
          <w:rFonts w:ascii="Arial LatArm" w:hAnsi="Arial LatArm"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6"/>
        <w:gridCol w:w="4305"/>
        <w:gridCol w:w="4701"/>
      </w:tblGrid>
      <w:tr w:rsidR="00CE3A99" w:rsidRPr="00344EA9" w:rsidTr="00CE3A99">
        <w:trPr>
          <w:jc w:val="center"/>
        </w:trPr>
        <w:tc>
          <w:tcPr>
            <w:tcW w:w="2570" w:type="dxa"/>
            <w:vAlign w:val="center"/>
          </w:tcPr>
          <w:p w:rsidR="00CE3A99" w:rsidRPr="00AF04FC" w:rsidRDefault="00CE3A99" w:rsidP="001635B8">
            <w:pPr>
              <w:pStyle w:val="BodyTextIndent3"/>
              <w:spacing w:line="240" w:lineRule="auto"/>
              <w:ind w:firstLine="0"/>
              <w:jc w:val="center"/>
              <w:rPr>
                <w:rFonts w:ascii="Arial LatArm" w:hAnsi="Arial LatArm"/>
                <w:sz w:val="28"/>
                <w:vertAlign w:val="superscript"/>
                <w:lang w:val="es-ES"/>
              </w:rPr>
            </w:pPr>
            <w:r w:rsidRPr="00AF04FC">
              <w:rPr>
                <w:rFonts w:ascii="Arial" w:hAnsi="Arial" w:cs="Arial"/>
                <w:sz w:val="28"/>
                <w:vertAlign w:val="superscript"/>
              </w:rPr>
              <w:t>ԱնունըԱզգանունըՀայրանունը</w:t>
            </w:r>
          </w:p>
        </w:tc>
        <w:tc>
          <w:tcPr>
            <w:tcW w:w="3960" w:type="dxa"/>
            <w:vAlign w:val="center"/>
          </w:tcPr>
          <w:p w:rsidR="00CE3A99" w:rsidRPr="00AF04FC" w:rsidRDefault="00CE3A99" w:rsidP="001635B8">
            <w:pPr>
              <w:pStyle w:val="BodyTextIndent3"/>
              <w:spacing w:line="240" w:lineRule="auto"/>
              <w:ind w:firstLine="0"/>
              <w:jc w:val="center"/>
              <w:rPr>
                <w:rFonts w:ascii="Arial LatArm" w:hAnsi="Arial LatArm"/>
                <w:sz w:val="28"/>
                <w:vertAlign w:val="superscript"/>
                <w:lang w:val="es-ES"/>
              </w:rPr>
            </w:pPr>
            <w:r w:rsidRPr="00AF04FC">
              <w:rPr>
                <w:rFonts w:ascii="Arial" w:hAnsi="Arial" w:cs="Arial"/>
                <w:sz w:val="28"/>
                <w:vertAlign w:val="superscript"/>
              </w:rPr>
              <w:t>ՀՀքաղաքացիներիհամար</w:t>
            </w:r>
            <w:r w:rsidRPr="00AF04FC">
              <w:rPr>
                <w:rFonts w:ascii="Arial LatArm" w:hAnsi="Arial LatArm"/>
                <w:sz w:val="28"/>
                <w:vertAlign w:val="superscript"/>
                <w:lang w:val="es-ES"/>
              </w:rPr>
              <w:t xml:space="preserve">` </w:t>
            </w:r>
            <w:r w:rsidRPr="00AF04FC">
              <w:rPr>
                <w:rFonts w:ascii="Arial" w:hAnsi="Arial" w:cs="Arial"/>
                <w:sz w:val="28"/>
                <w:vertAlign w:val="superscript"/>
              </w:rPr>
              <w:t>նույնականացմանքարտիկամանձնագրիկամՀՀօրենսդրությամբնախատեսվածանձըհաստատողփաստաթղթիտեսակըևհամարը</w:t>
            </w:r>
          </w:p>
        </w:tc>
        <w:tc>
          <w:tcPr>
            <w:tcW w:w="3370" w:type="dxa"/>
          </w:tcPr>
          <w:p w:rsidR="00CE3A99" w:rsidRPr="00AF04FC" w:rsidRDefault="00CE3A99" w:rsidP="001635B8">
            <w:pPr>
              <w:pStyle w:val="BodyTextIndent3"/>
              <w:spacing w:line="240" w:lineRule="auto"/>
              <w:ind w:firstLine="0"/>
              <w:jc w:val="center"/>
              <w:rPr>
                <w:rFonts w:ascii="Arial LatArm" w:hAnsi="Arial LatArm"/>
                <w:sz w:val="28"/>
                <w:vertAlign w:val="superscript"/>
                <w:lang w:val="es-ES"/>
              </w:rPr>
            </w:pPr>
            <w:r w:rsidRPr="00AF04FC">
              <w:rPr>
                <w:rFonts w:ascii="Arial" w:hAnsi="Arial" w:cs="Arial"/>
                <w:sz w:val="28"/>
                <w:vertAlign w:val="superscript"/>
              </w:rPr>
              <w:t>Օտարերկրյաքաղաքացիներիհամարհամապատասխաներկրիօրենսդրությամբնախատեսվածանձըհաստատողփաստաթղթիտեսակըևհամարը</w:t>
            </w:r>
          </w:p>
        </w:tc>
      </w:tr>
      <w:tr w:rsidR="00CE3A99" w:rsidRPr="00344EA9" w:rsidTr="00CE3A99">
        <w:trPr>
          <w:jc w:val="center"/>
        </w:trPr>
        <w:tc>
          <w:tcPr>
            <w:tcW w:w="257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hy-AM"/>
              </w:rPr>
            </w:pPr>
          </w:p>
        </w:tc>
        <w:tc>
          <w:tcPr>
            <w:tcW w:w="396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c>
          <w:tcPr>
            <w:tcW w:w="3370" w:type="dxa"/>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r>
      <w:tr w:rsidR="00CE3A99" w:rsidRPr="00344EA9" w:rsidTr="00CE3A99">
        <w:trPr>
          <w:jc w:val="center"/>
        </w:trPr>
        <w:tc>
          <w:tcPr>
            <w:tcW w:w="257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c>
          <w:tcPr>
            <w:tcW w:w="396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c>
          <w:tcPr>
            <w:tcW w:w="3370" w:type="dxa"/>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r>
      <w:tr w:rsidR="00CE3A99" w:rsidRPr="00344EA9" w:rsidTr="00CE3A99">
        <w:trPr>
          <w:jc w:val="center"/>
        </w:trPr>
        <w:tc>
          <w:tcPr>
            <w:tcW w:w="257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c>
          <w:tcPr>
            <w:tcW w:w="3960" w:type="dxa"/>
            <w:vAlign w:val="center"/>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c>
          <w:tcPr>
            <w:tcW w:w="3370" w:type="dxa"/>
          </w:tcPr>
          <w:p w:rsidR="00CE3A99" w:rsidRPr="00AF04FC" w:rsidRDefault="00CE3A99" w:rsidP="001635B8">
            <w:pPr>
              <w:pStyle w:val="BodyTextIndent3"/>
              <w:spacing w:line="240" w:lineRule="auto"/>
              <w:ind w:firstLine="0"/>
              <w:jc w:val="center"/>
              <w:rPr>
                <w:rFonts w:ascii="Arial LatArm" w:hAnsi="Arial LatArm"/>
                <w:sz w:val="26"/>
                <w:vertAlign w:val="superscript"/>
                <w:lang w:val="es-ES"/>
              </w:rPr>
            </w:pPr>
          </w:p>
        </w:tc>
      </w:tr>
    </w:tbl>
    <w:p w:rsidR="006C3873" w:rsidRPr="00AF04FC" w:rsidRDefault="006C3873" w:rsidP="006C3873">
      <w:pPr>
        <w:jc w:val="right"/>
        <w:rPr>
          <w:rFonts w:ascii="Arial LatArm" w:hAnsi="Arial LatArm"/>
          <w:sz w:val="10"/>
          <w:szCs w:val="10"/>
          <w:lang w:val="es-ES"/>
        </w:rPr>
      </w:pPr>
    </w:p>
    <w:p w:rsidR="00E97AB0" w:rsidRPr="00AF04FC" w:rsidRDefault="00E97AB0" w:rsidP="00CE3A99">
      <w:pPr>
        <w:ind w:firstLine="708"/>
        <w:jc w:val="both"/>
        <w:rPr>
          <w:rFonts w:ascii="Arial LatArm" w:hAnsi="Arial LatArm"/>
          <w:sz w:val="20"/>
          <w:lang w:val="es-ES"/>
        </w:rPr>
      </w:pPr>
      <w:r w:rsidRPr="00AF04FC">
        <w:rPr>
          <w:rFonts w:ascii="Arial" w:hAnsi="Arial" w:cs="Arial"/>
          <w:sz w:val="20"/>
          <w:lang w:val="es-ES"/>
        </w:rPr>
        <w:t>Կիցներկայացվումէ</w:t>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w:hAnsi="Arial" w:cs="Arial"/>
          <w:sz w:val="20"/>
          <w:lang w:val="es-ES"/>
        </w:rPr>
        <w:t>կողմիցառաջարկվող</w:t>
      </w:r>
    </w:p>
    <w:p w:rsidR="00E97AB0" w:rsidRPr="00AF04FC" w:rsidRDefault="00E97AB0" w:rsidP="00E97AB0">
      <w:pPr>
        <w:jc w:val="both"/>
        <w:rPr>
          <w:rFonts w:ascii="Arial LatArm" w:hAnsi="Arial LatArm"/>
          <w:sz w:val="22"/>
          <w:szCs w:val="22"/>
          <w:lang w:val="es-ES"/>
        </w:rPr>
      </w:pPr>
      <w:r w:rsidRPr="00AF04FC">
        <w:rPr>
          <w:rFonts w:ascii="Arial LatArm" w:hAnsi="Arial LatArm"/>
          <w:sz w:val="20"/>
          <w:lang w:val="es-ES"/>
        </w:rPr>
        <w:tab/>
      </w:r>
      <w:r w:rsidRPr="00AF04FC">
        <w:rPr>
          <w:rFonts w:ascii="Arial LatArm" w:hAnsi="Arial LatArm"/>
          <w:sz w:val="20"/>
          <w:lang w:val="es-ES"/>
        </w:rPr>
        <w:tab/>
      </w:r>
      <w:r w:rsidRPr="00AF04FC">
        <w:rPr>
          <w:rFonts w:ascii="Arial LatArm" w:hAnsi="Arial LatArm"/>
          <w:sz w:val="20"/>
          <w:lang w:val="es-ES"/>
        </w:rPr>
        <w:tab/>
      </w:r>
      <w:r w:rsidRPr="00AF04FC">
        <w:rPr>
          <w:rFonts w:ascii="Arial LatArm" w:hAnsi="Arial LatArm"/>
          <w:sz w:val="20"/>
          <w:lang w:val="es-ES"/>
        </w:rPr>
        <w:tab/>
      </w:r>
      <w:r w:rsidRPr="00AF04FC">
        <w:rPr>
          <w:rFonts w:ascii="Arial" w:hAnsi="Arial" w:cs="Arial"/>
          <w:vertAlign w:val="superscript"/>
          <w:lang w:val="hy-AM"/>
        </w:rPr>
        <w:t>մասնակցիանվանումը</w:t>
      </w:r>
    </w:p>
    <w:p w:rsidR="00E97AB0" w:rsidRPr="00AF04FC" w:rsidRDefault="00E97AB0" w:rsidP="00E968EF">
      <w:pPr>
        <w:jc w:val="both"/>
        <w:rPr>
          <w:rFonts w:ascii="Arial LatArm" w:hAnsi="Arial LatArm"/>
          <w:sz w:val="20"/>
          <w:lang w:val="es-ES"/>
        </w:rPr>
      </w:pPr>
      <w:r w:rsidRPr="00AF04FC">
        <w:rPr>
          <w:rFonts w:ascii="Arial" w:hAnsi="Arial" w:cs="Arial"/>
          <w:sz w:val="20"/>
          <w:lang w:val="es-ES"/>
        </w:rPr>
        <w:t>ապրանքիամբողջականնկարագիրը՝համաձայնհավելվա</w:t>
      </w:r>
      <w:r w:rsidR="00E968EF" w:rsidRPr="00AF04FC">
        <w:rPr>
          <w:rFonts w:ascii="Arial" w:hAnsi="Arial" w:cs="Arial"/>
          <w:sz w:val="20"/>
          <w:lang w:val="es-ES"/>
        </w:rPr>
        <w:t>ծ</w:t>
      </w:r>
      <w:r w:rsidRPr="00AF04FC">
        <w:rPr>
          <w:rFonts w:ascii="Arial LatArm" w:hAnsi="Arial LatArm"/>
          <w:sz w:val="20"/>
          <w:lang w:val="es-ES"/>
        </w:rPr>
        <w:t xml:space="preserve"> 1.1-</w:t>
      </w:r>
      <w:r w:rsidRPr="00AF04FC">
        <w:rPr>
          <w:rFonts w:ascii="Arial" w:hAnsi="Arial" w:cs="Arial"/>
          <w:sz w:val="20"/>
          <w:lang w:val="es-ES"/>
        </w:rPr>
        <w:t>ի</w:t>
      </w:r>
      <w:r w:rsidRPr="00AF04FC">
        <w:rPr>
          <w:rFonts w:ascii="Arial LatArm" w:hAnsi="Arial LatArm"/>
          <w:sz w:val="20"/>
          <w:lang w:val="es-ES"/>
        </w:rPr>
        <w:t xml:space="preserve">: </w:t>
      </w:r>
    </w:p>
    <w:p w:rsidR="00E97AB0" w:rsidRPr="00AF04FC" w:rsidRDefault="00E97AB0" w:rsidP="00CE3A99">
      <w:pPr>
        <w:ind w:firstLine="708"/>
        <w:jc w:val="both"/>
        <w:rPr>
          <w:rFonts w:ascii="Arial LatArm" w:hAnsi="Arial LatArm"/>
          <w:sz w:val="20"/>
          <w:lang w:val="es-ES"/>
        </w:rPr>
      </w:pPr>
    </w:p>
    <w:p w:rsidR="00E97AB0" w:rsidRPr="00AF04FC" w:rsidRDefault="00E97AB0" w:rsidP="00CE3A99">
      <w:pPr>
        <w:ind w:firstLine="708"/>
        <w:jc w:val="both"/>
        <w:rPr>
          <w:rFonts w:ascii="Arial LatArm" w:hAnsi="Arial LatArm"/>
          <w:sz w:val="20"/>
          <w:lang w:val="es-ES"/>
        </w:rPr>
      </w:pPr>
    </w:p>
    <w:p w:rsidR="00B2572B" w:rsidRPr="00AF04FC" w:rsidRDefault="00B2572B" w:rsidP="00EF3662">
      <w:pPr>
        <w:jc w:val="both"/>
        <w:rPr>
          <w:rFonts w:ascii="Arial LatArm" w:hAnsi="Arial LatArm"/>
          <w:sz w:val="20"/>
          <w:lang w:val="es-ES"/>
        </w:rPr>
      </w:pPr>
    </w:p>
    <w:p w:rsidR="00B2572B" w:rsidRPr="00AF04FC" w:rsidRDefault="00B2572B" w:rsidP="00EF3662">
      <w:pPr>
        <w:jc w:val="both"/>
        <w:rPr>
          <w:rFonts w:ascii="Arial LatArm" w:hAnsi="Arial LatArm"/>
          <w:sz w:val="20"/>
          <w:lang w:val="es-ES"/>
        </w:rPr>
      </w:pPr>
    </w:p>
    <w:p w:rsidR="00B2572B" w:rsidRPr="00AF04FC" w:rsidRDefault="00B2572B" w:rsidP="00EF3662">
      <w:pPr>
        <w:jc w:val="both"/>
        <w:rPr>
          <w:rFonts w:ascii="Arial LatArm" w:hAnsi="Arial LatArm" w:cs="Arial"/>
          <w:sz w:val="20"/>
          <w:vertAlign w:val="superscript"/>
          <w:lang w:val="es-ES"/>
        </w:rPr>
      </w:pPr>
      <w:r w:rsidRPr="00AF04FC">
        <w:rPr>
          <w:rFonts w:ascii="Arial LatArm" w:hAnsi="Arial LatArm"/>
          <w:sz w:val="20"/>
          <w:lang w:val="hy-AM"/>
        </w:rPr>
        <w:t xml:space="preserve">___________________________________________________ </w:t>
      </w:r>
      <w:r w:rsidRPr="00AF04FC">
        <w:rPr>
          <w:rFonts w:ascii="Arial LatArm" w:hAnsi="Arial LatArm"/>
          <w:sz w:val="20"/>
          <w:lang w:val="hy-AM"/>
        </w:rPr>
        <w:tab/>
        <w:t xml:space="preserve">                _____________</w:t>
      </w:r>
      <w:r w:rsidRPr="00AF04FC">
        <w:rPr>
          <w:rFonts w:ascii="Arial LatArm" w:hAnsi="Arial LatArm"/>
          <w:sz w:val="20"/>
          <w:u w:val="single"/>
          <w:lang w:val="es-ES"/>
        </w:rPr>
        <w:tab/>
      </w:r>
      <w:r w:rsidRPr="00AF04FC">
        <w:rPr>
          <w:rFonts w:ascii="Arial LatArm" w:hAnsi="Arial LatArm"/>
          <w:sz w:val="20"/>
          <w:u w:val="single"/>
          <w:lang w:val="es-ES"/>
        </w:rPr>
        <w:tab/>
      </w:r>
      <w:r w:rsidRPr="00AF04FC">
        <w:rPr>
          <w:rFonts w:ascii="Arial LatArm" w:hAnsi="Arial LatArm"/>
          <w:sz w:val="20"/>
          <w:lang w:val="es-ES"/>
        </w:rPr>
        <w:tab/>
      </w:r>
      <w:r w:rsidRPr="00AF04FC">
        <w:rPr>
          <w:rFonts w:ascii="Arial LatArm" w:hAnsi="Arial LatArm"/>
          <w:sz w:val="20"/>
          <w:lang w:val="es-ES"/>
        </w:rPr>
        <w:tab/>
      </w:r>
      <w:r w:rsidRPr="00AF04FC">
        <w:rPr>
          <w:rFonts w:ascii="Arial" w:hAnsi="Arial" w:cs="Arial"/>
          <w:sz w:val="20"/>
          <w:vertAlign w:val="superscript"/>
          <w:lang w:val="hy-AM"/>
        </w:rPr>
        <w:t>Մասնակցիանվանումը</w:t>
      </w:r>
      <w:r w:rsidRPr="00AF04FC">
        <w:rPr>
          <w:rFonts w:ascii="Arial LatArm" w:hAnsi="Arial LatArm"/>
          <w:sz w:val="20"/>
          <w:vertAlign w:val="superscript"/>
          <w:lang w:val="hy-AM"/>
        </w:rPr>
        <w:t xml:space="preserve"> (</w:t>
      </w:r>
      <w:r w:rsidRPr="00AF04FC">
        <w:rPr>
          <w:rFonts w:ascii="Arial" w:hAnsi="Arial" w:cs="Arial"/>
          <w:sz w:val="20"/>
          <w:vertAlign w:val="superscript"/>
          <w:lang w:val="hy-AM"/>
        </w:rPr>
        <w:t>ղեկավարիպաշտոնը</w:t>
      </w:r>
      <w:r w:rsidRPr="00AF04FC">
        <w:rPr>
          <w:rFonts w:ascii="Arial LatArm" w:hAnsi="Arial LatArm" w:cs="Arial"/>
          <w:sz w:val="20"/>
          <w:vertAlign w:val="superscript"/>
          <w:lang w:val="hy-AM"/>
        </w:rPr>
        <w:t xml:space="preserve">, </w:t>
      </w:r>
      <w:r w:rsidRPr="00AF04FC">
        <w:rPr>
          <w:rFonts w:ascii="Arial" w:hAnsi="Arial" w:cs="Arial"/>
          <w:sz w:val="20"/>
          <w:vertAlign w:val="superscript"/>
        </w:rPr>
        <w:t>ա</w:t>
      </w:r>
      <w:r w:rsidRPr="00AF04FC">
        <w:rPr>
          <w:rFonts w:ascii="Arial" w:hAnsi="Arial" w:cs="Arial"/>
          <w:sz w:val="20"/>
          <w:vertAlign w:val="superscript"/>
          <w:lang w:val="hy-AM"/>
        </w:rPr>
        <w:t>նուն</w:t>
      </w:r>
      <w:r w:rsidRPr="00AF04FC">
        <w:rPr>
          <w:rFonts w:ascii="Arial" w:hAnsi="Arial" w:cs="Arial"/>
          <w:sz w:val="20"/>
          <w:vertAlign w:val="superscript"/>
        </w:rPr>
        <w:t>ա</w:t>
      </w:r>
      <w:r w:rsidRPr="00AF04FC">
        <w:rPr>
          <w:rFonts w:ascii="Arial" w:hAnsi="Arial" w:cs="Arial"/>
          <w:sz w:val="20"/>
          <w:vertAlign w:val="superscript"/>
          <w:lang w:val="hy-AM"/>
        </w:rPr>
        <w:t>զգանունը</w:t>
      </w:r>
      <w:r w:rsidRPr="00AF04FC">
        <w:rPr>
          <w:rFonts w:ascii="Arial LatArm" w:hAnsi="Arial LatArm" w:cs="Arial"/>
          <w:sz w:val="20"/>
          <w:vertAlign w:val="superscript"/>
          <w:lang w:val="hy-AM"/>
        </w:rPr>
        <w:t xml:space="preserve">)                                             </w:t>
      </w:r>
      <w:r w:rsidRPr="00AF04FC">
        <w:rPr>
          <w:rFonts w:ascii="Arial" w:hAnsi="Arial" w:cs="Arial"/>
          <w:sz w:val="20"/>
          <w:vertAlign w:val="superscript"/>
          <w:lang w:val="hy-AM"/>
        </w:rPr>
        <w:t>ստորագրությունը</w:t>
      </w:r>
      <w:r w:rsidRPr="00AF04FC">
        <w:rPr>
          <w:rFonts w:ascii="Arial LatArm" w:hAnsi="Arial LatArm" w:cs="Arial"/>
          <w:sz w:val="20"/>
          <w:vertAlign w:val="superscript"/>
          <w:lang w:val="hy-AM"/>
        </w:rPr>
        <w:t>)</w:t>
      </w:r>
    </w:p>
    <w:p w:rsidR="00B2572B" w:rsidRPr="00AF04FC" w:rsidRDefault="00B2572B" w:rsidP="00EF3662">
      <w:pPr>
        <w:jc w:val="both"/>
        <w:rPr>
          <w:rFonts w:ascii="Arial LatArm" w:hAnsi="Arial LatArm" w:cs="Arial"/>
          <w:sz w:val="20"/>
          <w:vertAlign w:val="superscript"/>
          <w:lang w:val="es-ES"/>
        </w:rPr>
      </w:pPr>
    </w:p>
    <w:p w:rsidR="00B2572B" w:rsidRPr="00AF04FC" w:rsidRDefault="00B2572B" w:rsidP="00EF3662">
      <w:pPr>
        <w:jc w:val="both"/>
        <w:rPr>
          <w:rFonts w:ascii="Arial LatArm" w:hAnsi="Arial LatArm"/>
          <w:sz w:val="20"/>
          <w:lang w:val="hy-AM"/>
        </w:rPr>
      </w:pPr>
    </w:p>
    <w:p w:rsidR="00B2572B" w:rsidRPr="00AF04FC" w:rsidRDefault="00B2572B" w:rsidP="00EF3662">
      <w:pPr>
        <w:jc w:val="right"/>
        <w:rPr>
          <w:rFonts w:ascii="Arial LatArm" w:hAnsi="Arial LatArm" w:cs="Arial"/>
          <w:sz w:val="20"/>
          <w:lang w:val="hy-AM"/>
        </w:rPr>
      </w:pPr>
      <w:r w:rsidRPr="00AF04FC">
        <w:rPr>
          <w:rFonts w:ascii="Arial" w:hAnsi="Arial" w:cs="Arial"/>
          <w:sz w:val="20"/>
          <w:lang w:val="hy-AM"/>
        </w:rPr>
        <w:t>Կ</w:t>
      </w:r>
      <w:r w:rsidRPr="00AF04FC">
        <w:rPr>
          <w:rFonts w:ascii="Arial LatArm" w:hAnsi="Arial LatArm" w:cs="Arial"/>
          <w:sz w:val="20"/>
          <w:lang w:val="hy-AM"/>
        </w:rPr>
        <w:t xml:space="preserve">. </w:t>
      </w:r>
      <w:r w:rsidRPr="00AF04FC">
        <w:rPr>
          <w:rFonts w:ascii="Arial" w:hAnsi="Arial" w:cs="Arial"/>
          <w:sz w:val="20"/>
          <w:lang w:val="hy-AM"/>
        </w:rPr>
        <w:t>Տ</w:t>
      </w:r>
      <w:r w:rsidRPr="00AF04FC">
        <w:rPr>
          <w:rFonts w:ascii="Arial LatArm" w:hAnsi="Arial LatArm" w:cs="Arial"/>
          <w:sz w:val="20"/>
          <w:lang w:val="hy-AM"/>
        </w:rPr>
        <w:t>.</w:t>
      </w:r>
      <w:r w:rsidRPr="00AF04FC">
        <w:rPr>
          <w:rStyle w:val="FootnoteReference"/>
          <w:rFonts w:ascii="Arial LatArm" w:hAnsi="Arial LatArm" w:cs="Arial"/>
          <w:color w:val="FFFFFF"/>
          <w:sz w:val="20"/>
          <w:lang w:val="hy-AM"/>
        </w:rPr>
        <w:footnoteReference w:id="8"/>
      </w:r>
      <w:r w:rsidRPr="00AF04FC">
        <w:rPr>
          <w:rFonts w:ascii="Arial LatArm" w:hAnsi="Arial LatArm" w:cs="Arial"/>
          <w:sz w:val="20"/>
          <w:lang w:val="hy-AM"/>
        </w:rPr>
        <w:tab/>
      </w:r>
      <w:r w:rsidRPr="00AF04FC">
        <w:rPr>
          <w:rFonts w:ascii="Arial LatArm" w:hAnsi="Arial LatArm" w:cs="Arial"/>
          <w:sz w:val="20"/>
          <w:lang w:val="hy-AM"/>
        </w:rPr>
        <w:tab/>
      </w:r>
    </w:p>
    <w:p w:rsidR="00B2572B" w:rsidRPr="00AF04FC" w:rsidRDefault="00B2572B" w:rsidP="00EF3662">
      <w:pPr>
        <w:pStyle w:val="BodyTextIndent3"/>
        <w:spacing w:line="240" w:lineRule="auto"/>
        <w:jc w:val="right"/>
        <w:rPr>
          <w:rFonts w:ascii="Arial LatArm" w:hAnsi="Arial LatArm"/>
          <w:b/>
          <w:lang w:val="hy-AM"/>
        </w:rPr>
      </w:pPr>
    </w:p>
    <w:p w:rsidR="00B2572B" w:rsidRPr="00AF04FC" w:rsidRDefault="00B2572B" w:rsidP="00EF3662">
      <w:pPr>
        <w:pStyle w:val="BodyTextIndent3"/>
        <w:spacing w:line="240" w:lineRule="auto"/>
        <w:jc w:val="right"/>
        <w:rPr>
          <w:rFonts w:ascii="Arial LatArm" w:hAnsi="Arial LatArm"/>
          <w:b/>
          <w:lang w:val="hy-AM"/>
        </w:rPr>
      </w:pPr>
    </w:p>
    <w:p w:rsidR="00CE3A99" w:rsidRPr="00AF04FC" w:rsidRDefault="00CE3A99" w:rsidP="00CE3A99">
      <w:pPr>
        <w:pStyle w:val="BodyTextIndent3"/>
        <w:spacing w:line="240" w:lineRule="auto"/>
        <w:jc w:val="right"/>
        <w:rPr>
          <w:rFonts w:ascii="Arial LatArm" w:hAnsi="Arial LatArm" w:cs="Sylfaen"/>
          <w:b/>
          <w:lang w:val="hy-AM"/>
        </w:rPr>
      </w:pPr>
      <w:r w:rsidRPr="00AF04FC">
        <w:rPr>
          <w:rFonts w:ascii="Arial LatArm" w:hAnsi="Arial LatArm" w:cs="Sylfaen"/>
          <w:b/>
          <w:lang w:val="hy-AM"/>
        </w:rPr>
        <w:br w:type="page"/>
      </w:r>
    </w:p>
    <w:p w:rsidR="000B1088" w:rsidRPr="00AF04FC" w:rsidRDefault="000B1088" w:rsidP="000B1088">
      <w:pPr>
        <w:pStyle w:val="Heading3"/>
        <w:spacing w:line="240" w:lineRule="auto"/>
        <w:ind w:firstLine="567"/>
        <w:jc w:val="right"/>
        <w:rPr>
          <w:rFonts w:cs="Arial"/>
          <w:b/>
          <w:i w:val="0"/>
          <w:lang w:val="hy-AM"/>
        </w:rPr>
      </w:pPr>
      <w:r w:rsidRPr="00AF04FC">
        <w:rPr>
          <w:rFonts w:ascii="Arial" w:hAnsi="Arial" w:cs="Arial"/>
          <w:b/>
          <w:i w:val="0"/>
          <w:lang w:val="hy-AM"/>
        </w:rPr>
        <w:lastRenderedPageBreak/>
        <w:t>Հավելված</w:t>
      </w:r>
      <w:r w:rsidR="00E968EF" w:rsidRPr="00AF04FC">
        <w:rPr>
          <w:rFonts w:cs="Arial"/>
          <w:b/>
          <w:i w:val="0"/>
          <w:lang w:val="hy-AM"/>
        </w:rPr>
        <w:t>1.1</w:t>
      </w:r>
    </w:p>
    <w:p w:rsidR="000B1088" w:rsidRPr="000730A7" w:rsidRDefault="00044976" w:rsidP="000B1088">
      <w:pPr>
        <w:pStyle w:val="BodyTextIndent3"/>
        <w:spacing w:line="240" w:lineRule="auto"/>
        <w:jc w:val="right"/>
        <w:rPr>
          <w:rFonts w:ascii="Arial LatArm" w:hAnsi="Arial LatArm" w:cs="Arial"/>
          <w:b/>
          <w:color w:val="FF0000"/>
          <w:lang w:val="hy-AM"/>
        </w:rPr>
      </w:pPr>
      <w:r w:rsidRPr="006C50D5">
        <w:rPr>
          <w:rFonts w:ascii="Sylfaen" w:hAnsi="Sylfaen"/>
          <w:i/>
          <w:lang w:val="hy-AM"/>
        </w:rPr>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Pr>
          <w:rFonts w:ascii="Arial" w:hAnsi="Arial" w:cs="Arial"/>
          <w:i/>
          <w:color w:val="FF0000"/>
          <w:lang w:val="ru-RU"/>
        </w:rPr>
        <w:t>2</w:t>
      </w:r>
      <w:r w:rsidR="000B1088" w:rsidRPr="000730A7">
        <w:rPr>
          <w:rFonts w:ascii="Arial" w:hAnsi="Arial" w:cs="Arial"/>
          <w:b/>
          <w:color w:val="FF0000"/>
          <w:lang w:val="hy-AM"/>
        </w:rPr>
        <w:t>ծածկագրով</w:t>
      </w:r>
    </w:p>
    <w:p w:rsidR="000B1088" w:rsidRPr="000730A7" w:rsidRDefault="00D43BB2" w:rsidP="000B1088">
      <w:pPr>
        <w:pStyle w:val="BodyTextIndent3"/>
        <w:spacing w:line="240" w:lineRule="auto"/>
        <w:jc w:val="right"/>
        <w:rPr>
          <w:rFonts w:ascii="Arial LatArm" w:hAnsi="Arial LatArm" w:cs="Arial"/>
          <w:b/>
          <w:color w:val="FF0000"/>
          <w:lang w:val="hy-AM"/>
        </w:rPr>
      </w:pPr>
      <w:r w:rsidRPr="000730A7">
        <w:rPr>
          <w:rFonts w:ascii="Arial" w:hAnsi="Arial" w:cs="Arial"/>
          <w:b/>
          <w:color w:val="FF0000"/>
          <w:lang w:val="hy-AM"/>
        </w:rPr>
        <w:t>Գնանշման հարցման ընթացակարգի</w:t>
      </w:r>
      <w:r w:rsidR="000B1088" w:rsidRPr="000730A7">
        <w:rPr>
          <w:rFonts w:ascii="Arial" w:hAnsi="Arial" w:cs="Arial"/>
          <w:b/>
          <w:color w:val="FF0000"/>
          <w:lang w:val="hy-AM"/>
        </w:rPr>
        <w:t>հրավերի</w:t>
      </w:r>
    </w:p>
    <w:p w:rsidR="000B1088" w:rsidRPr="000730A7" w:rsidRDefault="000B1088" w:rsidP="000B1088">
      <w:pPr>
        <w:ind w:left="-66"/>
        <w:jc w:val="center"/>
        <w:rPr>
          <w:rFonts w:ascii="Arial LatArm" w:hAnsi="Arial LatArm"/>
          <w:b/>
          <w:color w:val="FF0000"/>
          <w:lang w:val="hy-AM"/>
        </w:rPr>
      </w:pPr>
    </w:p>
    <w:p w:rsidR="000B1088" w:rsidRPr="00AF04FC" w:rsidRDefault="000B1088" w:rsidP="000B1088">
      <w:pPr>
        <w:pStyle w:val="Heading3"/>
        <w:spacing w:line="240" w:lineRule="auto"/>
        <w:ind w:firstLine="567"/>
        <w:jc w:val="left"/>
        <w:rPr>
          <w:b/>
          <w:lang w:val="hy-AM"/>
        </w:rPr>
      </w:pPr>
    </w:p>
    <w:p w:rsidR="000B1088" w:rsidRPr="00AF04FC" w:rsidRDefault="000B1088" w:rsidP="000B1088">
      <w:pPr>
        <w:pStyle w:val="Heading3"/>
        <w:spacing w:line="240" w:lineRule="auto"/>
        <w:ind w:firstLine="567"/>
        <w:rPr>
          <w:b/>
          <w:i w:val="0"/>
          <w:lang w:val="hy-AM"/>
        </w:rPr>
      </w:pPr>
      <w:r w:rsidRPr="00AF04FC">
        <w:rPr>
          <w:rFonts w:ascii="Arial" w:hAnsi="Arial" w:cs="Arial"/>
          <w:b/>
          <w:i w:val="0"/>
          <w:lang w:val="hy-AM"/>
        </w:rPr>
        <w:t>ՆԿԱՐԱԳԻՐ</w:t>
      </w:r>
    </w:p>
    <w:p w:rsidR="000B1088" w:rsidRPr="00AF04FC" w:rsidRDefault="000B1088" w:rsidP="000B1088">
      <w:pPr>
        <w:pStyle w:val="Heading3"/>
        <w:spacing w:line="240" w:lineRule="auto"/>
        <w:ind w:firstLine="567"/>
        <w:rPr>
          <w:b/>
          <w:i w:val="0"/>
          <w:lang w:val="hy-AM"/>
        </w:rPr>
      </w:pPr>
      <w:r w:rsidRPr="00AF04FC">
        <w:rPr>
          <w:rFonts w:ascii="Arial" w:hAnsi="Arial" w:cs="Arial"/>
          <w:b/>
          <w:i w:val="0"/>
          <w:lang w:val="hy-AM"/>
        </w:rPr>
        <w:t>առաջարկվողապրանքիամբողջական</w:t>
      </w:r>
    </w:p>
    <w:p w:rsidR="000B1088" w:rsidRPr="00AF04FC" w:rsidRDefault="000B1088" w:rsidP="000B1088">
      <w:pPr>
        <w:pStyle w:val="Heading3"/>
        <w:spacing w:line="240" w:lineRule="auto"/>
        <w:ind w:firstLine="567"/>
        <w:rPr>
          <w:rFonts w:cs="Arial"/>
          <w:lang w:val="es-ES"/>
        </w:rPr>
      </w:pPr>
    </w:p>
    <w:p w:rsidR="000B1088" w:rsidRPr="00AF04FC" w:rsidRDefault="000B1088" w:rsidP="000B1088">
      <w:pPr>
        <w:ind w:firstLine="567"/>
        <w:jc w:val="both"/>
        <w:rPr>
          <w:rFonts w:ascii="Arial LatArm" w:hAnsi="Arial LatArm" w:cs="Arial"/>
          <w:sz w:val="20"/>
          <w:szCs w:val="20"/>
          <w:lang w:val="es-ES"/>
        </w:rPr>
      </w:pP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u w:val="single"/>
          <w:lang w:val="es-ES"/>
        </w:rPr>
        <w:tab/>
      </w:r>
      <w:r w:rsidRPr="00AF04FC">
        <w:rPr>
          <w:rFonts w:ascii="Arial LatArm" w:hAnsi="Arial LatArm" w:cs="Arial"/>
          <w:sz w:val="20"/>
          <w:szCs w:val="20"/>
          <w:lang w:val="es-ES"/>
        </w:rPr>
        <w:t>-</w:t>
      </w:r>
      <w:r w:rsidRPr="00AF04FC">
        <w:rPr>
          <w:rFonts w:ascii="Arial" w:hAnsi="Arial" w:cs="Arial"/>
          <w:sz w:val="20"/>
          <w:szCs w:val="20"/>
          <w:lang w:val="es-ES"/>
        </w:rPr>
        <w:t>ն</w:t>
      </w:r>
      <w:r w:rsidR="00A64093">
        <w:rPr>
          <w:rFonts w:ascii="Sylfaen" w:hAnsi="Sylfaen"/>
          <w:i/>
          <w:lang w:val="ru-RU"/>
        </w:rPr>
        <w:t>ԱՄԱԳՄ</w:t>
      </w:r>
      <w:r w:rsidR="00A64093" w:rsidRPr="00F9486B">
        <w:rPr>
          <w:rFonts w:ascii="Sylfaen" w:hAnsi="Sylfaen"/>
          <w:i/>
          <w:lang w:val="af-ZA"/>
        </w:rPr>
        <w:t>_</w:t>
      </w:r>
      <w:r w:rsidR="00A64093">
        <w:rPr>
          <w:rFonts w:ascii="Sylfaen" w:hAnsi="Sylfaen"/>
          <w:i/>
          <w:lang w:val="ru-RU"/>
        </w:rPr>
        <w:t>ԳՀԱՊՁԲ</w:t>
      </w:r>
      <w:r w:rsidR="00A64093" w:rsidRPr="00C35D56">
        <w:rPr>
          <w:rFonts w:ascii="Arial" w:hAnsi="Arial" w:cs="Arial"/>
          <w:i/>
          <w:color w:val="FF0000"/>
          <w:lang w:val="af-ZA"/>
        </w:rPr>
        <w:t>-20/0</w:t>
      </w:r>
      <w:r w:rsidR="00384CCB">
        <w:rPr>
          <w:rFonts w:ascii="Arial" w:hAnsi="Arial" w:cs="Arial"/>
          <w:i/>
          <w:color w:val="FF0000"/>
          <w:lang w:val="ru-RU"/>
        </w:rPr>
        <w:t>2</w:t>
      </w:r>
    </w:p>
    <w:p w:rsidR="000B1088" w:rsidRPr="00AF04FC" w:rsidRDefault="000B1088" w:rsidP="000B1088">
      <w:pPr>
        <w:jc w:val="both"/>
        <w:rPr>
          <w:rFonts w:ascii="Arial LatArm" w:hAnsi="Arial LatArm" w:cs="Arial"/>
          <w:sz w:val="20"/>
          <w:szCs w:val="20"/>
          <w:u w:val="single"/>
          <w:lang w:val="es-ES"/>
        </w:rPr>
      </w:pPr>
      <w:r w:rsidRPr="00AF04FC">
        <w:rPr>
          <w:rFonts w:ascii="Arial" w:hAnsi="Arial" w:cs="Arial"/>
          <w:sz w:val="20"/>
          <w:vertAlign w:val="superscript"/>
          <w:lang w:val="hy-AM"/>
        </w:rPr>
        <w:t>մասնակցիանվանումը</w:t>
      </w:r>
    </w:p>
    <w:p w:rsidR="000B1088" w:rsidRPr="00AF04FC" w:rsidRDefault="000B1088" w:rsidP="000B1088">
      <w:pPr>
        <w:jc w:val="both"/>
        <w:rPr>
          <w:rFonts w:ascii="Arial LatArm" w:hAnsi="Arial LatArm"/>
          <w:lang w:val="hy-AM"/>
        </w:rPr>
      </w:pPr>
      <w:r w:rsidRPr="00AF04FC">
        <w:rPr>
          <w:rFonts w:ascii="Arial" w:hAnsi="Arial" w:cs="Arial"/>
          <w:sz w:val="20"/>
          <w:szCs w:val="20"/>
          <w:lang w:val="es-ES"/>
        </w:rPr>
        <w:t>ծածկագրով</w:t>
      </w:r>
      <w:r w:rsidR="00D43BB2">
        <w:rPr>
          <w:rFonts w:ascii="Arial" w:hAnsi="Arial" w:cs="Arial"/>
          <w:sz w:val="20"/>
          <w:szCs w:val="20"/>
          <w:lang w:val="ru-RU"/>
        </w:rPr>
        <w:t>գնանշմանհարցմանընթացակարգի</w:t>
      </w:r>
      <w:r w:rsidRPr="00AF04FC">
        <w:rPr>
          <w:rFonts w:ascii="Arial" w:hAnsi="Arial" w:cs="Arial"/>
          <w:sz w:val="20"/>
          <w:szCs w:val="20"/>
          <w:lang w:val="es-ES"/>
        </w:rPr>
        <w:t>շրջանակումըստչափաբաժիններիստորևներկայացնումէիրկողմիցառաջարկվողապրանքիամբողջականնկարագիրը</w:t>
      </w:r>
    </w:p>
    <w:p w:rsidR="000B1088" w:rsidRPr="00AF04FC" w:rsidRDefault="000B1088" w:rsidP="000B1088">
      <w:pPr>
        <w:pStyle w:val="Heading3"/>
        <w:spacing w:line="240" w:lineRule="auto"/>
        <w:ind w:firstLine="567"/>
        <w:rPr>
          <w:rFonts w:cs="Arial"/>
          <w:lang w:val="es-ES"/>
        </w:rPr>
      </w:pPr>
    </w:p>
    <w:p w:rsidR="000B1088" w:rsidRPr="00AF04FC" w:rsidRDefault="000B1088" w:rsidP="000B1088">
      <w:pPr>
        <w:rPr>
          <w:rFonts w:ascii="Arial LatArm" w:hAnsi="Arial LatArm"/>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1884"/>
        <w:gridCol w:w="1688"/>
        <w:gridCol w:w="903"/>
        <w:gridCol w:w="1982"/>
        <w:gridCol w:w="2276"/>
      </w:tblGrid>
      <w:tr w:rsidR="000B1088" w:rsidRPr="00AF04FC" w:rsidTr="007760A5">
        <w:tc>
          <w:tcPr>
            <w:tcW w:w="1368" w:type="dxa"/>
            <w:vMerge w:val="restart"/>
            <w:vAlign w:val="center"/>
          </w:tcPr>
          <w:p w:rsidR="000B1088" w:rsidRPr="00AF04FC" w:rsidRDefault="000B1088" w:rsidP="007760A5">
            <w:pPr>
              <w:jc w:val="center"/>
              <w:rPr>
                <w:rFonts w:ascii="Arial LatArm" w:hAnsi="Arial LatArm"/>
                <w:b/>
                <w:bCs/>
                <w:sz w:val="16"/>
                <w:szCs w:val="18"/>
                <w:lang w:val="es-ES"/>
              </w:rPr>
            </w:pPr>
            <w:r w:rsidRPr="00AF04FC">
              <w:rPr>
                <w:rFonts w:ascii="Arial" w:hAnsi="Arial" w:cs="Arial"/>
                <w:b/>
                <w:bCs/>
                <w:sz w:val="16"/>
                <w:szCs w:val="18"/>
                <w:lang w:val="es-ES"/>
              </w:rPr>
              <w:t>Չափաբաժնիհամար</w:t>
            </w:r>
          </w:p>
        </w:tc>
        <w:tc>
          <w:tcPr>
            <w:tcW w:w="8550" w:type="dxa"/>
            <w:gridSpan w:val="5"/>
            <w:vAlign w:val="center"/>
          </w:tcPr>
          <w:p w:rsidR="000B1088" w:rsidRPr="00AF04FC" w:rsidRDefault="000B1088" w:rsidP="007760A5">
            <w:pPr>
              <w:jc w:val="center"/>
              <w:rPr>
                <w:rFonts w:ascii="Arial LatArm" w:hAnsi="Arial LatArm"/>
                <w:b/>
                <w:bCs/>
                <w:sz w:val="16"/>
                <w:szCs w:val="18"/>
                <w:lang w:val="es-ES"/>
              </w:rPr>
            </w:pPr>
            <w:r w:rsidRPr="00AF04FC">
              <w:rPr>
                <w:rFonts w:ascii="Arial" w:hAnsi="Arial" w:cs="Arial"/>
                <w:b/>
                <w:bCs/>
                <w:sz w:val="16"/>
                <w:szCs w:val="18"/>
                <w:lang w:val="es-ES"/>
              </w:rPr>
              <w:t>Առաջարկվողապրանքի</w:t>
            </w:r>
          </w:p>
        </w:tc>
      </w:tr>
      <w:tr w:rsidR="00ED36CA" w:rsidRPr="00AF04FC" w:rsidTr="007760A5">
        <w:tc>
          <w:tcPr>
            <w:tcW w:w="1368" w:type="dxa"/>
            <w:vMerge/>
            <w:vAlign w:val="center"/>
          </w:tcPr>
          <w:p w:rsidR="00ED36CA" w:rsidRPr="00AF04FC" w:rsidRDefault="00ED36CA" w:rsidP="007760A5">
            <w:pPr>
              <w:jc w:val="center"/>
              <w:rPr>
                <w:rFonts w:ascii="Arial LatArm" w:hAnsi="Arial LatArm"/>
                <w:b/>
                <w:bCs/>
                <w:sz w:val="16"/>
                <w:szCs w:val="18"/>
                <w:lang w:val="es-ES"/>
              </w:rPr>
            </w:pPr>
          </w:p>
        </w:tc>
        <w:tc>
          <w:tcPr>
            <w:tcW w:w="1460" w:type="dxa"/>
            <w:vAlign w:val="center"/>
          </w:tcPr>
          <w:p w:rsidR="00ED36CA" w:rsidRPr="00AF04FC" w:rsidRDefault="00E968EF" w:rsidP="007760A5">
            <w:pPr>
              <w:jc w:val="center"/>
              <w:rPr>
                <w:rFonts w:ascii="Arial LatArm" w:hAnsi="Arial LatArm"/>
                <w:b/>
                <w:bCs/>
                <w:sz w:val="16"/>
                <w:szCs w:val="18"/>
                <w:lang w:val="es-ES"/>
              </w:rPr>
            </w:pPr>
            <w:r w:rsidRPr="00AF04FC">
              <w:rPr>
                <w:rFonts w:ascii="Arial" w:hAnsi="Arial" w:cs="Arial"/>
                <w:b/>
                <w:bCs/>
                <w:sz w:val="16"/>
                <w:szCs w:val="18"/>
              </w:rPr>
              <w:t>ֆ</w:t>
            </w:r>
            <w:r w:rsidR="00ED36CA" w:rsidRPr="00AF04FC">
              <w:rPr>
                <w:rFonts w:ascii="Arial" w:hAnsi="Arial" w:cs="Arial"/>
                <w:b/>
                <w:bCs/>
                <w:sz w:val="16"/>
                <w:szCs w:val="18"/>
                <w:lang w:val="hy-AM"/>
              </w:rPr>
              <w:t>իրմայինանվանումը</w:t>
            </w:r>
          </w:p>
        </w:tc>
        <w:tc>
          <w:tcPr>
            <w:tcW w:w="2003" w:type="dxa"/>
            <w:vAlign w:val="center"/>
          </w:tcPr>
          <w:p w:rsidR="00ED36CA" w:rsidRPr="00AF04FC" w:rsidRDefault="00ED36CA" w:rsidP="007760A5">
            <w:pPr>
              <w:jc w:val="center"/>
              <w:rPr>
                <w:rFonts w:ascii="Arial LatArm" w:hAnsi="Arial LatArm"/>
                <w:b/>
                <w:bCs/>
                <w:sz w:val="16"/>
                <w:szCs w:val="18"/>
                <w:lang w:val="es-ES"/>
              </w:rPr>
            </w:pPr>
            <w:r w:rsidRPr="00AF04FC">
              <w:rPr>
                <w:rFonts w:ascii="Arial" w:hAnsi="Arial" w:cs="Arial"/>
                <w:b/>
                <w:bCs/>
                <w:sz w:val="16"/>
                <w:szCs w:val="18"/>
                <w:lang w:val="es-ES"/>
              </w:rPr>
              <w:t>ապրանքայիննշանը</w:t>
            </w:r>
          </w:p>
        </w:tc>
        <w:tc>
          <w:tcPr>
            <w:tcW w:w="1757" w:type="dxa"/>
            <w:vAlign w:val="center"/>
          </w:tcPr>
          <w:p w:rsidR="00ED36CA" w:rsidRPr="00AF04FC" w:rsidRDefault="00ED36CA" w:rsidP="007760A5">
            <w:pPr>
              <w:jc w:val="center"/>
              <w:rPr>
                <w:rFonts w:ascii="Arial LatArm" w:hAnsi="Arial LatArm"/>
                <w:b/>
                <w:bCs/>
                <w:sz w:val="16"/>
                <w:szCs w:val="18"/>
                <w:lang w:val="hy-AM"/>
              </w:rPr>
            </w:pPr>
            <w:r w:rsidRPr="00AF04FC">
              <w:rPr>
                <w:rFonts w:ascii="Arial" w:hAnsi="Arial" w:cs="Arial"/>
                <w:b/>
                <w:bCs/>
                <w:sz w:val="16"/>
                <w:szCs w:val="18"/>
                <w:lang w:val="hy-AM"/>
              </w:rPr>
              <w:t>մակնիշը</w:t>
            </w:r>
          </w:p>
        </w:tc>
        <w:tc>
          <w:tcPr>
            <w:tcW w:w="1530" w:type="dxa"/>
            <w:vAlign w:val="center"/>
          </w:tcPr>
          <w:p w:rsidR="00ED36CA" w:rsidRPr="00AF04FC" w:rsidRDefault="00ED36CA" w:rsidP="007760A5">
            <w:pPr>
              <w:jc w:val="center"/>
              <w:rPr>
                <w:rFonts w:ascii="Arial LatArm" w:hAnsi="Arial LatArm"/>
                <w:b/>
                <w:bCs/>
                <w:sz w:val="16"/>
                <w:szCs w:val="18"/>
                <w:lang w:val="es-ES"/>
              </w:rPr>
            </w:pPr>
            <w:r w:rsidRPr="00AF04FC">
              <w:rPr>
                <w:rFonts w:ascii="Arial" w:hAnsi="Arial" w:cs="Arial"/>
                <w:b/>
                <w:bCs/>
                <w:sz w:val="16"/>
                <w:szCs w:val="18"/>
                <w:lang w:val="es-ES"/>
              </w:rPr>
              <w:t>արտադրողիանվանումը</w:t>
            </w:r>
          </w:p>
        </w:tc>
        <w:tc>
          <w:tcPr>
            <w:tcW w:w="1800" w:type="dxa"/>
            <w:vAlign w:val="center"/>
          </w:tcPr>
          <w:p w:rsidR="00ED36CA" w:rsidRPr="00AF04FC" w:rsidRDefault="00ED36CA" w:rsidP="007760A5">
            <w:pPr>
              <w:jc w:val="center"/>
              <w:rPr>
                <w:rFonts w:ascii="Arial LatArm" w:hAnsi="Arial LatArm"/>
                <w:b/>
                <w:bCs/>
                <w:sz w:val="16"/>
                <w:szCs w:val="18"/>
                <w:lang w:val="es-ES"/>
              </w:rPr>
            </w:pPr>
            <w:r w:rsidRPr="00AF04FC">
              <w:rPr>
                <w:rFonts w:ascii="Arial" w:hAnsi="Arial" w:cs="Arial"/>
                <w:b/>
                <w:bCs/>
                <w:sz w:val="16"/>
                <w:szCs w:val="18"/>
                <w:lang w:val="es-ES"/>
              </w:rPr>
              <w:t>տեխնիկականբնութագրերը</w:t>
            </w:r>
          </w:p>
        </w:tc>
      </w:tr>
      <w:tr w:rsidR="00ED36CA" w:rsidRPr="00AF04FC" w:rsidTr="007760A5">
        <w:tc>
          <w:tcPr>
            <w:tcW w:w="1368" w:type="dxa"/>
          </w:tcPr>
          <w:p w:rsidR="00ED36CA" w:rsidRPr="00AF04FC" w:rsidRDefault="00ED36CA" w:rsidP="007760A5">
            <w:pPr>
              <w:pStyle w:val="Heading3"/>
              <w:spacing w:line="240" w:lineRule="auto"/>
              <w:jc w:val="left"/>
              <w:rPr>
                <w:b/>
                <w:lang w:val="hy-AM"/>
              </w:rPr>
            </w:pPr>
          </w:p>
        </w:tc>
        <w:tc>
          <w:tcPr>
            <w:tcW w:w="1460" w:type="dxa"/>
          </w:tcPr>
          <w:p w:rsidR="00ED36CA" w:rsidRPr="00AF04FC" w:rsidRDefault="00ED36CA" w:rsidP="007760A5">
            <w:pPr>
              <w:pStyle w:val="Heading3"/>
              <w:spacing w:line="240" w:lineRule="auto"/>
              <w:jc w:val="left"/>
              <w:rPr>
                <w:b/>
                <w:lang w:val="hy-AM"/>
              </w:rPr>
            </w:pPr>
          </w:p>
        </w:tc>
        <w:tc>
          <w:tcPr>
            <w:tcW w:w="2003" w:type="dxa"/>
          </w:tcPr>
          <w:p w:rsidR="00ED36CA" w:rsidRPr="00AF04FC" w:rsidRDefault="00ED36CA" w:rsidP="007760A5">
            <w:pPr>
              <w:pStyle w:val="Heading3"/>
              <w:spacing w:line="240" w:lineRule="auto"/>
              <w:jc w:val="left"/>
              <w:rPr>
                <w:b/>
                <w:lang w:val="hy-AM"/>
              </w:rPr>
            </w:pPr>
          </w:p>
        </w:tc>
        <w:tc>
          <w:tcPr>
            <w:tcW w:w="1757" w:type="dxa"/>
          </w:tcPr>
          <w:p w:rsidR="00ED36CA" w:rsidRPr="00AF04FC" w:rsidRDefault="00ED36CA" w:rsidP="007760A5">
            <w:pPr>
              <w:pStyle w:val="Heading3"/>
              <w:spacing w:line="240" w:lineRule="auto"/>
              <w:jc w:val="left"/>
              <w:rPr>
                <w:b/>
                <w:lang w:val="hy-AM"/>
              </w:rPr>
            </w:pPr>
          </w:p>
        </w:tc>
        <w:tc>
          <w:tcPr>
            <w:tcW w:w="1530" w:type="dxa"/>
          </w:tcPr>
          <w:p w:rsidR="00ED36CA" w:rsidRPr="00AF04FC" w:rsidRDefault="00ED36CA" w:rsidP="007760A5">
            <w:pPr>
              <w:pStyle w:val="Heading3"/>
              <w:spacing w:line="240" w:lineRule="auto"/>
              <w:jc w:val="left"/>
              <w:rPr>
                <w:b/>
                <w:lang w:val="hy-AM"/>
              </w:rPr>
            </w:pPr>
          </w:p>
        </w:tc>
        <w:tc>
          <w:tcPr>
            <w:tcW w:w="1800" w:type="dxa"/>
          </w:tcPr>
          <w:p w:rsidR="00ED36CA" w:rsidRPr="00AF04FC" w:rsidRDefault="00ED36CA" w:rsidP="007760A5">
            <w:pPr>
              <w:pStyle w:val="Heading3"/>
              <w:spacing w:line="240" w:lineRule="auto"/>
              <w:jc w:val="left"/>
              <w:rPr>
                <w:b/>
                <w:lang w:val="hy-AM"/>
              </w:rPr>
            </w:pPr>
          </w:p>
        </w:tc>
      </w:tr>
      <w:tr w:rsidR="00ED36CA" w:rsidRPr="00AF04FC" w:rsidTr="007760A5">
        <w:tc>
          <w:tcPr>
            <w:tcW w:w="1368" w:type="dxa"/>
          </w:tcPr>
          <w:p w:rsidR="00ED36CA" w:rsidRPr="00AF04FC" w:rsidRDefault="00ED36CA" w:rsidP="007760A5">
            <w:pPr>
              <w:pStyle w:val="Heading3"/>
              <w:spacing w:line="240" w:lineRule="auto"/>
              <w:jc w:val="left"/>
              <w:rPr>
                <w:b/>
                <w:lang w:val="hy-AM"/>
              </w:rPr>
            </w:pPr>
          </w:p>
        </w:tc>
        <w:tc>
          <w:tcPr>
            <w:tcW w:w="1460" w:type="dxa"/>
          </w:tcPr>
          <w:p w:rsidR="00ED36CA" w:rsidRPr="00AF04FC" w:rsidRDefault="00ED36CA" w:rsidP="007760A5">
            <w:pPr>
              <w:pStyle w:val="Heading3"/>
              <w:spacing w:line="240" w:lineRule="auto"/>
              <w:jc w:val="left"/>
              <w:rPr>
                <w:b/>
                <w:lang w:val="hy-AM"/>
              </w:rPr>
            </w:pPr>
          </w:p>
        </w:tc>
        <w:tc>
          <w:tcPr>
            <w:tcW w:w="2003" w:type="dxa"/>
          </w:tcPr>
          <w:p w:rsidR="00ED36CA" w:rsidRPr="00AF04FC" w:rsidRDefault="00ED36CA" w:rsidP="007760A5">
            <w:pPr>
              <w:pStyle w:val="Heading3"/>
              <w:spacing w:line="240" w:lineRule="auto"/>
              <w:jc w:val="left"/>
              <w:rPr>
                <w:b/>
                <w:lang w:val="hy-AM"/>
              </w:rPr>
            </w:pPr>
          </w:p>
        </w:tc>
        <w:tc>
          <w:tcPr>
            <w:tcW w:w="1757" w:type="dxa"/>
          </w:tcPr>
          <w:p w:rsidR="00ED36CA" w:rsidRPr="00AF04FC" w:rsidRDefault="00ED36CA" w:rsidP="007760A5">
            <w:pPr>
              <w:pStyle w:val="Heading3"/>
              <w:spacing w:line="240" w:lineRule="auto"/>
              <w:jc w:val="left"/>
              <w:rPr>
                <w:b/>
                <w:lang w:val="hy-AM"/>
              </w:rPr>
            </w:pPr>
          </w:p>
        </w:tc>
        <w:tc>
          <w:tcPr>
            <w:tcW w:w="1530" w:type="dxa"/>
          </w:tcPr>
          <w:p w:rsidR="00ED36CA" w:rsidRPr="00AF04FC" w:rsidRDefault="00ED36CA" w:rsidP="007760A5">
            <w:pPr>
              <w:pStyle w:val="Heading3"/>
              <w:spacing w:line="240" w:lineRule="auto"/>
              <w:jc w:val="left"/>
              <w:rPr>
                <w:b/>
                <w:lang w:val="hy-AM"/>
              </w:rPr>
            </w:pPr>
          </w:p>
        </w:tc>
        <w:tc>
          <w:tcPr>
            <w:tcW w:w="1800" w:type="dxa"/>
          </w:tcPr>
          <w:p w:rsidR="00ED36CA" w:rsidRPr="00AF04FC" w:rsidRDefault="00ED36CA" w:rsidP="007760A5">
            <w:pPr>
              <w:pStyle w:val="Heading3"/>
              <w:spacing w:line="240" w:lineRule="auto"/>
              <w:jc w:val="left"/>
              <w:rPr>
                <w:b/>
                <w:lang w:val="hy-AM"/>
              </w:rPr>
            </w:pPr>
          </w:p>
        </w:tc>
      </w:tr>
      <w:tr w:rsidR="00ED36CA" w:rsidRPr="00AF04FC" w:rsidTr="007760A5">
        <w:tc>
          <w:tcPr>
            <w:tcW w:w="1368" w:type="dxa"/>
          </w:tcPr>
          <w:p w:rsidR="00ED36CA" w:rsidRPr="00AF04FC" w:rsidRDefault="00ED36CA" w:rsidP="007760A5">
            <w:pPr>
              <w:pStyle w:val="Heading3"/>
              <w:spacing w:line="240" w:lineRule="auto"/>
              <w:jc w:val="left"/>
              <w:rPr>
                <w:b/>
                <w:lang w:val="hy-AM"/>
              </w:rPr>
            </w:pPr>
          </w:p>
        </w:tc>
        <w:tc>
          <w:tcPr>
            <w:tcW w:w="1460" w:type="dxa"/>
          </w:tcPr>
          <w:p w:rsidR="00ED36CA" w:rsidRPr="00AF04FC" w:rsidRDefault="00ED36CA" w:rsidP="007760A5">
            <w:pPr>
              <w:pStyle w:val="Heading3"/>
              <w:spacing w:line="240" w:lineRule="auto"/>
              <w:jc w:val="left"/>
              <w:rPr>
                <w:b/>
                <w:lang w:val="hy-AM"/>
              </w:rPr>
            </w:pPr>
          </w:p>
        </w:tc>
        <w:tc>
          <w:tcPr>
            <w:tcW w:w="2003" w:type="dxa"/>
          </w:tcPr>
          <w:p w:rsidR="00ED36CA" w:rsidRPr="00AF04FC" w:rsidRDefault="00ED36CA" w:rsidP="007760A5">
            <w:pPr>
              <w:pStyle w:val="Heading3"/>
              <w:spacing w:line="240" w:lineRule="auto"/>
              <w:jc w:val="left"/>
              <w:rPr>
                <w:b/>
                <w:lang w:val="hy-AM"/>
              </w:rPr>
            </w:pPr>
          </w:p>
        </w:tc>
        <w:tc>
          <w:tcPr>
            <w:tcW w:w="1757" w:type="dxa"/>
          </w:tcPr>
          <w:p w:rsidR="00ED36CA" w:rsidRPr="00AF04FC" w:rsidRDefault="00ED36CA" w:rsidP="007760A5">
            <w:pPr>
              <w:pStyle w:val="Heading3"/>
              <w:spacing w:line="240" w:lineRule="auto"/>
              <w:jc w:val="left"/>
              <w:rPr>
                <w:b/>
                <w:lang w:val="hy-AM"/>
              </w:rPr>
            </w:pPr>
          </w:p>
        </w:tc>
        <w:tc>
          <w:tcPr>
            <w:tcW w:w="1530" w:type="dxa"/>
          </w:tcPr>
          <w:p w:rsidR="00ED36CA" w:rsidRPr="00AF04FC" w:rsidRDefault="00ED36CA" w:rsidP="007760A5">
            <w:pPr>
              <w:pStyle w:val="Heading3"/>
              <w:spacing w:line="240" w:lineRule="auto"/>
              <w:jc w:val="left"/>
              <w:rPr>
                <w:b/>
                <w:lang w:val="hy-AM"/>
              </w:rPr>
            </w:pPr>
          </w:p>
        </w:tc>
        <w:tc>
          <w:tcPr>
            <w:tcW w:w="1800" w:type="dxa"/>
          </w:tcPr>
          <w:p w:rsidR="00ED36CA" w:rsidRPr="00AF04FC" w:rsidRDefault="00ED36CA" w:rsidP="007760A5">
            <w:pPr>
              <w:pStyle w:val="Heading3"/>
              <w:spacing w:line="240" w:lineRule="auto"/>
              <w:jc w:val="left"/>
              <w:rPr>
                <w:b/>
                <w:lang w:val="hy-AM"/>
              </w:rPr>
            </w:pPr>
          </w:p>
        </w:tc>
      </w:tr>
    </w:tbl>
    <w:p w:rsidR="000B1088" w:rsidRPr="00AF04FC" w:rsidRDefault="000B1088" w:rsidP="000B1088">
      <w:pPr>
        <w:pStyle w:val="Heading3"/>
        <w:spacing w:line="240" w:lineRule="auto"/>
        <w:ind w:firstLine="567"/>
        <w:jc w:val="left"/>
        <w:rPr>
          <w:b/>
          <w:lang w:val="en-US"/>
        </w:rPr>
      </w:pPr>
    </w:p>
    <w:p w:rsidR="000B1088" w:rsidRPr="00AF04FC" w:rsidRDefault="000B1088" w:rsidP="000B1088">
      <w:pPr>
        <w:pStyle w:val="Heading3"/>
        <w:spacing w:line="240" w:lineRule="auto"/>
        <w:ind w:firstLine="567"/>
        <w:jc w:val="left"/>
        <w:rPr>
          <w:b/>
          <w:lang w:val="en-US"/>
        </w:rPr>
      </w:pPr>
    </w:p>
    <w:p w:rsidR="000B1088" w:rsidRPr="00AF04FC" w:rsidRDefault="000B1088" w:rsidP="000B1088">
      <w:pPr>
        <w:pStyle w:val="Heading3"/>
        <w:spacing w:line="240" w:lineRule="auto"/>
        <w:ind w:firstLine="567"/>
        <w:jc w:val="left"/>
        <w:rPr>
          <w:b/>
          <w:lang w:val="en-US"/>
        </w:rPr>
      </w:pPr>
    </w:p>
    <w:p w:rsidR="000B1088" w:rsidRPr="00AF04FC" w:rsidRDefault="000B1088" w:rsidP="000B1088">
      <w:pPr>
        <w:pStyle w:val="Heading3"/>
        <w:spacing w:line="240" w:lineRule="auto"/>
        <w:ind w:firstLine="567"/>
        <w:jc w:val="left"/>
        <w:rPr>
          <w:b/>
          <w:lang w:val="en-US"/>
        </w:rPr>
      </w:pPr>
    </w:p>
    <w:p w:rsidR="000B1088" w:rsidRPr="00AF04FC" w:rsidRDefault="000B1088" w:rsidP="000B1088">
      <w:pPr>
        <w:rPr>
          <w:rFonts w:ascii="Arial LatArm" w:hAnsi="Arial LatArm"/>
          <w:sz w:val="20"/>
          <w:lang w:val="es-ES"/>
        </w:rPr>
      </w:pPr>
    </w:p>
    <w:p w:rsidR="000B1088" w:rsidRPr="00AF04FC" w:rsidRDefault="000B1088" w:rsidP="000B1088">
      <w:pPr>
        <w:jc w:val="both"/>
        <w:rPr>
          <w:rFonts w:ascii="Arial LatArm" w:hAnsi="Arial LatArm"/>
          <w:sz w:val="20"/>
          <w:u w:val="single"/>
        </w:rPr>
      </w:pP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rPr>
        <w:tab/>
      </w:r>
      <w:r w:rsidRPr="00AF04FC">
        <w:rPr>
          <w:rFonts w:ascii="Arial LatArm" w:hAnsi="Arial LatArm"/>
          <w:sz w:val="20"/>
          <w:u w:val="single"/>
        </w:rPr>
        <w:tab/>
      </w:r>
      <w:r w:rsidRPr="00AF04FC">
        <w:rPr>
          <w:rFonts w:ascii="Arial LatArm" w:hAnsi="Arial LatArm"/>
          <w:sz w:val="20"/>
          <w:u w:val="single"/>
        </w:rPr>
        <w:tab/>
      </w:r>
      <w:r w:rsidRPr="00AF04FC">
        <w:rPr>
          <w:rFonts w:ascii="Arial LatArm" w:hAnsi="Arial LatArm"/>
          <w:sz w:val="20"/>
          <w:u w:val="single"/>
        </w:rPr>
        <w:tab/>
      </w:r>
    </w:p>
    <w:p w:rsidR="000B1088" w:rsidRPr="00AF04FC" w:rsidRDefault="000B1088" w:rsidP="000B1088">
      <w:pPr>
        <w:jc w:val="both"/>
        <w:rPr>
          <w:rFonts w:ascii="Arial LatArm" w:hAnsi="Arial LatArm"/>
          <w:sz w:val="20"/>
          <w:u w:val="single"/>
        </w:rPr>
      </w:pPr>
      <w:r w:rsidRPr="00AF04FC">
        <w:rPr>
          <w:rFonts w:ascii="Arial" w:hAnsi="Arial" w:cs="Arial"/>
          <w:sz w:val="20"/>
          <w:vertAlign w:val="superscript"/>
          <w:lang w:val="hy-AM"/>
        </w:rPr>
        <w:t>առաջինտեղըզբաղեցրածմասնակցիանվանումը</w:t>
      </w:r>
      <w:r w:rsidRPr="00AF04FC">
        <w:rPr>
          <w:rFonts w:ascii="Arial LatArm" w:hAnsi="Arial LatArm" w:cs="Sylfaen"/>
          <w:sz w:val="20"/>
          <w:vertAlign w:val="superscript"/>
          <w:lang w:val="hy-AM"/>
        </w:rPr>
        <w:t xml:space="preserve"> (</w:t>
      </w:r>
      <w:r w:rsidRPr="00AF04FC">
        <w:rPr>
          <w:rFonts w:ascii="Arial" w:hAnsi="Arial" w:cs="Arial"/>
          <w:sz w:val="20"/>
          <w:vertAlign w:val="superscript"/>
          <w:lang w:val="hy-AM"/>
        </w:rPr>
        <w:t>ղեկավարիպաշտոնը</w:t>
      </w:r>
      <w:r w:rsidRPr="00AF04FC">
        <w:rPr>
          <w:rFonts w:ascii="Arial LatArm" w:hAnsi="Arial LatArm" w:cs="Sylfaen"/>
          <w:sz w:val="20"/>
          <w:vertAlign w:val="superscript"/>
          <w:lang w:val="hy-AM"/>
        </w:rPr>
        <w:t xml:space="preserve">, </w:t>
      </w:r>
      <w:r w:rsidRPr="00AF04FC">
        <w:rPr>
          <w:rFonts w:ascii="Arial" w:hAnsi="Arial" w:cs="Arial"/>
          <w:sz w:val="20"/>
          <w:vertAlign w:val="superscript"/>
          <w:lang w:val="hy-AM"/>
        </w:rPr>
        <w:t>անունազգանունը</w:t>
      </w:r>
      <w:r w:rsidRPr="00AF04FC">
        <w:rPr>
          <w:rFonts w:ascii="Arial LatArm" w:hAnsi="Arial LatArm" w:cs="Sylfaen"/>
          <w:sz w:val="20"/>
          <w:vertAlign w:val="superscript"/>
          <w:lang w:val="hy-AM"/>
        </w:rPr>
        <w:t>)</w:t>
      </w:r>
      <w:r w:rsidRPr="00AF04FC">
        <w:rPr>
          <w:rFonts w:ascii="Arial LatArm" w:hAnsi="Arial LatArm" w:cs="Sylfaen"/>
          <w:sz w:val="20"/>
          <w:vertAlign w:val="superscript"/>
        </w:rPr>
        <w:tab/>
      </w:r>
      <w:r w:rsidRPr="00AF04FC">
        <w:rPr>
          <w:rFonts w:ascii="Arial LatArm" w:hAnsi="Arial LatArm" w:cs="Sylfaen"/>
          <w:sz w:val="20"/>
          <w:vertAlign w:val="superscript"/>
        </w:rPr>
        <w:tab/>
      </w:r>
      <w:r w:rsidRPr="00AF04FC">
        <w:rPr>
          <w:rFonts w:ascii="Arial" w:hAnsi="Arial" w:cs="Arial"/>
          <w:sz w:val="20"/>
          <w:vertAlign w:val="superscript"/>
          <w:lang w:val="hy-AM"/>
        </w:rPr>
        <w:t>ստորագրությո</w:t>
      </w:r>
      <w:r w:rsidRPr="00AF04FC">
        <w:rPr>
          <w:rFonts w:ascii="Arial" w:hAnsi="Arial" w:cs="Arial"/>
          <w:sz w:val="20"/>
          <w:vertAlign w:val="superscript"/>
        </w:rPr>
        <w:t>ւն</w:t>
      </w:r>
    </w:p>
    <w:p w:rsidR="000B1088" w:rsidRPr="00AF04FC" w:rsidRDefault="000B1088" w:rsidP="000B1088">
      <w:pPr>
        <w:jc w:val="right"/>
        <w:rPr>
          <w:rFonts w:ascii="Arial LatArm" w:hAnsi="Arial LatArm" w:cs="Sylfaen"/>
          <w:sz w:val="20"/>
        </w:rPr>
      </w:pPr>
    </w:p>
    <w:p w:rsidR="000B1088" w:rsidRPr="00AF04FC" w:rsidRDefault="000B1088" w:rsidP="000B1088">
      <w:pPr>
        <w:jc w:val="right"/>
        <w:rPr>
          <w:rFonts w:ascii="Arial LatArm" w:hAnsi="Arial LatArm" w:cs="Sylfaen"/>
          <w:sz w:val="20"/>
        </w:rPr>
      </w:pPr>
    </w:p>
    <w:p w:rsidR="000B1088" w:rsidRPr="00AF04FC" w:rsidRDefault="000B1088" w:rsidP="000B1088">
      <w:pPr>
        <w:jc w:val="right"/>
        <w:rPr>
          <w:rFonts w:ascii="Arial LatArm" w:hAnsi="Arial LatArm" w:cs="Arial"/>
          <w:sz w:val="20"/>
          <w:lang w:val="hy-AM"/>
        </w:rPr>
      </w:pPr>
      <w:r w:rsidRPr="00AF04FC">
        <w:rPr>
          <w:rFonts w:ascii="Arial" w:hAnsi="Arial" w:cs="Arial"/>
          <w:sz w:val="20"/>
          <w:lang w:val="hy-AM"/>
        </w:rPr>
        <w:t>Կ</w:t>
      </w:r>
      <w:r w:rsidRPr="00AF04FC">
        <w:rPr>
          <w:rFonts w:ascii="Arial LatArm" w:hAnsi="Arial LatArm" w:cs="Arial"/>
          <w:sz w:val="20"/>
          <w:lang w:val="hy-AM"/>
        </w:rPr>
        <w:t xml:space="preserve">. </w:t>
      </w:r>
      <w:r w:rsidRPr="00AF04FC">
        <w:rPr>
          <w:rFonts w:ascii="Arial" w:hAnsi="Arial" w:cs="Arial"/>
          <w:sz w:val="20"/>
          <w:lang w:val="hy-AM"/>
        </w:rPr>
        <w:t>Տ</w:t>
      </w:r>
      <w:r w:rsidRPr="00AF04FC">
        <w:rPr>
          <w:rFonts w:ascii="Arial LatArm" w:hAnsi="Arial LatArm" w:cs="Arial"/>
          <w:sz w:val="20"/>
          <w:lang w:val="hy-AM"/>
        </w:rPr>
        <w:t>.</w:t>
      </w:r>
      <w:r w:rsidRPr="00AF04FC">
        <w:rPr>
          <w:rFonts w:ascii="Arial LatArm" w:hAnsi="Arial LatArm" w:cs="Arial"/>
          <w:sz w:val="20"/>
          <w:lang w:val="hy-AM"/>
        </w:rPr>
        <w:tab/>
      </w:r>
      <w:r w:rsidRPr="00AF04FC">
        <w:rPr>
          <w:rFonts w:ascii="Arial LatArm" w:hAnsi="Arial LatArm" w:cs="Arial"/>
          <w:sz w:val="20"/>
          <w:lang w:val="hy-AM"/>
        </w:rPr>
        <w:tab/>
      </w:r>
    </w:p>
    <w:p w:rsidR="000B1088" w:rsidRPr="00AF04FC" w:rsidRDefault="000B1088" w:rsidP="000B1088">
      <w:pPr>
        <w:jc w:val="right"/>
        <w:rPr>
          <w:rFonts w:ascii="Arial LatArm" w:hAnsi="Arial LatArm"/>
          <w:sz w:val="20"/>
          <w:lang w:val="hy-AM"/>
        </w:rPr>
      </w:pPr>
    </w:p>
    <w:p w:rsidR="000B1088" w:rsidRPr="00AF04FC" w:rsidRDefault="000B1088" w:rsidP="000B1088">
      <w:pPr>
        <w:jc w:val="right"/>
        <w:rPr>
          <w:rFonts w:ascii="Arial LatArm" w:hAnsi="Arial LatArm"/>
          <w:sz w:val="20"/>
          <w:lang w:val="hy-AM"/>
        </w:rPr>
      </w:pPr>
    </w:p>
    <w:p w:rsidR="001B7698" w:rsidRPr="00AF04FC" w:rsidRDefault="001B7698" w:rsidP="001B7698">
      <w:pPr>
        <w:pStyle w:val="FootnoteText"/>
        <w:rPr>
          <w:rFonts w:ascii="Arial LatArm" w:hAnsi="Arial LatArm"/>
          <w:i/>
          <w:sz w:val="16"/>
          <w:szCs w:val="16"/>
          <w:lang w:val="af-ZA"/>
        </w:rPr>
      </w:pPr>
      <w:r w:rsidRPr="00AF04FC">
        <w:rPr>
          <w:rFonts w:ascii="Arial LatArm" w:hAnsi="Arial LatArm"/>
          <w:i/>
          <w:sz w:val="16"/>
          <w:szCs w:val="16"/>
          <w:lang w:val="hy-AM"/>
        </w:rPr>
        <w:t>*</w:t>
      </w:r>
      <w:r w:rsidRPr="00AF04FC">
        <w:rPr>
          <w:rFonts w:ascii="Arial" w:hAnsi="Arial" w:cs="Arial"/>
          <w:i/>
          <w:sz w:val="16"/>
          <w:szCs w:val="16"/>
          <w:lang w:val="hy-AM"/>
        </w:rPr>
        <w:t>լրացվումէհանձնաժողովիքարտուղարիկողմից</w:t>
      </w:r>
      <w:r w:rsidRPr="00AF04FC">
        <w:rPr>
          <w:rFonts w:ascii="Arial LatArm" w:hAnsi="Arial LatArm"/>
          <w:i/>
          <w:sz w:val="16"/>
          <w:szCs w:val="16"/>
          <w:lang w:val="af-ZA"/>
        </w:rPr>
        <w:t xml:space="preserve">` </w:t>
      </w:r>
      <w:r w:rsidRPr="00AF04FC">
        <w:rPr>
          <w:rFonts w:ascii="Arial" w:hAnsi="Arial" w:cs="Arial"/>
          <w:i/>
          <w:sz w:val="16"/>
          <w:szCs w:val="16"/>
          <w:lang w:val="hy-AM"/>
        </w:rPr>
        <w:t>մինչևհրավերըտեղեկագրումհրապարակելը</w:t>
      </w:r>
      <w:r w:rsidRPr="00AF04FC">
        <w:rPr>
          <w:rFonts w:ascii="Arial LatArm" w:hAnsi="Arial LatArm"/>
          <w:i/>
          <w:sz w:val="16"/>
          <w:szCs w:val="16"/>
          <w:lang w:val="hy-AM"/>
        </w:rPr>
        <w:t>:</w:t>
      </w:r>
    </w:p>
    <w:p w:rsidR="00B2572B" w:rsidRPr="00AF04FC" w:rsidRDefault="000B1088" w:rsidP="000B1088">
      <w:pPr>
        <w:pStyle w:val="BodyTextIndent3"/>
        <w:spacing w:line="240" w:lineRule="auto"/>
        <w:ind w:firstLine="0"/>
        <w:jc w:val="right"/>
        <w:rPr>
          <w:rFonts w:ascii="Arial LatArm" w:hAnsi="Arial LatArm" w:cs="Arial"/>
          <w:b/>
          <w:lang w:val="hy-AM"/>
        </w:rPr>
      </w:pPr>
      <w:r w:rsidRPr="00AF04FC">
        <w:rPr>
          <w:rFonts w:ascii="Arial LatArm" w:hAnsi="Arial LatArm"/>
          <w:b/>
          <w:lang w:val="hy-AM"/>
        </w:rPr>
        <w:br w:type="page"/>
      </w:r>
      <w:r w:rsidR="00B2572B" w:rsidRPr="00AF04FC">
        <w:rPr>
          <w:rFonts w:ascii="Arial" w:hAnsi="Arial" w:cs="Arial"/>
          <w:b/>
          <w:lang w:val="hy-AM"/>
        </w:rPr>
        <w:lastRenderedPageBreak/>
        <w:t>Հավելված</w:t>
      </w:r>
      <w:r w:rsidR="00DA0240" w:rsidRPr="00AF04FC">
        <w:rPr>
          <w:rFonts w:ascii="Arial LatArm" w:hAnsi="Arial LatArm" w:cs="Arial"/>
          <w:b/>
          <w:lang w:val="hy-AM"/>
        </w:rPr>
        <w:t>2</w:t>
      </w:r>
    </w:p>
    <w:p w:rsidR="00B2572B" w:rsidRPr="000730A7" w:rsidRDefault="00A64093" w:rsidP="00EF3662">
      <w:pPr>
        <w:pStyle w:val="BodyTextIndent3"/>
        <w:spacing w:line="240" w:lineRule="auto"/>
        <w:jc w:val="right"/>
        <w:rPr>
          <w:rFonts w:ascii="Arial LatArm" w:hAnsi="Arial LatArm" w:cs="Arial"/>
          <w:b/>
          <w:color w:val="FF0000"/>
          <w:lang w:val="hy-AM"/>
        </w:rPr>
      </w:pPr>
      <w:r w:rsidRPr="006C50D5">
        <w:rPr>
          <w:rFonts w:ascii="Sylfaen" w:hAnsi="Sylfaen"/>
          <w:i/>
          <w:lang w:val="hy-AM"/>
        </w:rPr>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Pr>
          <w:rFonts w:ascii="Arial" w:hAnsi="Arial" w:cs="Arial"/>
          <w:i/>
          <w:color w:val="FF0000"/>
          <w:lang w:val="ru-RU"/>
        </w:rPr>
        <w:t>2</w:t>
      </w:r>
      <w:r w:rsidR="00B2572B" w:rsidRPr="000730A7">
        <w:rPr>
          <w:rFonts w:ascii="Arial" w:hAnsi="Arial" w:cs="Arial"/>
          <w:b/>
          <w:color w:val="FF0000"/>
          <w:lang w:val="hy-AM"/>
        </w:rPr>
        <w:t>ծածկագրով</w:t>
      </w:r>
    </w:p>
    <w:p w:rsidR="00B2572B" w:rsidRPr="000730A7" w:rsidRDefault="00D43BB2" w:rsidP="00EF3662">
      <w:pPr>
        <w:pStyle w:val="BodyTextIndent3"/>
        <w:spacing w:line="240" w:lineRule="auto"/>
        <w:jc w:val="right"/>
        <w:rPr>
          <w:rFonts w:ascii="Arial LatArm" w:hAnsi="Arial LatArm" w:cs="Arial"/>
          <w:b/>
          <w:color w:val="FF0000"/>
          <w:lang w:val="hy-AM"/>
        </w:rPr>
      </w:pPr>
      <w:r w:rsidRPr="000730A7">
        <w:rPr>
          <w:rFonts w:ascii="Arial" w:hAnsi="Arial" w:cs="Arial"/>
          <w:b/>
          <w:color w:val="FF0000"/>
          <w:lang w:val="hy-AM"/>
        </w:rPr>
        <w:t>Գնանշման հարցման ընթացակարգի</w:t>
      </w:r>
      <w:r w:rsidR="00B2572B" w:rsidRPr="000730A7">
        <w:rPr>
          <w:rFonts w:ascii="Arial" w:hAnsi="Arial" w:cs="Arial"/>
          <w:b/>
          <w:color w:val="FF0000"/>
          <w:lang w:val="hy-AM"/>
        </w:rPr>
        <w:t>հրավերի</w:t>
      </w:r>
    </w:p>
    <w:p w:rsidR="00B2572B" w:rsidRPr="000730A7" w:rsidRDefault="00B2572B" w:rsidP="00EF3662">
      <w:pPr>
        <w:rPr>
          <w:rFonts w:ascii="Arial LatArm" w:hAnsi="Arial LatArm"/>
          <w:color w:val="FF0000"/>
          <w:lang w:val="hy-AM"/>
        </w:rPr>
      </w:pPr>
    </w:p>
    <w:p w:rsidR="00B2572B" w:rsidRPr="00AF04FC" w:rsidRDefault="00B2572B" w:rsidP="00EF3662">
      <w:pPr>
        <w:ind w:firstLine="567"/>
        <w:jc w:val="center"/>
        <w:rPr>
          <w:rFonts w:ascii="Arial LatArm" w:hAnsi="Arial LatArm"/>
          <w:sz w:val="20"/>
          <w:lang w:val="hy-AM"/>
        </w:rPr>
      </w:pPr>
    </w:p>
    <w:p w:rsidR="00B2572B" w:rsidRPr="00AF04FC" w:rsidRDefault="00B2572B" w:rsidP="00EF3662">
      <w:pPr>
        <w:ind w:left="-66"/>
        <w:jc w:val="center"/>
        <w:rPr>
          <w:rFonts w:ascii="Arial LatArm" w:hAnsi="Arial LatArm"/>
          <w:b/>
          <w:sz w:val="20"/>
          <w:lang w:val="hy-AM"/>
        </w:rPr>
      </w:pPr>
      <w:r w:rsidRPr="00AF04FC">
        <w:rPr>
          <w:rFonts w:ascii="Arial" w:hAnsi="Arial" w:cs="Arial"/>
          <w:b/>
          <w:sz w:val="20"/>
          <w:lang w:val="hy-AM"/>
        </w:rPr>
        <w:t>ԳՆԱՅԻՆԱՌԱՋԱՐԿ</w:t>
      </w:r>
    </w:p>
    <w:p w:rsidR="00B2572B" w:rsidRPr="00AF04FC" w:rsidRDefault="00B2572B" w:rsidP="00EF3662">
      <w:pPr>
        <w:ind w:firstLine="567"/>
        <w:rPr>
          <w:rFonts w:ascii="Arial LatArm" w:hAnsi="Arial LatArm"/>
          <w:lang w:val="hy-AM"/>
        </w:rPr>
      </w:pPr>
    </w:p>
    <w:p w:rsidR="00B2572B" w:rsidRPr="00AF04FC" w:rsidRDefault="00B2572B" w:rsidP="00EF3662">
      <w:pPr>
        <w:ind w:firstLine="567"/>
        <w:jc w:val="both"/>
        <w:rPr>
          <w:rFonts w:ascii="Arial LatArm" w:hAnsi="Arial LatArm" w:cs="Arial"/>
          <w:lang w:val="hy-AM"/>
        </w:rPr>
      </w:pPr>
      <w:r w:rsidRPr="00AF04FC">
        <w:rPr>
          <w:rFonts w:ascii="Arial" w:hAnsi="Arial" w:cs="Arial"/>
          <w:sz w:val="20"/>
          <w:szCs w:val="20"/>
          <w:lang w:val="es-ES"/>
        </w:rPr>
        <w:t>Ուսումնասիրելով</w:t>
      </w:r>
      <w:r w:rsidR="00A64093" w:rsidRPr="00A64093">
        <w:rPr>
          <w:rFonts w:ascii="Sylfaen" w:hAnsi="Sylfaen"/>
          <w:i/>
          <w:lang w:val="hy-AM"/>
        </w:rPr>
        <w:t>ԱՄԱԳՄ</w:t>
      </w:r>
      <w:r w:rsidR="00A64093" w:rsidRPr="00F9486B">
        <w:rPr>
          <w:rFonts w:ascii="Sylfaen" w:hAnsi="Sylfaen"/>
          <w:i/>
          <w:lang w:val="af-ZA"/>
        </w:rPr>
        <w:t>_</w:t>
      </w:r>
      <w:r w:rsidR="00A64093" w:rsidRPr="00A64093">
        <w:rPr>
          <w:rFonts w:ascii="Sylfaen" w:hAnsi="Sylfaen"/>
          <w:i/>
          <w:lang w:val="hy-AM"/>
        </w:rPr>
        <w:t>ԳՀԱՊՁԲ</w:t>
      </w:r>
      <w:r w:rsidR="00A64093" w:rsidRPr="00C35D56">
        <w:rPr>
          <w:rFonts w:ascii="Arial" w:hAnsi="Arial" w:cs="Arial"/>
          <w:i/>
          <w:color w:val="FF0000"/>
          <w:lang w:val="af-ZA"/>
        </w:rPr>
        <w:t>-20/0</w:t>
      </w:r>
      <w:r w:rsidR="00384CCB" w:rsidRPr="00384CCB">
        <w:rPr>
          <w:rFonts w:ascii="Arial" w:hAnsi="Arial" w:cs="Arial"/>
          <w:i/>
          <w:color w:val="FF0000"/>
          <w:lang w:val="hy-AM"/>
        </w:rPr>
        <w:t>2</w:t>
      </w:r>
      <w:r w:rsidRPr="00AF04FC">
        <w:rPr>
          <w:rFonts w:ascii="Arial" w:hAnsi="Arial" w:cs="Arial"/>
          <w:sz w:val="20"/>
          <w:szCs w:val="20"/>
          <w:lang w:val="es-ES"/>
        </w:rPr>
        <w:t>ծածկագրով</w:t>
      </w:r>
      <w:r w:rsidR="00D43BB2" w:rsidRPr="00D43BB2">
        <w:rPr>
          <w:rFonts w:ascii="Arial" w:hAnsi="Arial" w:cs="Arial"/>
          <w:sz w:val="20"/>
          <w:szCs w:val="20"/>
          <w:lang w:val="hy-AM"/>
        </w:rPr>
        <w:t>գնանշման հարցման ընթացակարգի</w:t>
      </w:r>
      <w:r w:rsidRPr="00AF04FC">
        <w:rPr>
          <w:rFonts w:ascii="Arial" w:hAnsi="Arial" w:cs="Arial"/>
          <w:sz w:val="20"/>
          <w:szCs w:val="20"/>
          <w:lang w:val="es-ES"/>
        </w:rPr>
        <w:t>հրավերը</w:t>
      </w:r>
      <w:r w:rsidRPr="00AF04FC">
        <w:rPr>
          <w:rFonts w:ascii="Arial LatArm" w:hAnsi="Arial LatArm" w:cs="Arial"/>
          <w:sz w:val="20"/>
          <w:szCs w:val="20"/>
          <w:lang w:val="es-ES"/>
        </w:rPr>
        <w:t xml:space="preserve">, </w:t>
      </w:r>
      <w:r w:rsidRPr="00AF04FC">
        <w:rPr>
          <w:rFonts w:ascii="Arial" w:hAnsi="Arial" w:cs="Arial"/>
          <w:sz w:val="20"/>
          <w:szCs w:val="20"/>
          <w:lang w:val="es-ES"/>
        </w:rPr>
        <w:t>այդթվումկնքվելիքպայմանագրինախագիծը</w:t>
      </w:r>
      <w:r w:rsidRPr="00AF04FC">
        <w:rPr>
          <w:rFonts w:ascii="Arial LatArm" w:hAnsi="Arial LatArm" w:cs="Arial"/>
          <w:lang w:val="hy-AM"/>
        </w:rPr>
        <w:t xml:space="preserve">, </w:t>
      </w:r>
      <w:r w:rsidRPr="00AF04FC">
        <w:rPr>
          <w:rFonts w:ascii="Arial LatArm" w:hAnsi="Arial LatArm"/>
          <w:sz w:val="20"/>
          <w:u w:val="single"/>
          <w:lang w:val="hy-AM"/>
        </w:rPr>
        <w:tab/>
      </w:r>
      <w:r w:rsidRPr="00AF04FC">
        <w:rPr>
          <w:rFonts w:ascii="Arial LatArm" w:hAnsi="Arial LatArm"/>
          <w:sz w:val="20"/>
          <w:u w:val="single"/>
          <w:lang w:val="hy-AM"/>
        </w:rPr>
        <w:tab/>
      </w:r>
      <w:r w:rsidRPr="00AF04FC">
        <w:rPr>
          <w:rFonts w:ascii="Arial LatArm" w:hAnsi="Arial LatArm"/>
          <w:sz w:val="20"/>
          <w:u w:val="single"/>
          <w:lang w:val="hy-AM"/>
        </w:rPr>
        <w:tab/>
      </w:r>
      <w:r w:rsidRPr="00AF04FC">
        <w:rPr>
          <w:rFonts w:ascii="Arial LatArm" w:hAnsi="Arial LatArm"/>
          <w:sz w:val="20"/>
          <w:u w:val="single"/>
          <w:lang w:val="hy-AM"/>
        </w:rPr>
        <w:tab/>
      </w:r>
      <w:r w:rsidRPr="00AF04FC">
        <w:rPr>
          <w:rFonts w:ascii="Arial LatArm" w:hAnsi="Arial LatArm"/>
          <w:sz w:val="20"/>
          <w:u w:val="single"/>
          <w:lang w:val="hy-AM"/>
        </w:rPr>
        <w:tab/>
      </w:r>
      <w:r w:rsidRPr="00AF04FC">
        <w:rPr>
          <w:rFonts w:ascii="Arial LatArm" w:hAnsi="Arial LatArm"/>
          <w:sz w:val="20"/>
          <w:u w:val="single"/>
          <w:lang w:val="hy-AM"/>
        </w:rPr>
        <w:tab/>
      </w:r>
      <w:r w:rsidRPr="00AF04FC">
        <w:rPr>
          <w:rFonts w:ascii="Arial LatArm" w:hAnsi="Arial LatArm" w:cs="Arial"/>
          <w:sz w:val="20"/>
          <w:szCs w:val="20"/>
          <w:lang w:val="es-ES"/>
        </w:rPr>
        <w:t>-</w:t>
      </w:r>
      <w:r w:rsidRPr="00AF04FC">
        <w:rPr>
          <w:rFonts w:ascii="Arial" w:hAnsi="Arial" w:cs="Arial"/>
          <w:sz w:val="20"/>
          <w:szCs w:val="20"/>
          <w:lang w:val="es-ES"/>
        </w:rPr>
        <w:t>նառաջարկումէ</w:t>
      </w:r>
    </w:p>
    <w:p w:rsidR="00B2572B" w:rsidRPr="00AF04FC" w:rsidRDefault="00B2572B" w:rsidP="00EF3662">
      <w:pPr>
        <w:ind w:firstLine="567"/>
        <w:jc w:val="both"/>
        <w:rPr>
          <w:rFonts w:ascii="Arial LatArm" w:hAnsi="Arial LatArm" w:cs="Arial"/>
        </w:rPr>
      </w:pPr>
      <w:bookmarkStart w:id="11" w:name="_Hlk23147299"/>
      <w:r w:rsidRPr="00AF04FC">
        <w:rPr>
          <w:rFonts w:ascii="Arial" w:hAnsi="Arial" w:cs="Arial"/>
          <w:vertAlign w:val="superscript"/>
          <w:lang w:val="hy-AM"/>
        </w:rPr>
        <w:t>մասնակցիանվանումը</w:t>
      </w:r>
    </w:p>
    <w:bookmarkEnd w:id="11"/>
    <w:p w:rsidR="00B2572B" w:rsidRPr="00AF04FC" w:rsidRDefault="00B2572B" w:rsidP="00EF3662">
      <w:pPr>
        <w:jc w:val="both"/>
        <w:rPr>
          <w:rFonts w:ascii="Arial LatArm" w:hAnsi="Arial LatArm"/>
          <w:sz w:val="20"/>
          <w:lang w:val="hy-AM"/>
        </w:rPr>
      </w:pPr>
      <w:r w:rsidRPr="00AF04FC">
        <w:rPr>
          <w:rFonts w:ascii="Arial" w:hAnsi="Arial" w:cs="Arial"/>
          <w:sz w:val="20"/>
          <w:szCs w:val="20"/>
          <w:lang w:val="es-ES"/>
        </w:rPr>
        <w:t>պայմանագիրըկատարելներքոհիշյալընդհանուրգներով</w:t>
      </w:r>
      <w:r w:rsidRPr="00AF04FC">
        <w:rPr>
          <w:rFonts w:ascii="Arial LatArm" w:hAnsi="Arial LatArm" w:cs="Arial"/>
          <w:sz w:val="20"/>
          <w:szCs w:val="20"/>
          <w:lang w:val="es-ES"/>
        </w:rPr>
        <w:t>.</w:t>
      </w:r>
    </w:p>
    <w:p w:rsidR="00B2572B" w:rsidRPr="00AF04FC" w:rsidRDefault="00B2572B" w:rsidP="00EF3662">
      <w:pPr>
        <w:jc w:val="center"/>
        <w:rPr>
          <w:rFonts w:ascii="Arial LatArm" w:hAnsi="Arial LatArm"/>
          <w:sz w:val="20"/>
          <w:lang w:val="hy-AM"/>
        </w:rPr>
      </w:pPr>
      <w:r w:rsidRPr="00AF04FC">
        <w:rPr>
          <w:rFonts w:ascii="Arial" w:hAnsi="Arial" w:cs="Arial"/>
          <w:sz w:val="20"/>
          <w:lang w:val="es-ES"/>
        </w:rPr>
        <w:t>ՀՀդրամ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1557AE" w:rsidRPr="00344EA9"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Չափա</w:t>
            </w:r>
            <w:r w:rsidRPr="00AF04FC">
              <w:rPr>
                <w:rFonts w:ascii="Arial LatArm" w:hAnsi="Arial LatArm"/>
                <w:b/>
                <w:bCs/>
                <w:sz w:val="16"/>
                <w:szCs w:val="18"/>
                <w:lang w:val="es-ES"/>
              </w:rPr>
              <w:t>-</w:t>
            </w:r>
          </w:p>
          <w:p w:rsidR="001557AE" w:rsidRPr="00AF04FC" w:rsidRDefault="001557AE" w:rsidP="00EF3662">
            <w:pPr>
              <w:jc w:val="center"/>
              <w:rPr>
                <w:rFonts w:ascii="Arial LatArm" w:hAnsi="Arial LatArm"/>
                <w:b/>
                <w:bCs/>
                <w:sz w:val="16"/>
                <w:lang w:val="es-ES"/>
              </w:rPr>
            </w:pPr>
            <w:r w:rsidRPr="00AF04FC">
              <w:rPr>
                <w:rFonts w:ascii="Arial" w:hAnsi="Arial" w:cs="Arial"/>
                <w:b/>
                <w:bCs/>
                <w:sz w:val="16"/>
                <w:szCs w:val="18"/>
                <w:lang w:val="es-ES"/>
              </w:rPr>
              <w:t>բաժիններիհամարները</w:t>
            </w:r>
          </w:p>
        </w:tc>
        <w:tc>
          <w:tcPr>
            <w:tcW w:w="3259"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Ապրանքիանվանումը</w:t>
            </w:r>
          </w:p>
        </w:tc>
        <w:tc>
          <w:tcPr>
            <w:tcW w:w="1191"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Ինքնարժեք</w:t>
            </w:r>
            <w:r w:rsidRPr="00AF04FC">
              <w:rPr>
                <w:rFonts w:ascii="Arial LatArm" w:hAnsi="Arial LatArm"/>
                <w:b/>
                <w:bCs/>
                <w:sz w:val="16"/>
                <w:szCs w:val="18"/>
                <w:lang w:val="es-ES"/>
              </w:rPr>
              <w:t xml:space="preserve"> /</w:t>
            </w:r>
            <w:r w:rsidRPr="00AF04FC">
              <w:rPr>
                <w:rFonts w:ascii="Arial" w:hAnsi="Arial" w:cs="Arial"/>
                <w:b/>
                <w:bCs/>
                <w:sz w:val="16"/>
                <w:szCs w:val="18"/>
                <w:lang w:val="es-ES"/>
              </w:rPr>
              <w:t>տառերովևթվերով</w:t>
            </w:r>
            <w:r w:rsidRPr="00AF04FC">
              <w:rPr>
                <w:rFonts w:ascii="Arial LatArm" w:hAnsi="Arial LatArm"/>
                <w:b/>
                <w:bCs/>
                <w:sz w:val="16"/>
                <w:szCs w:val="18"/>
                <w:lang w:val="es-ES"/>
              </w:rPr>
              <w:t>/</w:t>
            </w:r>
          </w:p>
        </w:tc>
        <w:tc>
          <w:tcPr>
            <w:tcW w:w="1063"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Շահույթ</w:t>
            </w:r>
            <w:r w:rsidRPr="00AF04FC">
              <w:rPr>
                <w:rFonts w:ascii="Arial LatArm" w:hAnsi="Arial LatArm"/>
                <w:b/>
                <w:bCs/>
                <w:sz w:val="16"/>
                <w:szCs w:val="18"/>
                <w:lang w:val="es-ES"/>
              </w:rPr>
              <w:t xml:space="preserve"> /</w:t>
            </w:r>
            <w:r w:rsidRPr="00AF04FC">
              <w:rPr>
                <w:rFonts w:ascii="Arial" w:hAnsi="Arial" w:cs="Arial"/>
                <w:b/>
                <w:bCs/>
                <w:sz w:val="16"/>
                <w:szCs w:val="18"/>
                <w:lang w:val="es-ES"/>
              </w:rPr>
              <w:t>տառերովևթվերով</w:t>
            </w:r>
            <w:r w:rsidRPr="00AF04FC">
              <w:rPr>
                <w:rFonts w:ascii="Arial LatArm" w:hAnsi="Arial LatArm"/>
                <w:b/>
                <w:bCs/>
                <w:sz w:val="16"/>
                <w:szCs w:val="18"/>
                <w:lang w:val="es-ES"/>
              </w:rPr>
              <w:t>/</w:t>
            </w:r>
          </w:p>
        </w:tc>
        <w:tc>
          <w:tcPr>
            <w:tcW w:w="1057"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ԱԱՀ</w:t>
            </w:r>
            <w:r w:rsidRPr="00AF04FC">
              <w:rPr>
                <w:rFonts w:ascii="Arial LatArm" w:hAnsi="Arial LatArm"/>
                <w:b/>
                <w:bCs/>
                <w:sz w:val="16"/>
                <w:szCs w:val="18"/>
                <w:lang w:val="es-ES"/>
              </w:rPr>
              <w:t>**</w:t>
            </w:r>
          </w:p>
          <w:p w:rsidR="001557AE" w:rsidRPr="00AF04FC" w:rsidRDefault="001557AE" w:rsidP="00EF3662">
            <w:pPr>
              <w:jc w:val="center"/>
              <w:rPr>
                <w:rFonts w:ascii="Arial LatArm" w:hAnsi="Arial LatArm"/>
                <w:b/>
                <w:bCs/>
                <w:sz w:val="16"/>
                <w:szCs w:val="18"/>
                <w:lang w:val="es-ES"/>
              </w:rPr>
            </w:pPr>
            <w:r w:rsidRPr="00AF04FC">
              <w:rPr>
                <w:rFonts w:ascii="Arial LatArm" w:hAnsi="Arial LatArm"/>
                <w:b/>
                <w:bCs/>
                <w:sz w:val="16"/>
                <w:szCs w:val="18"/>
                <w:lang w:val="es-ES"/>
              </w:rPr>
              <w:t>/</w:t>
            </w:r>
            <w:r w:rsidRPr="00AF04FC">
              <w:rPr>
                <w:rFonts w:ascii="Arial" w:hAnsi="Arial" w:cs="Arial"/>
                <w:b/>
                <w:bCs/>
                <w:sz w:val="16"/>
                <w:szCs w:val="18"/>
                <w:lang w:val="es-ES"/>
              </w:rPr>
              <w:t>տառերովևթվերով</w:t>
            </w:r>
            <w:r w:rsidRPr="00AF04FC">
              <w:rPr>
                <w:rFonts w:ascii="Arial LatArm" w:hAnsi="Arial LatArm"/>
                <w:b/>
                <w:bCs/>
                <w:sz w:val="16"/>
                <w:szCs w:val="18"/>
                <w:lang w:val="es-ES"/>
              </w:rPr>
              <w:t>/</w:t>
            </w:r>
          </w:p>
        </w:tc>
        <w:tc>
          <w:tcPr>
            <w:tcW w:w="2360" w:type="dxa"/>
            <w:tcBorders>
              <w:top w:val="single" w:sz="4" w:space="0" w:color="auto"/>
              <w:left w:val="single" w:sz="4" w:space="0" w:color="auto"/>
              <w:right w:val="single" w:sz="4" w:space="0" w:color="auto"/>
            </w:tcBorders>
            <w:vAlign w:val="center"/>
          </w:tcPr>
          <w:p w:rsidR="001557AE" w:rsidRPr="00AF04FC" w:rsidRDefault="001557AE" w:rsidP="00EF3662">
            <w:pPr>
              <w:jc w:val="center"/>
              <w:rPr>
                <w:rFonts w:ascii="Arial LatArm" w:hAnsi="Arial LatArm"/>
                <w:b/>
                <w:bCs/>
                <w:sz w:val="16"/>
                <w:szCs w:val="18"/>
                <w:lang w:val="es-ES"/>
              </w:rPr>
            </w:pPr>
            <w:r w:rsidRPr="00AF04FC">
              <w:rPr>
                <w:rFonts w:ascii="Arial" w:hAnsi="Arial" w:cs="Arial"/>
                <w:b/>
                <w:bCs/>
                <w:sz w:val="16"/>
                <w:szCs w:val="18"/>
                <w:lang w:val="es-ES"/>
              </w:rPr>
              <w:t>Ընդհանուրգինը</w:t>
            </w:r>
          </w:p>
          <w:p w:rsidR="001557AE" w:rsidRPr="00AF04FC" w:rsidRDefault="001557AE" w:rsidP="00EF3662">
            <w:pPr>
              <w:jc w:val="center"/>
              <w:rPr>
                <w:rFonts w:ascii="Arial LatArm" w:hAnsi="Arial LatArm"/>
                <w:b/>
                <w:bCs/>
                <w:sz w:val="16"/>
                <w:szCs w:val="18"/>
                <w:lang w:val="es-ES"/>
              </w:rPr>
            </w:pPr>
            <w:r w:rsidRPr="00AF04FC">
              <w:rPr>
                <w:rFonts w:ascii="Arial LatArm" w:hAnsi="Arial LatArm"/>
                <w:b/>
                <w:bCs/>
                <w:sz w:val="16"/>
                <w:szCs w:val="18"/>
                <w:lang w:val="es-ES"/>
              </w:rPr>
              <w:t xml:space="preserve"> /</w:t>
            </w:r>
            <w:r w:rsidRPr="00AF04FC">
              <w:rPr>
                <w:rFonts w:ascii="Arial" w:hAnsi="Arial" w:cs="Arial"/>
                <w:b/>
                <w:bCs/>
                <w:sz w:val="16"/>
                <w:szCs w:val="18"/>
                <w:lang w:val="es-ES"/>
              </w:rPr>
              <w:t>տառերովևթվերով</w:t>
            </w:r>
            <w:r w:rsidRPr="00AF04FC">
              <w:rPr>
                <w:rFonts w:ascii="Arial LatArm" w:hAnsi="Arial LatArm"/>
                <w:b/>
                <w:bCs/>
                <w:sz w:val="16"/>
                <w:szCs w:val="18"/>
                <w:lang w:val="es-ES"/>
              </w:rPr>
              <w:t>/</w:t>
            </w:r>
          </w:p>
        </w:tc>
      </w:tr>
      <w:tr w:rsidR="001557AE" w:rsidRPr="00AF04FC"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AF04FC" w:rsidRDefault="001557AE" w:rsidP="00EF3662">
            <w:pPr>
              <w:jc w:val="center"/>
              <w:rPr>
                <w:rFonts w:ascii="Arial LatArm" w:hAnsi="Arial LatArm"/>
                <w:b/>
                <w:i/>
                <w:sz w:val="16"/>
                <w:lang w:val="es-ES"/>
              </w:rPr>
            </w:pPr>
            <w:r w:rsidRPr="00AF04FC">
              <w:rPr>
                <w:rFonts w:ascii="Arial LatArm" w:hAnsi="Arial LatArm"/>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AF04FC" w:rsidRDefault="001557AE" w:rsidP="00EF3662">
            <w:pPr>
              <w:jc w:val="center"/>
              <w:rPr>
                <w:rFonts w:ascii="Arial LatArm" w:hAnsi="Arial LatArm"/>
                <w:b/>
                <w:i/>
                <w:sz w:val="16"/>
                <w:lang w:val="es-ES"/>
              </w:rPr>
            </w:pPr>
            <w:r w:rsidRPr="00AF04FC">
              <w:rPr>
                <w:rFonts w:ascii="Arial LatArm" w:hAnsi="Arial LatArm"/>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AF04FC" w:rsidRDefault="001557AE" w:rsidP="00EF3662">
            <w:pPr>
              <w:jc w:val="center"/>
              <w:rPr>
                <w:rFonts w:ascii="Arial LatArm" w:hAnsi="Arial LatArm"/>
                <w:i/>
                <w:sz w:val="16"/>
                <w:lang w:val="es-ES"/>
              </w:rPr>
            </w:pPr>
            <w:r w:rsidRPr="00AF04FC">
              <w:rPr>
                <w:rFonts w:ascii="Arial LatArm" w:hAnsi="Arial LatArm"/>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AF04FC" w:rsidRDefault="001557AE" w:rsidP="00EF3662">
            <w:pPr>
              <w:jc w:val="center"/>
              <w:rPr>
                <w:rFonts w:ascii="Arial LatArm" w:hAnsi="Arial LatArm"/>
                <w:i/>
                <w:sz w:val="16"/>
                <w:lang w:val="es-ES"/>
              </w:rPr>
            </w:pPr>
            <w:r w:rsidRPr="00AF04FC">
              <w:rPr>
                <w:rFonts w:ascii="Arial LatArm" w:hAnsi="Arial LatArm"/>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AF04FC" w:rsidRDefault="001557AE" w:rsidP="00EF3662">
            <w:pPr>
              <w:jc w:val="center"/>
              <w:rPr>
                <w:rFonts w:ascii="Arial LatArm" w:hAnsi="Arial LatArm"/>
                <w:i/>
                <w:sz w:val="16"/>
                <w:lang w:val="es-ES"/>
              </w:rPr>
            </w:pPr>
            <w:r w:rsidRPr="00AF04FC">
              <w:rPr>
                <w:rFonts w:ascii="Arial LatArm" w:hAnsi="Arial LatArm"/>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AF04FC" w:rsidRDefault="001557AE" w:rsidP="00EF3662">
            <w:pPr>
              <w:jc w:val="center"/>
              <w:rPr>
                <w:rFonts w:ascii="Arial LatArm" w:hAnsi="Arial LatArm"/>
                <w:i/>
                <w:sz w:val="16"/>
                <w:lang w:val="es-ES"/>
              </w:rPr>
            </w:pPr>
            <w:r w:rsidRPr="00AF04FC">
              <w:rPr>
                <w:rFonts w:ascii="Arial LatArm" w:hAnsi="Arial LatArm"/>
                <w:b/>
                <w:i/>
                <w:sz w:val="16"/>
                <w:lang w:val="es-ES"/>
              </w:rPr>
              <w:t>6=3+4+5</w:t>
            </w:r>
          </w:p>
        </w:tc>
      </w:tr>
      <w:tr w:rsidR="001557AE" w:rsidRPr="00344EA9"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jc w:val="center"/>
              <w:rPr>
                <w:rFonts w:ascii="Arial LatArm" w:hAnsi="Arial LatArm"/>
                <w:b/>
                <w:bCs/>
                <w:sz w:val="18"/>
                <w:lang w:val="es-ES"/>
              </w:rPr>
            </w:pPr>
            <w:r w:rsidRPr="00AF04FC">
              <w:rPr>
                <w:rFonts w:ascii="Arial LatArm" w:hAnsi="Arial LatArm"/>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rPr>
                <w:rFonts w:ascii="Arial LatArm" w:hAnsi="Arial LatArm"/>
                <w:sz w:val="18"/>
                <w:lang w:val="es-ES"/>
              </w:rPr>
            </w:pPr>
            <w:r w:rsidRPr="00AF04FC">
              <w:rPr>
                <w:rFonts w:ascii="Arial LatArm" w:hAnsi="Arial LatArm"/>
                <w:sz w:val="20"/>
                <w:u w:val="single"/>
                <w:vertAlign w:val="subscript"/>
                <w:lang w:val="es-ES"/>
              </w:rPr>
              <w:t>&lt;&lt;</w:t>
            </w:r>
            <w:r w:rsidRPr="00AF04FC">
              <w:rPr>
                <w:rFonts w:ascii="Arial" w:hAnsi="Arial" w:cs="Arial"/>
                <w:sz w:val="20"/>
                <w:u w:val="single"/>
                <w:vertAlign w:val="subscript"/>
                <w:lang w:val="es-ES"/>
              </w:rPr>
              <w:t>Գնմանառարկայիչափաբաժնիանվանում</w:t>
            </w:r>
            <w:r w:rsidRPr="00AF04FC">
              <w:rPr>
                <w:rFonts w:ascii="Arial LatArm" w:hAnsi="Arial LatArm"/>
                <w:sz w:val="20"/>
                <w:u w:val="single"/>
                <w:vertAlign w:val="subscript"/>
                <w:lang w:val="es-ES"/>
              </w:rPr>
              <w:t xml:space="preserve">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r>
      <w:tr w:rsidR="001557AE" w:rsidRPr="00344EA9"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jc w:val="center"/>
              <w:rPr>
                <w:rFonts w:ascii="Arial LatArm" w:hAnsi="Arial LatArm"/>
                <w:b/>
                <w:bCs/>
                <w:sz w:val="18"/>
                <w:lang w:val="es-ES"/>
              </w:rPr>
            </w:pPr>
            <w:r w:rsidRPr="00AF04FC">
              <w:rPr>
                <w:rFonts w:ascii="Arial LatArm" w:hAnsi="Arial LatArm"/>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rPr>
                <w:rFonts w:ascii="Arial LatArm" w:hAnsi="Arial LatArm"/>
                <w:sz w:val="18"/>
                <w:lang w:val="es-ES"/>
              </w:rPr>
            </w:pPr>
            <w:r w:rsidRPr="00AF04FC">
              <w:rPr>
                <w:rFonts w:ascii="Arial LatArm" w:hAnsi="Arial LatArm"/>
                <w:sz w:val="20"/>
                <w:u w:val="single"/>
                <w:vertAlign w:val="subscript"/>
                <w:lang w:val="es-ES"/>
              </w:rPr>
              <w:t>&lt;&lt;</w:t>
            </w:r>
            <w:r w:rsidRPr="00AF04FC">
              <w:rPr>
                <w:rFonts w:ascii="Arial" w:hAnsi="Arial" w:cs="Arial"/>
                <w:sz w:val="20"/>
                <w:u w:val="single"/>
                <w:vertAlign w:val="subscript"/>
                <w:lang w:val="es-ES"/>
              </w:rPr>
              <w:t>Գնմանառարկայիչափաբաժնիանվանում</w:t>
            </w:r>
            <w:r w:rsidRPr="00AF04FC">
              <w:rPr>
                <w:rFonts w:ascii="Arial LatArm" w:hAnsi="Arial LatArm"/>
                <w:sz w:val="20"/>
                <w:u w:val="single"/>
                <w:vertAlign w:val="subscript"/>
                <w:lang w:val="es-ES"/>
              </w:rPr>
              <w:t xml:space="preserve">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rPr>
                <w:rFonts w:ascii="Arial LatArm" w:hAnsi="Arial LatArm"/>
                <w:lang w:val="es-ES"/>
              </w:rPr>
            </w:pPr>
          </w:p>
        </w:tc>
      </w:tr>
      <w:tr w:rsidR="001557AE" w:rsidRPr="00344EA9"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jc w:val="center"/>
              <w:rPr>
                <w:rFonts w:ascii="Arial LatArm" w:hAnsi="Arial LatArm"/>
                <w:b/>
                <w:bCs/>
                <w:sz w:val="18"/>
                <w:lang w:val="es-ES"/>
              </w:rPr>
            </w:pPr>
            <w:r w:rsidRPr="00AF04FC">
              <w:rPr>
                <w:rFonts w:ascii="Arial LatArm" w:hAnsi="Arial LatArm"/>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rPr>
                <w:rFonts w:ascii="Arial LatArm" w:hAnsi="Arial LatArm"/>
                <w:sz w:val="18"/>
                <w:lang w:val="es-ES"/>
              </w:rPr>
            </w:pPr>
            <w:r w:rsidRPr="00AF04FC">
              <w:rPr>
                <w:rFonts w:ascii="Arial LatArm" w:hAnsi="Arial LatArm"/>
                <w:sz w:val="20"/>
                <w:u w:val="single"/>
                <w:vertAlign w:val="subscript"/>
                <w:lang w:val="es-ES"/>
              </w:rPr>
              <w:t>&lt;&lt;</w:t>
            </w:r>
            <w:r w:rsidRPr="00AF04FC">
              <w:rPr>
                <w:rFonts w:ascii="Arial" w:hAnsi="Arial" w:cs="Arial"/>
                <w:sz w:val="20"/>
                <w:u w:val="single"/>
                <w:vertAlign w:val="subscript"/>
                <w:lang w:val="es-ES"/>
              </w:rPr>
              <w:t>Գնմանառարկայիչափաբաժնիանվանում</w:t>
            </w:r>
            <w:r w:rsidRPr="00AF04FC">
              <w:rPr>
                <w:rFonts w:ascii="Arial LatArm" w:hAnsi="Arial LatArm"/>
                <w:sz w:val="20"/>
                <w:u w:val="single"/>
                <w:vertAlign w:val="subscript"/>
                <w:lang w:val="es-ES"/>
              </w:rPr>
              <w:t xml:space="preserve">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r>
      <w:tr w:rsidR="001557AE" w:rsidRPr="00AF04FC"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jc w:val="center"/>
              <w:rPr>
                <w:rFonts w:ascii="Arial LatArm" w:hAnsi="Arial LatArm"/>
                <w:b/>
                <w:bCs/>
                <w:sz w:val="18"/>
                <w:lang w:val="es-ES"/>
              </w:rPr>
            </w:pPr>
            <w:r w:rsidRPr="00AF04FC">
              <w:rPr>
                <w:rFonts w:ascii="Arial LatArm" w:hAnsi="Arial LatArm"/>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rPr>
                <w:rFonts w:ascii="Arial LatArm" w:hAnsi="Arial LatArm"/>
                <w:sz w:val="18"/>
                <w:lang w:val="es-ES"/>
              </w:rPr>
            </w:pPr>
            <w:r w:rsidRPr="00AF04FC">
              <w:rPr>
                <w:rFonts w:ascii="Arial LatArm" w:hAnsi="Arial LatArm"/>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F04FC" w:rsidRDefault="001557AE" w:rsidP="00EF3662">
            <w:pPr>
              <w:jc w:val="center"/>
              <w:rPr>
                <w:rFonts w:ascii="Arial LatArm" w:hAnsi="Arial LatArm"/>
                <w:lang w:val="es-ES"/>
              </w:rPr>
            </w:pPr>
          </w:p>
        </w:tc>
      </w:tr>
      <w:tr w:rsidR="001557AE" w:rsidRPr="00AF04FC"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jc w:val="center"/>
              <w:rPr>
                <w:rFonts w:ascii="Arial LatArm" w:hAnsi="Arial LatArm"/>
                <w:b/>
                <w:bCs/>
                <w:sz w:val="18"/>
                <w:lang w:val="es-ES"/>
              </w:rPr>
            </w:pPr>
            <w:r w:rsidRPr="00AF04FC">
              <w:rPr>
                <w:rFonts w:ascii="Arial LatArm" w:hAnsi="Arial LatArm"/>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F04FC" w:rsidRDefault="001557AE" w:rsidP="00EF3662">
            <w:pPr>
              <w:rPr>
                <w:rFonts w:ascii="Arial LatArm" w:hAnsi="Arial LatArm"/>
                <w:sz w:val="18"/>
                <w:lang w:val="es-ES"/>
              </w:rPr>
            </w:pPr>
            <w:r w:rsidRPr="00AF04FC">
              <w:rPr>
                <w:rFonts w:ascii="Arial LatArm" w:hAnsi="Arial LatArm"/>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F04FC" w:rsidRDefault="001557AE" w:rsidP="00EF3662">
            <w:pPr>
              <w:jc w:val="center"/>
              <w:rPr>
                <w:rFonts w:ascii="Arial LatArm" w:hAnsi="Arial LatArm"/>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F04FC" w:rsidRDefault="001557AE" w:rsidP="00EF3662">
            <w:pPr>
              <w:jc w:val="center"/>
              <w:rPr>
                <w:rFonts w:ascii="Arial LatArm" w:hAnsi="Arial LatArm"/>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F04FC" w:rsidRDefault="001557AE" w:rsidP="00EF3662">
            <w:pPr>
              <w:jc w:val="center"/>
              <w:rPr>
                <w:rFonts w:ascii="Arial LatArm" w:hAnsi="Arial LatArm"/>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F04FC" w:rsidRDefault="001557AE" w:rsidP="00EF3662">
            <w:pPr>
              <w:jc w:val="center"/>
              <w:rPr>
                <w:rFonts w:ascii="Arial LatArm" w:hAnsi="Arial LatArm"/>
                <w:sz w:val="20"/>
                <w:lang w:val="es-ES"/>
              </w:rPr>
            </w:pPr>
          </w:p>
        </w:tc>
      </w:tr>
    </w:tbl>
    <w:p w:rsidR="00B2572B" w:rsidRPr="00AF04FC" w:rsidRDefault="00B2572B" w:rsidP="00EF3662">
      <w:pPr>
        <w:rPr>
          <w:rFonts w:ascii="Arial LatArm" w:hAnsi="Arial LatArm"/>
          <w:sz w:val="18"/>
          <w:szCs w:val="18"/>
          <w:lang w:val="es-ES"/>
        </w:rPr>
      </w:pPr>
    </w:p>
    <w:p w:rsidR="00B2572B" w:rsidRPr="00AF04FC" w:rsidRDefault="00B2572B" w:rsidP="00EF3662">
      <w:pPr>
        <w:rPr>
          <w:rFonts w:ascii="Arial LatArm" w:hAnsi="Arial LatArm"/>
          <w:sz w:val="18"/>
          <w:szCs w:val="18"/>
          <w:lang w:val="es-ES"/>
        </w:rPr>
      </w:pPr>
    </w:p>
    <w:p w:rsidR="00B2572B" w:rsidRPr="00AF04FC" w:rsidRDefault="00B2572B" w:rsidP="00EF3662">
      <w:pPr>
        <w:rPr>
          <w:rFonts w:ascii="Arial LatArm" w:hAnsi="Arial LatArm"/>
          <w:sz w:val="18"/>
          <w:szCs w:val="18"/>
          <w:lang w:val="hy-AM"/>
        </w:rPr>
      </w:pPr>
    </w:p>
    <w:p w:rsidR="00B2572B" w:rsidRPr="00AF04FC" w:rsidRDefault="00B2572B" w:rsidP="00EF3662">
      <w:pPr>
        <w:ind w:left="720" w:firstLine="720"/>
        <w:jc w:val="both"/>
        <w:rPr>
          <w:rFonts w:ascii="Arial LatArm" w:hAnsi="Arial LatArm"/>
          <w:sz w:val="20"/>
          <w:lang w:val="hy-AM"/>
        </w:rPr>
      </w:pPr>
      <w:r w:rsidRPr="00AF04FC">
        <w:rPr>
          <w:rFonts w:ascii="Arial LatArm" w:hAnsi="Arial LatArm"/>
          <w:sz w:val="20"/>
          <w:lang w:val="hy-AM"/>
        </w:rPr>
        <w:t xml:space="preserve">___________________________________________ </w:t>
      </w:r>
      <w:r w:rsidRPr="00AF04FC">
        <w:rPr>
          <w:rFonts w:ascii="Arial LatArm" w:hAnsi="Arial LatArm"/>
          <w:sz w:val="20"/>
          <w:lang w:val="hy-AM"/>
        </w:rPr>
        <w:tab/>
        <w:t xml:space="preserve">_____________ </w:t>
      </w:r>
    </w:p>
    <w:p w:rsidR="00B2572B" w:rsidRPr="00AF04FC" w:rsidRDefault="00B2572B" w:rsidP="00EF3662">
      <w:pPr>
        <w:jc w:val="both"/>
        <w:rPr>
          <w:rFonts w:ascii="Arial LatArm" w:hAnsi="Arial LatArm"/>
          <w:sz w:val="20"/>
          <w:vertAlign w:val="superscript"/>
          <w:lang w:val="hy-AM"/>
        </w:rPr>
      </w:pPr>
      <w:r w:rsidRPr="00AF04FC">
        <w:rPr>
          <w:rFonts w:ascii="Arial" w:hAnsi="Arial" w:cs="Arial"/>
          <w:sz w:val="20"/>
          <w:vertAlign w:val="superscript"/>
          <w:lang w:val="hy-AM"/>
        </w:rPr>
        <w:t>մասնակցիանվանումը</w:t>
      </w:r>
      <w:r w:rsidRPr="00AF04FC">
        <w:rPr>
          <w:rFonts w:ascii="Arial LatArm" w:hAnsi="Arial LatArm"/>
          <w:sz w:val="20"/>
          <w:vertAlign w:val="superscript"/>
          <w:lang w:val="hy-AM"/>
        </w:rPr>
        <w:t xml:space="preserve"> (</w:t>
      </w:r>
      <w:r w:rsidRPr="00AF04FC">
        <w:rPr>
          <w:rFonts w:ascii="Arial" w:hAnsi="Arial" w:cs="Arial"/>
          <w:sz w:val="20"/>
          <w:vertAlign w:val="superscript"/>
          <w:lang w:val="hy-AM"/>
        </w:rPr>
        <w:t>ղեկավարիպաշտոնը</w:t>
      </w:r>
      <w:r w:rsidRPr="00AF04FC">
        <w:rPr>
          <w:rFonts w:ascii="Arial LatArm" w:hAnsi="Arial LatArm"/>
          <w:sz w:val="20"/>
          <w:vertAlign w:val="superscript"/>
          <w:lang w:val="hy-AM"/>
        </w:rPr>
        <w:t xml:space="preserve">, </w:t>
      </w:r>
      <w:r w:rsidRPr="00AF04FC">
        <w:rPr>
          <w:rFonts w:ascii="Arial" w:hAnsi="Arial" w:cs="Arial"/>
          <w:sz w:val="20"/>
          <w:vertAlign w:val="superscript"/>
          <w:lang w:val="hy-AM"/>
        </w:rPr>
        <w:t>անունազգանունը</w:t>
      </w:r>
      <w:r w:rsidRPr="00AF04FC">
        <w:rPr>
          <w:rFonts w:ascii="Arial LatArm" w:hAnsi="Arial LatArm"/>
          <w:sz w:val="20"/>
          <w:vertAlign w:val="superscript"/>
          <w:lang w:val="hy-AM"/>
        </w:rPr>
        <w:t xml:space="preserve">)                                                       </w:t>
      </w:r>
      <w:r w:rsidRPr="00AF04FC">
        <w:rPr>
          <w:rFonts w:ascii="Arial" w:hAnsi="Arial" w:cs="Arial"/>
          <w:sz w:val="20"/>
          <w:vertAlign w:val="superscript"/>
          <w:lang w:val="hy-AM"/>
        </w:rPr>
        <w:t>ստորագրությունը</w:t>
      </w:r>
      <w:r w:rsidRPr="00AF04FC">
        <w:rPr>
          <w:rFonts w:ascii="Arial LatArm" w:hAnsi="Arial LatArm"/>
          <w:sz w:val="20"/>
          <w:vertAlign w:val="superscript"/>
          <w:lang w:val="hy-AM"/>
        </w:rPr>
        <w:tab/>
      </w:r>
    </w:p>
    <w:p w:rsidR="00B2572B" w:rsidRPr="00AF04FC" w:rsidRDefault="00B2572B" w:rsidP="00EF3662">
      <w:pPr>
        <w:jc w:val="right"/>
        <w:rPr>
          <w:rFonts w:ascii="Arial LatArm" w:hAnsi="Arial LatArm"/>
          <w:sz w:val="20"/>
          <w:lang w:val="hy-AM"/>
        </w:rPr>
      </w:pPr>
    </w:p>
    <w:p w:rsidR="00B2572B" w:rsidRPr="00AF04FC" w:rsidRDefault="00B2572B" w:rsidP="00EF3662">
      <w:pPr>
        <w:jc w:val="right"/>
        <w:rPr>
          <w:rFonts w:ascii="Arial LatArm" w:hAnsi="Arial LatArm"/>
          <w:sz w:val="20"/>
          <w:lang w:val="hy-AM"/>
        </w:rPr>
      </w:pPr>
      <w:r w:rsidRPr="00AF04FC">
        <w:rPr>
          <w:rFonts w:ascii="Arial" w:hAnsi="Arial" w:cs="Arial"/>
          <w:sz w:val="20"/>
          <w:lang w:val="hy-AM"/>
        </w:rPr>
        <w:t>Կ</w:t>
      </w:r>
      <w:r w:rsidRPr="00AF04FC">
        <w:rPr>
          <w:rFonts w:ascii="Arial LatArm" w:hAnsi="Arial LatArm"/>
          <w:sz w:val="20"/>
          <w:lang w:val="hy-AM"/>
        </w:rPr>
        <w:t xml:space="preserve">. </w:t>
      </w:r>
      <w:r w:rsidRPr="00AF04FC">
        <w:rPr>
          <w:rFonts w:ascii="Arial" w:hAnsi="Arial" w:cs="Arial"/>
          <w:sz w:val="20"/>
          <w:lang w:val="hy-AM"/>
        </w:rPr>
        <w:t>Տ</w:t>
      </w:r>
      <w:r w:rsidRPr="00AF04FC">
        <w:rPr>
          <w:rFonts w:ascii="Arial LatArm" w:hAnsi="Arial LatArm"/>
          <w:sz w:val="20"/>
          <w:lang w:val="hy-AM"/>
        </w:rPr>
        <w:t>.</w:t>
      </w:r>
      <w:r w:rsidRPr="00AF04FC">
        <w:rPr>
          <w:rStyle w:val="FootnoteReference"/>
          <w:rFonts w:ascii="Arial LatArm" w:hAnsi="Arial LatArm"/>
          <w:color w:val="FFFFFF"/>
          <w:sz w:val="20"/>
          <w:lang w:val="hy-AM"/>
        </w:rPr>
        <w:footnoteReference w:id="9"/>
      </w:r>
      <w:r w:rsidRPr="00AF04FC">
        <w:rPr>
          <w:rFonts w:ascii="Arial LatArm" w:hAnsi="Arial LatArm"/>
          <w:sz w:val="20"/>
          <w:lang w:val="hy-AM"/>
        </w:rPr>
        <w:tab/>
      </w:r>
      <w:r w:rsidRPr="00AF04FC">
        <w:rPr>
          <w:rFonts w:ascii="Arial LatArm" w:hAnsi="Arial LatArm"/>
          <w:sz w:val="20"/>
          <w:lang w:val="hy-AM"/>
        </w:rPr>
        <w:tab/>
      </w:r>
    </w:p>
    <w:p w:rsidR="00B2572B" w:rsidRPr="00AF04FC" w:rsidRDefault="00B2572B" w:rsidP="00EF3662">
      <w:pPr>
        <w:jc w:val="right"/>
        <w:rPr>
          <w:rFonts w:ascii="Arial LatArm" w:hAnsi="Arial LatArm"/>
          <w:sz w:val="20"/>
          <w:lang w:val="hy-AM"/>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rPr>
          <w:rFonts w:ascii="Arial LatArm" w:hAnsi="Arial LatArm" w:cs="Sylfaen"/>
          <w:i/>
          <w:sz w:val="16"/>
          <w:szCs w:val="16"/>
          <w:lang w:val="hy-AM" w:eastAsia="ru-RU"/>
        </w:rPr>
      </w:pPr>
    </w:p>
    <w:p w:rsidR="00B2572B" w:rsidRPr="00AF04FC" w:rsidRDefault="00B2572B" w:rsidP="00EF3662">
      <w:pPr>
        <w:pStyle w:val="BodyTextIndent3"/>
        <w:spacing w:line="240" w:lineRule="auto"/>
        <w:jc w:val="right"/>
        <w:rPr>
          <w:rFonts w:ascii="Arial LatArm" w:hAnsi="Arial LatArm"/>
          <w:i/>
          <w:lang w:val="hy-AM"/>
        </w:rPr>
      </w:pPr>
    </w:p>
    <w:p w:rsidR="00B2572B" w:rsidRPr="00AF04FC" w:rsidRDefault="00B2572B" w:rsidP="00EF3662">
      <w:pPr>
        <w:pStyle w:val="BodyTextIndent3"/>
        <w:spacing w:line="240" w:lineRule="auto"/>
        <w:jc w:val="right"/>
        <w:rPr>
          <w:rFonts w:ascii="Arial LatArm" w:hAnsi="Arial LatArm"/>
          <w:i/>
          <w:lang w:val="hy-AM"/>
        </w:rPr>
      </w:pPr>
    </w:p>
    <w:p w:rsidR="00B2572B" w:rsidRPr="00AF04FC" w:rsidRDefault="00B2572B" w:rsidP="00EF3662">
      <w:pPr>
        <w:pStyle w:val="BodyTextIndent3"/>
        <w:spacing w:line="240" w:lineRule="auto"/>
        <w:jc w:val="right"/>
        <w:rPr>
          <w:rFonts w:ascii="Arial LatArm" w:hAnsi="Arial LatArm"/>
          <w:i/>
          <w:lang w:val="hy-AM"/>
        </w:rPr>
      </w:pPr>
    </w:p>
    <w:p w:rsidR="00B2572B" w:rsidRPr="00AF04FC" w:rsidRDefault="00B2572B" w:rsidP="00EF3662">
      <w:pPr>
        <w:pStyle w:val="BodyTextIndent3"/>
        <w:spacing w:line="240" w:lineRule="auto"/>
        <w:jc w:val="right"/>
        <w:rPr>
          <w:rFonts w:ascii="Arial LatArm" w:hAnsi="Arial LatArm"/>
          <w:i/>
          <w:lang w:val="es-ES" w:eastAsia="ru-RU"/>
        </w:rPr>
      </w:pPr>
    </w:p>
    <w:p w:rsidR="000B1088" w:rsidRPr="00AF04FC" w:rsidDel="000B1088" w:rsidRDefault="00B2572B" w:rsidP="000B1088">
      <w:pPr>
        <w:pStyle w:val="BodyTextIndent3"/>
        <w:spacing w:line="240" w:lineRule="auto"/>
        <w:jc w:val="right"/>
        <w:rPr>
          <w:rFonts w:ascii="Arial LatArm" w:hAnsi="Arial LatArm"/>
          <w:i/>
          <w:lang w:val="es-ES" w:eastAsia="ru-RU"/>
        </w:rPr>
      </w:pPr>
      <w:r w:rsidRPr="00AF04FC">
        <w:rPr>
          <w:rFonts w:ascii="Arial LatArm" w:hAnsi="Arial LatArm"/>
          <w:i/>
          <w:lang w:val="es-ES" w:eastAsia="ru-RU"/>
        </w:rPr>
        <w:br w:type="page"/>
      </w:r>
    </w:p>
    <w:p w:rsidR="009C370D" w:rsidRPr="00AF04FC" w:rsidRDefault="009C370D" w:rsidP="009C370D">
      <w:pPr>
        <w:pStyle w:val="BodyTextIndent3"/>
        <w:spacing w:line="240" w:lineRule="auto"/>
        <w:jc w:val="right"/>
        <w:rPr>
          <w:rFonts w:ascii="Arial LatArm" w:hAnsi="Arial LatArm" w:cs="Arial"/>
          <w:b/>
          <w:lang w:val="hy-AM"/>
        </w:rPr>
      </w:pPr>
      <w:r w:rsidRPr="00AF04FC">
        <w:rPr>
          <w:rFonts w:ascii="Arial" w:hAnsi="Arial" w:cs="Arial"/>
          <w:b/>
          <w:lang w:val="hy-AM"/>
        </w:rPr>
        <w:lastRenderedPageBreak/>
        <w:t>Հավելված</w:t>
      </w:r>
      <w:r w:rsidRPr="00AF04FC">
        <w:rPr>
          <w:rFonts w:ascii="Arial LatArm" w:hAnsi="Arial LatArm" w:cs="Arial"/>
          <w:b/>
          <w:lang w:val="hy-AM"/>
        </w:rPr>
        <w:t xml:space="preserve"> 4</w:t>
      </w:r>
    </w:p>
    <w:p w:rsidR="009C370D" w:rsidRPr="000730A7" w:rsidRDefault="00A64093" w:rsidP="009C370D">
      <w:pPr>
        <w:pStyle w:val="BodyTextIndent3"/>
        <w:spacing w:line="240" w:lineRule="auto"/>
        <w:jc w:val="right"/>
        <w:rPr>
          <w:rFonts w:ascii="Arial LatArm" w:hAnsi="Arial LatArm" w:cs="Arial"/>
          <w:b/>
          <w:color w:val="FF0000"/>
          <w:lang w:val="hy-AM"/>
        </w:rPr>
      </w:pPr>
      <w:r w:rsidRPr="006C50D5">
        <w:rPr>
          <w:rFonts w:ascii="Sylfaen" w:hAnsi="Sylfaen"/>
          <w:i/>
          <w:lang w:val="hy-AM"/>
        </w:rPr>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Pr>
          <w:rFonts w:ascii="Arial" w:hAnsi="Arial" w:cs="Arial"/>
          <w:i/>
          <w:color w:val="FF0000"/>
          <w:lang w:val="ru-RU"/>
        </w:rPr>
        <w:t>2</w:t>
      </w:r>
      <w:r w:rsidR="009C370D" w:rsidRPr="000730A7">
        <w:rPr>
          <w:rFonts w:ascii="Arial" w:hAnsi="Arial" w:cs="Arial"/>
          <w:b/>
          <w:color w:val="FF0000"/>
          <w:lang w:val="hy-AM"/>
        </w:rPr>
        <w:t>ծածկագրով</w:t>
      </w:r>
    </w:p>
    <w:p w:rsidR="009C370D" w:rsidRPr="000730A7" w:rsidRDefault="00D43BB2" w:rsidP="009C370D">
      <w:pPr>
        <w:pStyle w:val="BodyTextIndent3"/>
        <w:spacing w:line="240" w:lineRule="auto"/>
        <w:jc w:val="right"/>
        <w:rPr>
          <w:rFonts w:ascii="Arial LatArm" w:hAnsi="Arial LatArm" w:cs="Sylfaen"/>
          <w:b/>
          <w:color w:val="FF0000"/>
          <w:lang w:val="hy-AM"/>
        </w:rPr>
      </w:pPr>
      <w:r w:rsidRPr="006C50D5">
        <w:rPr>
          <w:rFonts w:ascii="Arial" w:hAnsi="Arial" w:cs="Arial"/>
          <w:b/>
          <w:color w:val="FF0000"/>
          <w:lang w:val="hy-AM"/>
        </w:rPr>
        <w:t>Գնանշմանհարցմանընթացակարգի</w:t>
      </w:r>
      <w:r w:rsidR="009C370D" w:rsidRPr="000730A7">
        <w:rPr>
          <w:rFonts w:ascii="Arial" w:hAnsi="Arial" w:cs="Arial"/>
          <w:b/>
          <w:color w:val="FF0000"/>
          <w:lang w:val="hy-AM"/>
        </w:rPr>
        <w:t>հրավերի</w:t>
      </w:r>
    </w:p>
    <w:p w:rsidR="00091EBC" w:rsidRPr="00AF04FC" w:rsidRDefault="00091EBC" w:rsidP="00091EBC">
      <w:pPr>
        <w:pStyle w:val="NormalWeb"/>
        <w:shd w:val="clear" w:color="auto" w:fill="FFFFFF"/>
        <w:spacing w:before="0" w:beforeAutospacing="0" w:after="0" w:afterAutospacing="0"/>
        <w:ind w:firstLine="375"/>
        <w:jc w:val="center"/>
        <w:rPr>
          <w:rStyle w:val="Strong"/>
          <w:rFonts w:ascii="Arial LatArm" w:hAnsi="Arial LatArm"/>
          <w:color w:val="000000"/>
          <w:sz w:val="20"/>
          <w:szCs w:val="20"/>
          <w:lang w:val="hy-AM"/>
        </w:rPr>
      </w:pPr>
      <w:r w:rsidRPr="00AF04FC">
        <w:rPr>
          <w:rStyle w:val="Strong"/>
          <w:rFonts w:ascii="Arial" w:hAnsi="Arial" w:cs="Arial"/>
          <w:color w:val="000000"/>
          <w:sz w:val="20"/>
          <w:szCs w:val="20"/>
          <w:lang w:val="hy-AM"/>
        </w:rPr>
        <w:t>ԵՐԱՇԽԻՔ</w:t>
      </w:r>
      <w:r w:rsidRPr="00AF04FC">
        <w:rPr>
          <w:rStyle w:val="Strong"/>
          <w:rFonts w:ascii="Arial LatArm" w:hAnsi="Arial LatArm"/>
          <w:color w:val="000000"/>
          <w:sz w:val="20"/>
          <w:szCs w:val="20"/>
          <w:lang w:val="hy-AM"/>
        </w:rPr>
        <w:t xml:space="preserve"> N __________</w:t>
      </w:r>
    </w:p>
    <w:p w:rsidR="007A5E2D" w:rsidRPr="00AF04FC" w:rsidRDefault="007A5E2D" w:rsidP="00091EBC">
      <w:pPr>
        <w:pStyle w:val="NormalWeb"/>
        <w:shd w:val="clear" w:color="auto" w:fill="FFFFFF"/>
        <w:spacing w:before="0" w:beforeAutospacing="0" w:after="0" w:afterAutospacing="0"/>
        <w:ind w:firstLine="375"/>
        <w:jc w:val="center"/>
        <w:rPr>
          <w:rStyle w:val="Strong"/>
          <w:rFonts w:ascii="Arial LatArm" w:hAnsi="Arial LatArm"/>
          <w:color w:val="000000"/>
          <w:sz w:val="20"/>
          <w:szCs w:val="20"/>
          <w:lang w:val="hy-AM"/>
        </w:rPr>
      </w:pPr>
      <w:r w:rsidRPr="00AF04FC">
        <w:rPr>
          <w:rStyle w:val="Strong"/>
          <w:rFonts w:ascii="Arial LatArm" w:hAnsi="Arial LatArm"/>
          <w:color w:val="000000"/>
          <w:sz w:val="20"/>
          <w:szCs w:val="20"/>
          <w:lang w:val="hy-AM"/>
        </w:rPr>
        <w:t>(</w:t>
      </w:r>
      <w:r w:rsidRPr="00AF04FC">
        <w:rPr>
          <w:rStyle w:val="Strong"/>
          <w:rFonts w:ascii="Arial" w:hAnsi="Arial" w:cs="Arial"/>
          <w:color w:val="000000"/>
          <w:sz w:val="20"/>
          <w:szCs w:val="20"/>
          <w:lang w:val="hy-AM"/>
        </w:rPr>
        <w:t>որակավորմանապահովում</w:t>
      </w:r>
      <w:r w:rsidRPr="00AF04FC">
        <w:rPr>
          <w:rStyle w:val="Strong"/>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rPr>
          <w:rStyle w:val="Strong"/>
          <w:rFonts w:ascii="Arial LatArm" w:hAnsi="Arial LatArm"/>
          <w:lang w:val="hy-AM"/>
        </w:rPr>
      </w:pPr>
    </w:p>
    <w:p w:rsidR="00091EBC" w:rsidRPr="000730A7" w:rsidRDefault="00091EBC" w:rsidP="00091EBC">
      <w:pPr>
        <w:pStyle w:val="NormalWeb"/>
        <w:shd w:val="clear" w:color="auto" w:fill="FFFFFF"/>
        <w:spacing w:before="0" w:beforeAutospacing="0" w:after="0" w:afterAutospacing="0"/>
        <w:ind w:firstLine="375"/>
        <w:rPr>
          <w:rStyle w:val="Strong"/>
          <w:rFonts w:ascii="Arial LatArm" w:hAnsi="Arial LatArm"/>
          <w:b w:val="0"/>
          <w:bCs w:val="0"/>
          <w:color w:val="FF0000"/>
          <w:sz w:val="20"/>
          <w:szCs w:val="20"/>
          <w:u w:val="single"/>
          <w:lang w:val="hy-AM"/>
        </w:rPr>
      </w:pPr>
      <w:r w:rsidRPr="00AF04FC">
        <w:rPr>
          <w:rStyle w:val="Strong"/>
          <w:rFonts w:ascii="Arial LatArm" w:hAnsi="Arial LatArm"/>
          <w:b w:val="0"/>
          <w:bCs w:val="0"/>
          <w:sz w:val="20"/>
          <w:szCs w:val="20"/>
          <w:lang w:val="hy-AM"/>
        </w:rPr>
        <w:tab/>
        <w:t>1.</w:t>
      </w:r>
      <w:r w:rsidRPr="00AF04FC">
        <w:rPr>
          <w:rStyle w:val="Strong"/>
          <w:rFonts w:ascii="Arial" w:hAnsi="Arial" w:cs="Arial"/>
          <w:b w:val="0"/>
          <w:bCs w:val="0"/>
          <w:sz w:val="20"/>
          <w:szCs w:val="20"/>
          <w:lang w:val="hy-AM"/>
        </w:rPr>
        <w:t>Սույներաշխիքը</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այսուհետ՝երաշխիք</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հանդիսանումէ</w:t>
      </w:r>
      <w:r w:rsidRPr="00AF04FC">
        <w:rPr>
          <w:rStyle w:val="Strong"/>
          <w:rFonts w:ascii="Arial LatArm" w:hAnsi="Arial LatArm"/>
          <w:b w:val="0"/>
          <w:bCs w:val="0"/>
          <w:sz w:val="20"/>
          <w:szCs w:val="20"/>
          <w:u w:val="single"/>
          <w:lang w:val="hy-AM"/>
        </w:rPr>
        <w:tab/>
      </w:r>
      <w:r w:rsidR="00A64093" w:rsidRPr="00143371">
        <w:rPr>
          <w:rStyle w:val="Strong"/>
          <w:rFonts w:ascii="Calibri" w:hAnsi="Calibri"/>
          <w:b w:val="0"/>
          <w:bCs w:val="0"/>
          <w:sz w:val="20"/>
          <w:szCs w:val="20"/>
          <w:u w:val="single"/>
          <w:lang w:val="hy-AM"/>
        </w:rPr>
        <w:t>&lt;&lt;</w:t>
      </w:r>
      <w:r w:rsidR="00A64093" w:rsidRPr="00A64093">
        <w:rPr>
          <w:rStyle w:val="Strong"/>
          <w:rFonts w:ascii="Sylfaen" w:hAnsi="Sylfaen"/>
          <w:b w:val="0"/>
          <w:bCs w:val="0"/>
          <w:sz w:val="20"/>
          <w:szCs w:val="20"/>
          <w:u w:val="single"/>
          <w:lang w:val="hy-AM"/>
        </w:rPr>
        <w:t xml:space="preserve">Արարատ գյուղի մանկապարտեզ  </w:t>
      </w:r>
      <w:r w:rsidR="00A64093" w:rsidRPr="00143371">
        <w:rPr>
          <w:rStyle w:val="Strong"/>
          <w:rFonts w:ascii="Calibri" w:hAnsi="Calibri"/>
          <w:b w:val="0"/>
          <w:bCs w:val="0"/>
          <w:sz w:val="20"/>
          <w:szCs w:val="20"/>
          <w:u w:val="single"/>
          <w:lang w:val="hy-AM"/>
        </w:rPr>
        <w:t>&gt;&gt;</w:t>
      </w:r>
      <w:r w:rsidR="00A64093" w:rsidRPr="00A64093">
        <w:rPr>
          <w:rStyle w:val="Strong"/>
          <w:rFonts w:ascii="Sylfaen" w:hAnsi="Sylfaen"/>
          <w:b w:val="0"/>
          <w:bCs w:val="0"/>
          <w:sz w:val="20"/>
          <w:szCs w:val="20"/>
          <w:u w:val="single"/>
          <w:lang w:val="hy-AM"/>
        </w:rPr>
        <w:t>ՀՈԱԿ</w:t>
      </w:r>
    </w:p>
    <w:p w:rsidR="00091EBC" w:rsidRPr="00AF04FC" w:rsidRDefault="00091EBC" w:rsidP="00091EBC">
      <w:pPr>
        <w:pStyle w:val="NormalWeb"/>
        <w:shd w:val="clear" w:color="auto" w:fill="FFFFFF"/>
        <w:spacing w:before="0" w:beforeAutospacing="0" w:after="0" w:afterAutospacing="0"/>
        <w:ind w:left="5664" w:firstLine="708"/>
        <w:rPr>
          <w:rStyle w:val="Strong"/>
          <w:rFonts w:ascii="Arial LatArm" w:hAnsi="Arial LatArm"/>
          <w:lang w:val="hy-AM"/>
        </w:rPr>
      </w:pPr>
      <w:r w:rsidRPr="00AF04FC">
        <w:rPr>
          <w:rFonts w:ascii="Arial" w:hAnsi="Arial" w:cs="Arial"/>
          <w:vertAlign w:val="superscript"/>
          <w:lang w:val="hy-AM"/>
        </w:rPr>
        <w:t>պատվիրատուիանվանումը</w:t>
      </w:r>
    </w:p>
    <w:p w:rsidR="00091EBC" w:rsidRPr="00AF04FC" w:rsidRDefault="00091EBC" w:rsidP="006E4901">
      <w:pPr>
        <w:pStyle w:val="NormalWeb"/>
        <w:shd w:val="clear" w:color="auto" w:fill="FFFFFF"/>
        <w:spacing w:before="0" w:beforeAutospacing="0" w:after="0" w:afterAutospacing="0"/>
        <w:rPr>
          <w:rFonts w:ascii="Arial LatArm" w:hAnsi="Arial LatArm" w:cs="Sylfaen"/>
          <w:vertAlign w:val="superscript"/>
          <w:lang w:val="hy-AM"/>
        </w:rPr>
      </w:pP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այսուհետ՝բենեֆիցիար</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կողմից</w:t>
      </w:r>
      <w:r w:rsidRPr="00AF04FC">
        <w:rPr>
          <w:rStyle w:val="Strong"/>
          <w:rFonts w:ascii="Arial LatArm" w:hAnsi="Arial LatArm"/>
          <w:b w:val="0"/>
          <w:bCs w:val="0"/>
          <w:sz w:val="20"/>
          <w:szCs w:val="20"/>
          <w:u w:val="single"/>
          <w:lang w:val="hy-AM"/>
        </w:rPr>
        <w:tab/>
      </w:r>
      <w:r w:rsidR="00A64093" w:rsidRPr="00A64093">
        <w:rPr>
          <w:rFonts w:ascii="Sylfaen" w:hAnsi="Sylfaen"/>
          <w:i/>
          <w:lang w:val="hy-AM"/>
        </w:rPr>
        <w:t>ԱՄԱԳՄ</w:t>
      </w:r>
      <w:r w:rsidR="00A64093" w:rsidRPr="00F9486B">
        <w:rPr>
          <w:rFonts w:ascii="Sylfaen" w:hAnsi="Sylfaen"/>
          <w:i/>
          <w:lang w:val="af-ZA"/>
        </w:rPr>
        <w:t>_</w:t>
      </w:r>
      <w:r w:rsidR="00A64093" w:rsidRPr="00A64093">
        <w:rPr>
          <w:rFonts w:ascii="Sylfaen" w:hAnsi="Sylfaen"/>
          <w:i/>
          <w:lang w:val="hy-AM"/>
        </w:rPr>
        <w:t>ԳՀԱՊՁԲ</w:t>
      </w:r>
      <w:r w:rsidR="00A64093" w:rsidRPr="00C35D56">
        <w:rPr>
          <w:rFonts w:ascii="Arial" w:hAnsi="Arial" w:cs="Arial"/>
          <w:i/>
          <w:color w:val="FF0000"/>
          <w:lang w:val="af-ZA"/>
        </w:rPr>
        <w:t>-20/0</w:t>
      </w:r>
      <w:r w:rsidR="00384CCB" w:rsidRPr="00384CCB">
        <w:rPr>
          <w:rFonts w:ascii="Arial" w:hAnsi="Arial" w:cs="Arial"/>
          <w:i/>
          <w:color w:val="FF0000"/>
          <w:lang w:val="hy-AM"/>
        </w:rPr>
        <w:t>2</w:t>
      </w:r>
      <w:r w:rsidRPr="00AF04FC">
        <w:rPr>
          <w:rStyle w:val="Strong"/>
          <w:rFonts w:ascii="Arial LatArm" w:hAnsi="Arial LatArm"/>
          <w:b w:val="0"/>
          <w:bCs w:val="0"/>
          <w:sz w:val="20"/>
          <w:szCs w:val="20"/>
          <w:u w:val="single"/>
          <w:lang w:val="hy-AM"/>
        </w:rPr>
        <w:tab/>
      </w:r>
      <w:r w:rsidRPr="00AF04FC">
        <w:rPr>
          <w:rStyle w:val="Strong"/>
          <w:rFonts w:ascii="Arial" w:hAnsi="Arial" w:cs="Arial"/>
          <w:b w:val="0"/>
          <w:bCs w:val="0"/>
          <w:sz w:val="20"/>
          <w:szCs w:val="20"/>
          <w:lang w:val="hy-AM"/>
        </w:rPr>
        <w:t>ծածկագրովկազմակերպված</w:t>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w:hAnsi="Arial" w:cs="Arial"/>
          <w:vertAlign w:val="superscript"/>
          <w:lang w:val="hy-AM"/>
        </w:rPr>
        <w:t>ընթացակարգիծածկագիրը</w:t>
      </w:r>
    </w:p>
    <w:p w:rsidR="00F27778" w:rsidRPr="00AF04FC" w:rsidRDefault="00F27778" w:rsidP="006E4901">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w:hAnsi="Arial" w:cs="Arial"/>
          <w:b w:val="0"/>
          <w:bCs w:val="0"/>
          <w:sz w:val="20"/>
          <w:szCs w:val="20"/>
          <w:lang w:val="hy-AM"/>
        </w:rPr>
        <w:t>կազմակերպված</w:t>
      </w:r>
      <w:r w:rsidR="00091EBC" w:rsidRPr="00AF04FC">
        <w:rPr>
          <w:rStyle w:val="Strong"/>
          <w:rFonts w:ascii="Arial" w:hAnsi="Arial" w:cs="Arial"/>
          <w:b w:val="0"/>
          <w:bCs w:val="0"/>
          <w:sz w:val="20"/>
          <w:szCs w:val="20"/>
          <w:lang w:val="hy-AM"/>
        </w:rPr>
        <w:t>գնմանընթացակարգի</w:t>
      </w:r>
      <w:r w:rsidRPr="00AF04FC">
        <w:rPr>
          <w:rStyle w:val="Strong"/>
          <w:rFonts w:ascii="Arial" w:hAnsi="Arial" w:cs="Arial"/>
          <w:b w:val="0"/>
          <w:bCs w:val="0"/>
          <w:sz w:val="20"/>
          <w:szCs w:val="20"/>
          <w:lang w:val="hy-AM"/>
        </w:rPr>
        <w:t>արդյունքում</w:t>
      </w:r>
      <w:r w:rsidR="00091EBC" w:rsidRPr="00AF04FC">
        <w:rPr>
          <w:rStyle w:val="Strong"/>
          <w:rFonts w:ascii="Arial LatArm" w:hAnsi="Arial LatArm"/>
          <w:b w:val="0"/>
          <w:bCs w:val="0"/>
          <w:sz w:val="20"/>
          <w:szCs w:val="20"/>
          <w:u w:val="single"/>
          <w:lang w:val="hy-AM"/>
        </w:rPr>
        <w:tab/>
      </w:r>
      <w:r w:rsidR="00091EBC" w:rsidRPr="00AF04FC">
        <w:rPr>
          <w:rStyle w:val="Strong"/>
          <w:rFonts w:ascii="Arial LatArm" w:hAnsi="Arial LatArm"/>
          <w:b w:val="0"/>
          <w:bCs w:val="0"/>
          <w:sz w:val="20"/>
          <w:szCs w:val="20"/>
          <w:u w:val="single"/>
          <w:lang w:val="hy-AM"/>
        </w:rPr>
        <w:tab/>
      </w:r>
      <w:r w:rsidR="00091EBC" w:rsidRPr="00AF04FC">
        <w:rPr>
          <w:rStyle w:val="Strong"/>
          <w:rFonts w:ascii="Arial LatArm" w:hAnsi="Arial LatArm"/>
          <w:b w:val="0"/>
          <w:bCs w:val="0"/>
          <w:sz w:val="20"/>
          <w:szCs w:val="20"/>
          <w:u w:val="single"/>
          <w:lang w:val="hy-AM"/>
        </w:rPr>
        <w:tab/>
      </w:r>
      <w:r w:rsidR="00091EBC" w:rsidRPr="00AF04FC">
        <w:rPr>
          <w:rStyle w:val="Strong"/>
          <w:rFonts w:ascii="Arial LatArm" w:hAnsi="Arial LatArm"/>
          <w:b w:val="0"/>
          <w:bCs w:val="0"/>
          <w:sz w:val="20"/>
          <w:szCs w:val="20"/>
          <w:u w:val="single"/>
          <w:lang w:val="hy-AM"/>
        </w:rPr>
        <w:tab/>
      </w:r>
      <w:r w:rsidR="00091EBC" w:rsidRPr="00AF04FC">
        <w:rPr>
          <w:rStyle w:val="Strong"/>
          <w:rFonts w:ascii="Arial LatArm" w:hAnsi="Arial LatArm"/>
          <w:b w:val="0"/>
          <w:bCs w:val="0"/>
          <w:sz w:val="20"/>
          <w:szCs w:val="20"/>
          <w:u w:val="single"/>
          <w:lang w:val="hy-AM"/>
        </w:rPr>
        <w:tab/>
      </w:r>
      <w:r w:rsidR="00091EBC"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p>
    <w:p w:rsidR="00F27778" w:rsidRPr="00AF04FC" w:rsidRDefault="00F27778" w:rsidP="00091EBC">
      <w:pPr>
        <w:pStyle w:val="NormalWeb"/>
        <w:shd w:val="clear" w:color="auto" w:fill="FFFFFF"/>
        <w:spacing w:before="0" w:beforeAutospacing="0" w:after="0" w:afterAutospacing="0"/>
        <w:ind w:firstLine="375"/>
        <w:rPr>
          <w:rFonts w:ascii="Arial LatArm" w:hAnsi="Arial LatArm" w:cs="Sylfaen"/>
          <w:vertAlign w:val="superscript"/>
          <w:lang w:val="hy-AM"/>
        </w:rPr>
      </w:pP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Fonts w:ascii="Arial" w:hAnsi="Arial" w:cs="Arial"/>
          <w:vertAlign w:val="superscript"/>
          <w:lang w:val="hy-AM"/>
        </w:rPr>
        <w:t>ընտրվածմասնակցիանվանումը</w:t>
      </w:r>
    </w:p>
    <w:p w:rsidR="00F27778" w:rsidRPr="00AF04FC" w:rsidRDefault="00091EBC" w:rsidP="006E4901">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այսուհետ՝պրիցիպալ</w:t>
      </w:r>
      <w:r w:rsidRPr="00AF04FC">
        <w:rPr>
          <w:rStyle w:val="Strong"/>
          <w:rFonts w:ascii="Arial LatArm" w:hAnsi="Arial LatArm"/>
          <w:b w:val="0"/>
          <w:bCs w:val="0"/>
          <w:sz w:val="20"/>
          <w:szCs w:val="20"/>
          <w:lang w:val="hy-AM"/>
        </w:rPr>
        <w:t xml:space="preserve">) </w:t>
      </w:r>
      <w:r w:rsidR="00F27778" w:rsidRPr="00AF04FC">
        <w:rPr>
          <w:rStyle w:val="Strong"/>
          <w:rFonts w:ascii="Arial" w:hAnsi="Arial" w:cs="Arial"/>
          <w:b w:val="0"/>
          <w:bCs w:val="0"/>
          <w:sz w:val="20"/>
          <w:szCs w:val="20"/>
          <w:lang w:val="hy-AM"/>
        </w:rPr>
        <w:t>կողմիցկնքվելիք</w:t>
      </w:r>
      <w:r w:rsidR="007A5E2D" w:rsidRPr="00AF04FC">
        <w:rPr>
          <w:rStyle w:val="Strong"/>
          <w:rFonts w:ascii="Arial LatArm" w:hAnsi="Arial LatArm"/>
          <w:b w:val="0"/>
          <w:bCs w:val="0"/>
          <w:sz w:val="20"/>
          <w:szCs w:val="20"/>
          <w:lang w:val="hy-AM"/>
        </w:rPr>
        <w:t>N</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u w:val="single"/>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F27778" w:rsidRPr="00AF04FC">
        <w:rPr>
          <w:rStyle w:val="Strong"/>
          <w:rFonts w:ascii="Arial LatArm" w:hAnsi="Arial LatArm"/>
          <w:b w:val="0"/>
          <w:bCs w:val="0"/>
          <w:sz w:val="20"/>
          <w:szCs w:val="20"/>
          <w:lang w:val="hy-AM"/>
        </w:rPr>
        <w:tab/>
      </w:r>
      <w:r w:rsidR="00E23921" w:rsidRPr="00AF04FC">
        <w:rPr>
          <w:rFonts w:ascii="Arial" w:hAnsi="Arial" w:cs="Arial"/>
          <w:vertAlign w:val="superscript"/>
          <w:lang w:val="hy-AM"/>
        </w:rPr>
        <w:t>կնքվելիքպայմանագրի</w:t>
      </w:r>
      <w:r w:rsidR="007A5E2D" w:rsidRPr="00AF04FC">
        <w:rPr>
          <w:rFonts w:ascii="Arial" w:hAnsi="Arial" w:cs="Arial"/>
          <w:vertAlign w:val="superscript"/>
          <w:lang w:val="hy-AM"/>
        </w:rPr>
        <w:t>համարը</w:t>
      </w:r>
    </w:p>
    <w:p w:rsidR="00091EBC" w:rsidRPr="00AF04FC" w:rsidRDefault="00F27778" w:rsidP="006E4901">
      <w:pPr>
        <w:pStyle w:val="NormalWeb"/>
        <w:shd w:val="clear" w:color="auto" w:fill="FFFFFF"/>
        <w:spacing w:before="0" w:beforeAutospacing="0" w:after="0" w:afterAutospacing="0"/>
        <w:jc w:val="both"/>
        <w:rPr>
          <w:rStyle w:val="Strong"/>
          <w:rFonts w:ascii="Arial LatArm" w:hAnsi="Arial LatArm"/>
          <w:b w:val="0"/>
          <w:bCs w:val="0"/>
          <w:sz w:val="20"/>
          <w:szCs w:val="20"/>
          <w:lang w:val="hy-AM"/>
        </w:rPr>
      </w:pPr>
      <w:r w:rsidRPr="00AF04FC">
        <w:rPr>
          <w:rStyle w:val="Strong"/>
          <w:rFonts w:ascii="Arial" w:hAnsi="Arial" w:cs="Arial"/>
          <w:b w:val="0"/>
          <w:bCs w:val="0"/>
          <w:sz w:val="20"/>
          <w:szCs w:val="20"/>
          <w:lang w:val="hy-AM"/>
        </w:rPr>
        <w:t>պայմանագրովնախատեսվածպարտավորություններիկատարմանհամարանհրաժեշտորակավոր</w:t>
      </w:r>
      <w:r w:rsidR="006E4901" w:rsidRPr="00AF04FC">
        <w:rPr>
          <w:rStyle w:val="Strong"/>
          <w:rFonts w:ascii="Arial" w:hAnsi="Arial" w:cs="Arial"/>
          <w:b w:val="0"/>
          <w:bCs w:val="0"/>
          <w:sz w:val="20"/>
          <w:szCs w:val="20"/>
          <w:lang w:val="hy-AM"/>
        </w:rPr>
        <w:t>մանապահովում</w:t>
      </w:r>
      <w:r w:rsidR="00091EBC" w:rsidRPr="00AF04FC">
        <w:rPr>
          <w:rStyle w:val="Strong"/>
          <w:rFonts w:ascii="Arial LatArm" w:hAnsi="Arial LatArm"/>
          <w:b w:val="0"/>
          <w:bCs w:val="0"/>
          <w:sz w:val="20"/>
          <w:szCs w:val="20"/>
          <w:lang w:val="hy-AM"/>
        </w:rPr>
        <w:t>(</w:t>
      </w:r>
      <w:r w:rsidR="00091EBC" w:rsidRPr="00AF04FC">
        <w:rPr>
          <w:rStyle w:val="Strong"/>
          <w:rFonts w:ascii="Arial" w:hAnsi="Arial" w:cs="Arial"/>
          <w:b w:val="0"/>
          <w:bCs w:val="0"/>
          <w:sz w:val="20"/>
          <w:szCs w:val="20"/>
          <w:lang w:val="hy-AM"/>
        </w:rPr>
        <w:t>այսուհետ՝երաշխավորվածպարտավորություններ</w:t>
      </w:r>
      <w:r w:rsidR="007A5E2D" w:rsidRPr="00AF04FC">
        <w:rPr>
          <w:rStyle w:val="Strong"/>
          <w:rFonts w:ascii="Arial LatArm" w:hAnsi="Arial LatArm"/>
          <w:b w:val="0"/>
          <w:bCs w:val="0"/>
          <w:sz w:val="20"/>
          <w:szCs w:val="20"/>
          <w:lang w:val="hy-AM"/>
        </w:rPr>
        <w:t>)</w:t>
      </w:r>
      <w:r w:rsidR="00091EBC" w:rsidRPr="00AF04FC">
        <w:rPr>
          <w:rStyle w:val="Strong"/>
          <w:rFonts w:ascii="Arial LatArm" w:hAnsi="Arial LatArm"/>
          <w:b w:val="0"/>
          <w:bCs w:val="0"/>
          <w:sz w:val="20"/>
          <w:szCs w:val="20"/>
          <w:lang w:val="hy-AM"/>
        </w:rPr>
        <w:t xml:space="preserve">: </w:t>
      </w:r>
    </w:p>
    <w:p w:rsidR="00091EBC" w:rsidRPr="00AF04FC" w:rsidRDefault="00091EBC" w:rsidP="00091EBC">
      <w:pPr>
        <w:pStyle w:val="NormalWeb"/>
        <w:shd w:val="clear" w:color="auto" w:fill="FFFFFF"/>
        <w:spacing w:before="0" w:beforeAutospacing="0" w:after="0" w:afterAutospacing="0"/>
        <w:ind w:firstLine="708"/>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 xml:space="preserve">2. </w:t>
      </w:r>
      <w:r w:rsidRPr="00AF04FC">
        <w:rPr>
          <w:rStyle w:val="Strong"/>
          <w:rFonts w:ascii="Arial" w:hAnsi="Arial" w:cs="Arial"/>
          <w:b w:val="0"/>
          <w:bCs w:val="0"/>
          <w:sz w:val="20"/>
          <w:szCs w:val="20"/>
          <w:lang w:val="hy-AM"/>
        </w:rPr>
        <w:t>Երաշխիքով</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այսուհետ՝երաշխիքտվող</w:t>
      </w:r>
    </w:p>
    <w:p w:rsidR="00091EBC" w:rsidRPr="00AF04FC" w:rsidRDefault="00091EBC" w:rsidP="00091EBC">
      <w:pPr>
        <w:pStyle w:val="NormalWeb"/>
        <w:shd w:val="clear" w:color="auto" w:fill="FFFFFF"/>
        <w:spacing w:before="0" w:beforeAutospacing="0" w:after="0" w:afterAutospacing="0"/>
        <w:ind w:firstLine="375"/>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Fonts w:ascii="Arial" w:hAnsi="Arial" w:cs="Arial"/>
          <w:vertAlign w:val="superscript"/>
          <w:lang w:val="hy-AM"/>
        </w:rPr>
        <w:t>երաշխիքըտվողբանկիանվանումը</w:t>
      </w:r>
    </w:p>
    <w:p w:rsidR="00091EBC" w:rsidRPr="00AF04FC" w:rsidRDefault="00091EBC" w:rsidP="006E4901">
      <w:pPr>
        <w:pStyle w:val="NormalWeb"/>
        <w:shd w:val="clear" w:color="auto" w:fill="FFFFFF"/>
        <w:spacing w:before="0" w:beforeAutospacing="0" w:after="0" w:afterAutospacing="0"/>
        <w:rPr>
          <w:rStyle w:val="Strong"/>
          <w:rFonts w:ascii="Arial LatArm" w:hAnsi="Arial LatArm"/>
          <w:b w:val="0"/>
          <w:bCs w:val="0"/>
          <w:sz w:val="20"/>
          <w:szCs w:val="20"/>
          <w:u w:val="single"/>
          <w:lang w:val="hy-AM"/>
        </w:rPr>
      </w:pPr>
      <w:r w:rsidRPr="00AF04FC">
        <w:rPr>
          <w:rStyle w:val="Strong"/>
          <w:rFonts w:ascii="Arial" w:hAnsi="Arial" w:cs="Arial"/>
          <w:b w:val="0"/>
          <w:bCs w:val="0"/>
          <w:sz w:val="20"/>
          <w:szCs w:val="20"/>
          <w:lang w:val="hy-AM"/>
        </w:rPr>
        <w:t>անձ</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անվերապահորենպարտավորվումէբենեֆիցիարի՝սույներաշխիքովսահմանվածկարգովևժամկետումներկայացվածպահանջով</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այսուհետ՝պահանջ</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բենեֆիցիարինվճարել</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006E4901" w:rsidRPr="00AF04FC">
        <w:rPr>
          <w:rStyle w:val="Strong"/>
          <w:rFonts w:ascii="Arial LatArm" w:hAnsi="Arial LatArm"/>
          <w:b w:val="0"/>
          <w:bCs w:val="0"/>
          <w:sz w:val="20"/>
          <w:szCs w:val="20"/>
          <w:u w:val="single"/>
          <w:lang w:val="hy-AM"/>
        </w:rPr>
        <w:tab/>
      </w:r>
    </w:p>
    <w:p w:rsidR="00091EBC" w:rsidRPr="00AF04FC" w:rsidRDefault="00091EBC" w:rsidP="00091EBC">
      <w:pPr>
        <w:pStyle w:val="NormalWeb"/>
        <w:shd w:val="clear" w:color="auto" w:fill="FFFFFF"/>
        <w:spacing w:before="0" w:beforeAutospacing="0" w:after="0" w:afterAutospacing="0"/>
        <w:ind w:left="7080" w:firstLine="708"/>
        <w:rPr>
          <w:rStyle w:val="Strong"/>
          <w:rFonts w:ascii="Arial LatArm" w:hAnsi="Arial LatArm"/>
          <w:b w:val="0"/>
          <w:bCs w:val="0"/>
          <w:sz w:val="20"/>
          <w:szCs w:val="20"/>
          <w:u w:val="single"/>
          <w:lang w:val="hy-AM"/>
        </w:rPr>
      </w:pPr>
      <w:r w:rsidRPr="00AF04FC">
        <w:rPr>
          <w:rFonts w:ascii="Arial" w:hAnsi="Arial" w:cs="Arial"/>
          <w:vertAlign w:val="superscript"/>
          <w:lang w:val="hy-AM"/>
        </w:rPr>
        <w:t>գումարըթվերովևտառերով</w:t>
      </w:r>
    </w:p>
    <w:p w:rsidR="00CC4F8A" w:rsidRPr="00225475" w:rsidRDefault="00091EBC" w:rsidP="00CC4F8A">
      <w:pPr>
        <w:jc w:val="center"/>
        <w:rPr>
          <w:rFonts w:ascii="Arial LatArm" w:hAnsi="Arial LatArm"/>
          <w:sz w:val="22"/>
          <w:szCs w:val="22"/>
          <w:lang w:val="hy-AM"/>
        </w:rPr>
      </w:pP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այսուհետ՝երաշխիքիգումար</w:t>
      </w: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՝պահանջնստանալուցտասըաշխատանքայինօրվաընթացքում</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Վճարումըկատարվումէբենեֆիցիարի</w:t>
      </w:r>
      <w:r w:rsidRPr="00AF04FC">
        <w:rPr>
          <w:rStyle w:val="Strong"/>
          <w:rFonts w:ascii="Arial LatArm" w:hAnsi="Arial LatArm"/>
          <w:b w:val="0"/>
          <w:bCs w:val="0"/>
          <w:sz w:val="20"/>
          <w:szCs w:val="20"/>
          <w:u w:val="single"/>
          <w:lang w:val="hy-AM"/>
        </w:rPr>
        <w:tab/>
      </w:r>
      <w:r w:rsidR="00CC4F8A" w:rsidRPr="00FB1897">
        <w:rPr>
          <w:rFonts w:ascii="Arial LatArm" w:hAnsi="Arial LatArm"/>
          <w:sz w:val="22"/>
          <w:szCs w:val="22"/>
          <w:lang w:val="nb-NO"/>
        </w:rPr>
        <w:t>220399690076000</w:t>
      </w:r>
      <w:r w:rsidR="00CC4F8A" w:rsidRPr="00225475">
        <w:rPr>
          <w:rFonts w:ascii="Arial LatArm" w:hAnsi="Arial LatArm"/>
          <w:sz w:val="22"/>
          <w:szCs w:val="22"/>
          <w:lang w:val="hy-AM"/>
        </w:rPr>
        <w:br/>
      </w:r>
      <w:r w:rsidR="00CC4F8A" w:rsidRPr="006C50D5">
        <w:rPr>
          <w:rFonts w:ascii="Sylfaen" w:hAnsi="Sylfaen" w:cs="Arial"/>
          <w:sz w:val="22"/>
          <w:szCs w:val="22"/>
          <w:lang w:val="hy-AM"/>
        </w:rPr>
        <w:t>ԱԿԲԱԿՐԵԴԻՏԱԳՐԻԿՈԼ</w:t>
      </w:r>
    </w:p>
    <w:p w:rsidR="00CC4F8A" w:rsidRPr="00AF04FC" w:rsidRDefault="00CC4F8A" w:rsidP="00CC4F8A">
      <w:pPr>
        <w:rPr>
          <w:rFonts w:ascii="Arial LatArm" w:hAnsi="Arial LatArm"/>
          <w:lang w:val="hy-AM"/>
        </w:rPr>
      </w:pPr>
    </w:p>
    <w:p w:rsidR="006E4901" w:rsidRPr="00AF04FC" w:rsidRDefault="00091EBC" w:rsidP="006E4901">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w:hAnsi="Arial" w:cs="Arial"/>
          <w:b w:val="0"/>
          <w:bCs w:val="0"/>
          <w:sz w:val="20"/>
          <w:szCs w:val="20"/>
          <w:lang w:val="hy-AM"/>
        </w:rPr>
        <w:t>հաշվեհամարին</w:t>
      </w:r>
      <w:r w:rsidR="006E4901" w:rsidRPr="00AF04FC">
        <w:rPr>
          <w:rStyle w:val="Strong"/>
          <w:rFonts w:ascii="Arial" w:hAnsi="Arial" w:cs="Arial"/>
          <w:b w:val="0"/>
          <w:bCs w:val="0"/>
          <w:sz w:val="20"/>
          <w:szCs w:val="20"/>
          <w:lang w:val="hy-AM"/>
        </w:rPr>
        <w:t>փոխանցմանմիջոցով</w:t>
      </w:r>
      <w:r w:rsidR="006E4901" w:rsidRPr="00AF04FC">
        <w:rPr>
          <w:rStyle w:val="Strong"/>
          <w:rFonts w:ascii="Arial LatArm" w:hAnsi="Arial LatArm"/>
          <w:b w:val="0"/>
          <w:bCs w:val="0"/>
          <w:sz w:val="20"/>
          <w:szCs w:val="20"/>
          <w:lang w:val="hy-AM"/>
        </w:rPr>
        <w:t>:</w:t>
      </w:r>
    </w:p>
    <w:p w:rsidR="006E4901" w:rsidRPr="00AF04FC" w:rsidRDefault="006E4901" w:rsidP="006E4901">
      <w:pPr>
        <w:pStyle w:val="NormalWeb"/>
        <w:shd w:val="clear" w:color="auto" w:fill="FFFFFF"/>
        <w:spacing w:before="0" w:beforeAutospacing="0" w:after="0" w:afterAutospacing="0"/>
        <w:ind w:left="708"/>
        <w:rPr>
          <w:rStyle w:val="Strong"/>
          <w:rFonts w:ascii="Arial LatArm" w:hAnsi="Arial LatArm"/>
          <w:b w:val="0"/>
          <w:bCs w:val="0"/>
          <w:sz w:val="20"/>
          <w:szCs w:val="20"/>
          <w:lang w:val="hy-AM"/>
        </w:rPr>
      </w:pPr>
      <w:r w:rsidRPr="00AF04FC">
        <w:rPr>
          <w:rFonts w:ascii="Arial" w:hAnsi="Arial" w:cs="Arial"/>
          <w:vertAlign w:val="superscript"/>
          <w:lang w:val="hy-AM"/>
        </w:rPr>
        <w:t>հաշվեհամարը</w:t>
      </w:r>
    </w:p>
    <w:p w:rsidR="00091EBC" w:rsidRPr="00AF04FC" w:rsidRDefault="00091EBC" w:rsidP="00A558B9">
      <w:pPr>
        <w:pStyle w:val="NormalWeb"/>
        <w:shd w:val="clear" w:color="auto" w:fill="FFFFFF"/>
        <w:spacing w:before="0" w:beforeAutospacing="0" w:after="0" w:afterAutospacing="0"/>
        <w:ind w:firstLine="708"/>
        <w:rPr>
          <w:rFonts w:ascii="Arial LatArm" w:hAnsi="Arial LatArm"/>
          <w:color w:val="000000"/>
          <w:sz w:val="20"/>
          <w:szCs w:val="20"/>
          <w:lang w:val="hy-AM"/>
        </w:rPr>
      </w:pPr>
      <w:r w:rsidRPr="00AF04FC">
        <w:rPr>
          <w:rFonts w:ascii="Arial LatArm" w:hAnsi="Arial LatArm"/>
          <w:color w:val="000000"/>
          <w:sz w:val="20"/>
          <w:szCs w:val="20"/>
          <w:lang w:val="hy-AM"/>
        </w:rPr>
        <w:t xml:space="preserve">3. </w:t>
      </w:r>
      <w:r w:rsidRPr="00AF04FC">
        <w:rPr>
          <w:rFonts w:ascii="Arial" w:hAnsi="Arial" w:cs="Arial"/>
          <w:color w:val="000000"/>
          <w:sz w:val="20"/>
          <w:szCs w:val="20"/>
          <w:lang w:val="hy-AM"/>
        </w:rPr>
        <w:t>Սույներաշխիքնանհետկանչելիէ</w:t>
      </w:r>
      <w:r w:rsidRPr="00AF04FC">
        <w:rPr>
          <w:rFonts w:ascii="Arial LatArm" w:hAnsi="Arial LatArm"/>
          <w:color w:val="000000"/>
          <w:sz w:val="20"/>
          <w:szCs w:val="20"/>
          <w:lang w:val="hy-AM"/>
        </w:rPr>
        <w:t>:</w:t>
      </w:r>
    </w:p>
    <w:p w:rsidR="00091EBC" w:rsidRPr="00AF04FC" w:rsidRDefault="00091EBC" w:rsidP="00A558B9">
      <w:pPr>
        <w:pStyle w:val="NormalWeb"/>
        <w:shd w:val="clear" w:color="auto" w:fill="FFFFFF"/>
        <w:spacing w:before="0" w:beforeAutospacing="0" w:after="0" w:afterAutospacing="0"/>
        <w:ind w:firstLine="708"/>
        <w:rPr>
          <w:rFonts w:ascii="Arial LatArm" w:hAnsi="Arial LatArm"/>
          <w:color w:val="000000"/>
          <w:sz w:val="20"/>
          <w:szCs w:val="20"/>
          <w:lang w:val="hy-AM"/>
        </w:rPr>
      </w:pPr>
      <w:r w:rsidRPr="00AF04FC">
        <w:rPr>
          <w:rFonts w:ascii="Arial LatArm" w:hAnsi="Arial LatArm"/>
          <w:color w:val="000000"/>
          <w:sz w:val="20"/>
          <w:szCs w:val="20"/>
          <w:lang w:val="hy-AM"/>
        </w:rPr>
        <w:t xml:space="preserve">4. </w:t>
      </w:r>
      <w:r w:rsidRPr="00AF04FC">
        <w:rPr>
          <w:rFonts w:ascii="Arial" w:hAnsi="Arial" w:cs="Arial"/>
          <w:color w:val="000000"/>
          <w:sz w:val="20"/>
          <w:szCs w:val="20"/>
          <w:lang w:val="hy-AM"/>
        </w:rPr>
        <w:t>Սույներաշխիքիցբխողբենեֆիցիարի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երաշխիքիգումարիվճարումըպահանջելուիրավունքըկարողէփոխանցվելայլանձիերաշխիքտվողանձիգրավորհամաձայնությանդեպքում</w:t>
      </w:r>
      <w:r w:rsidRPr="00AF04FC">
        <w:rPr>
          <w:rFonts w:ascii="Arial LatArm" w:hAnsi="Arial LatArm"/>
          <w:color w:val="000000"/>
          <w:sz w:val="20"/>
          <w:szCs w:val="20"/>
          <w:lang w:val="hy-AM"/>
        </w:rPr>
        <w:t>:</w:t>
      </w:r>
    </w:p>
    <w:p w:rsidR="00A558B9" w:rsidRPr="00AF04FC" w:rsidRDefault="00091EBC" w:rsidP="00A558B9">
      <w:pPr>
        <w:pStyle w:val="NormalWeb"/>
        <w:shd w:val="clear" w:color="auto" w:fill="FFFFFF"/>
        <w:spacing w:before="0" w:beforeAutospacing="0" w:after="0" w:afterAutospacing="0"/>
        <w:ind w:firstLine="708"/>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5. </w:t>
      </w:r>
      <w:r w:rsidRPr="00AF04FC">
        <w:rPr>
          <w:rFonts w:ascii="Arial" w:hAnsi="Arial" w:cs="Arial"/>
          <w:color w:val="000000"/>
          <w:sz w:val="20"/>
          <w:szCs w:val="20"/>
          <w:lang w:val="hy-AM"/>
        </w:rPr>
        <w:t>Երաշխիքըգործումէբենեֆիցիարի</w:t>
      </w:r>
      <w:r w:rsidR="00A558B9" w:rsidRPr="00AF04FC">
        <w:rPr>
          <w:rFonts w:ascii="Arial" w:hAnsi="Arial" w:cs="Arial"/>
          <w:color w:val="000000"/>
          <w:sz w:val="20"/>
          <w:szCs w:val="20"/>
          <w:lang w:val="hy-AM"/>
        </w:rPr>
        <w:t>ևպրիցիպալիմիջև</w:t>
      </w:r>
      <w:r w:rsidR="007A5E2D" w:rsidRPr="00AF04FC">
        <w:rPr>
          <w:rFonts w:ascii="Arial LatArm" w:hAnsi="Arial LatArm"/>
          <w:color w:val="000000"/>
          <w:sz w:val="20"/>
          <w:szCs w:val="20"/>
          <w:lang w:val="hy-AM"/>
        </w:rPr>
        <w:t xml:space="preserve">N </w:t>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00A558B9" w:rsidRPr="00AF04FC">
        <w:rPr>
          <w:rFonts w:ascii="Arial LatArm" w:hAnsi="Arial LatArm"/>
          <w:color w:val="000000"/>
          <w:sz w:val="20"/>
          <w:szCs w:val="20"/>
          <w:u w:val="single"/>
          <w:lang w:val="hy-AM"/>
        </w:rPr>
        <w:tab/>
      </w:r>
    </w:p>
    <w:p w:rsidR="00A558B9" w:rsidRPr="00AF04FC" w:rsidRDefault="00A558B9" w:rsidP="00A558B9">
      <w:pPr>
        <w:pStyle w:val="NormalWeb"/>
        <w:shd w:val="clear" w:color="auto" w:fill="FFFFFF"/>
        <w:spacing w:before="0" w:beforeAutospacing="0" w:after="0" w:afterAutospacing="0"/>
        <w:ind w:left="4956" w:firstLine="708"/>
        <w:rPr>
          <w:rFonts w:ascii="Arial LatArm" w:hAnsi="Arial LatArm" w:cs="Sylfaen"/>
          <w:vertAlign w:val="superscript"/>
          <w:lang w:val="hy-AM"/>
        </w:rPr>
      </w:pPr>
      <w:bookmarkStart w:id="13" w:name="_Hlk23156026"/>
      <w:r w:rsidRPr="00AF04FC">
        <w:rPr>
          <w:rFonts w:ascii="Arial" w:hAnsi="Arial" w:cs="Arial"/>
          <w:vertAlign w:val="superscript"/>
          <w:lang w:val="hy-AM"/>
        </w:rPr>
        <w:t>կնքվելիքպայմանագրի</w:t>
      </w:r>
      <w:r w:rsidR="007A5E2D" w:rsidRPr="00AF04FC">
        <w:rPr>
          <w:rFonts w:ascii="Arial" w:hAnsi="Arial" w:cs="Arial"/>
          <w:vertAlign w:val="superscript"/>
          <w:lang w:val="hy-AM"/>
        </w:rPr>
        <w:t>համարը</w:t>
      </w:r>
      <w:bookmarkEnd w:id="13"/>
    </w:p>
    <w:p w:rsidR="00A558B9" w:rsidRPr="00AF04FC" w:rsidRDefault="00091EBC" w:rsidP="00091EBC">
      <w:pPr>
        <w:pStyle w:val="NormalWeb"/>
        <w:shd w:val="clear" w:color="auto" w:fill="FFFFFF"/>
        <w:spacing w:before="0" w:beforeAutospacing="0" w:after="0" w:afterAutospacing="0"/>
        <w:jc w:val="both"/>
        <w:rPr>
          <w:rFonts w:ascii="Arial LatArm" w:hAnsi="Arial LatArm"/>
          <w:color w:val="000000"/>
          <w:sz w:val="20"/>
          <w:szCs w:val="20"/>
          <w:lang w:val="hy-AM"/>
        </w:rPr>
      </w:pPr>
      <w:r w:rsidRPr="00AF04FC">
        <w:rPr>
          <w:rFonts w:ascii="Arial" w:hAnsi="Arial" w:cs="Arial"/>
          <w:color w:val="000000"/>
          <w:sz w:val="20"/>
          <w:szCs w:val="20"/>
          <w:lang w:val="hy-AM"/>
        </w:rPr>
        <w:t>ծածկագրով</w:t>
      </w:r>
      <w:r w:rsidR="00A558B9" w:rsidRPr="00AF04FC">
        <w:rPr>
          <w:rFonts w:ascii="Arial" w:hAnsi="Arial" w:cs="Arial"/>
          <w:color w:val="000000"/>
          <w:sz w:val="20"/>
          <w:szCs w:val="20"/>
          <w:lang w:val="hy-AM"/>
        </w:rPr>
        <w:t>կնքվածպայմանագիրնուժիմեջմտնելուօրվանիցմինչևբենեֆիցիարիկողմիցպայմանագրիկատարմանարդյունքըամբողջականընդունվելուօրվանհաջորդողքսաներորդ</w:t>
      </w:r>
      <w:r w:rsidR="007B3D9D" w:rsidRPr="00AF04FC">
        <w:rPr>
          <w:rFonts w:ascii="Arial" w:hAnsi="Arial" w:cs="Arial"/>
          <w:color w:val="000000"/>
          <w:sz w:val="20"/>
          <w:szCs w:val="20"/>
          <w:lang w:val="hy-AM"/>
        </w:rPr>
        <w:t>աշխատանքայինօրը</w:t>
      </w:r>
      <w:r w:rsidR="00A558B9" w:rsidRPr="00AF04FC">
        <w:rPr>
          <w:rFonts w:ascii="Arial" w:hAnsi="Arial" w:cs="Arial"/>
          <w:color w:val="000000"/>
          <w:sz w:val="20"/>
          <w:szCs w:val="20"/>
          <w:lang w:val="hy-AM"/>
        </w:rPr>
        <w:t>ներառյալ</w:t>
      </w:r>
      <w:r w:rsidR="00A558B9"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6. </w:t>
      </w:r>
      <w:r w:rsidRPr="00AF04FC">
        <w:rPr>
          <w:rFonts w:ascii="Arial" w:hAnsi="Arial" w:cs="Arial"/>
          <w:color w:val="000000"/>
          <w:sz w:val="20"/>
          <w:szCs w:val="20"/>
          <w:lang w:val="hy-AM"/>
        </w:rPr>
        <w:t>Բենեֆիցիարըպահանջըներկայացնումէերաշխիքտվողանձինգրավորձևով</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Պահանջինկիցներկայացվումենհետևյալփաստաթղթերը՝</w:t>
      </w:r>
    </w:p>
    <w:p w:rsidR="007B3D9D" w:rsidRPr="00AF04FC" w:rsidRDefault="007B3D9D"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1</w:t>
      </w:r>
      <w:r w:rsidR="00091EBC" w:rsidRPr="00AF04FC">
        <w:rPr>
          <w:rFonts w:ascii="Arial LatArm" w:hAnsi="Arial LatArm"/>
          <w:color w:val="000000"/>
          <w:sz w:val="20"/>
          <w:szCs w:val="20"/>
          <w:lang w:val="hy-AM"/>
        </w:rPr>
        <w:t xml:space="preserve">) </w:t>
      </w:r>
      <w:r w:rsidR="007A5E2D" w:rsidRPr="00AF04FC">
        <w:rPr>
          <w:rFonts w:ascii="Arial LatArm" w:hAnsi="Arial LatArm"/>
          <w:color w:val="000000"/>
          <w:sz w:val="20"/>
          <w:szCs w:val="20"/>
          <w:lang w:val="hy-AM"/>
        </w:rPr>
        <w:t xml:space="preserve">N </w:t>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0024041A" w:rsidRPr="00AF04FC">
        <w:rPr>
          <w:rFonts w:ascii="Arial LatArm" w:hAnsi="Arial LatArm"/>
          <w:color w:val="000000"/>
          <w:sz w:val="20"/>
          <w:szCs w:val="20"/>
          <w:u w:val="single"/>
          <w:lang w:val="hy-AM"/>
        </w:rPr>
        <w:tab/>
      </w:r>
      <w:r w:rsidRPr="00AF04FC">
        <w:rPr>
          <w:rFonts w:ascii="Arial" w:hAnsi="Arial" w:cs="Arial"/>
          <w:color w:val="000000"/>
          <w:sz w:val="20"/>
          <w:szCs w:val="20"/>
          <w:lang w:val="hy-AM"/>
        </w:rPr>
        <w:t>ծածկագրովկնքվածպայմանագրի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ներառյալնաևդրանում</w:t>
      </w:r>
    </w:p>
    <w:p w:rsidR="007B3D9D" w:rsidRPr="00AF04FC" w:rsidRDefault="007B3D9D" w:rsidP="007B3D9D">
      <w:pPr>
        <w:pStyle w:val="NormalWeb"/>
        <w:shd w:val="clear" w:color="auto" w:fill="FFFFFF"/>
        <w:spacing w:before="0" w:beforeAutospacing="0" w:after="0" w:afterAutospacing="0"/>
        <w:rPr>
          <w:rFonts w:ascii="Arial LatArm" w:hAnsi="Arial LatArm" w:cs="Sylfaen"/>
          <w:vertAlign w:val="superscript"/>
          <w:lang w:val="hy-AM"/>
        </w:rPr>
      </w:pPr>
      <w:r w:rsidRPr="00AF04FC">
        <w:rPr>
          <w:rFonts w:ascii="Arial" w:hAnsi="Arial" w:cs="Arial"/>
          <w:vertAlign w:val="superscript"/>
          <w:lang w:val="hy-AM"/>
        </w:rPr>
        <w:t>կնքվելիքպայմանագրի</w:t>
      </w:r>
      <w:r w:rsidR="007A5E2D" w:rsidRPr="00AF04FC">
        <w:rPr>
          <w:rFonts w:ascii="Arial" w:hAnsi="Arial" w:cs="Arial"/>
          <w:vertAlign w:val="superscript"/>
          <w:lang w:val="hy-AM"/>
        </w:rPr>
        <w:t>համարը</w:t>
      </w:r>
    </w:p>
    <w:p w:rsidR="00091EBC" w:rsidRPr="00AF04FC" w:rsidRDefault="007B3D9D" w:rsidP="007B3D9D">
      <w:pPr>
        <w:pStyle w:val="NormalWeb"/>
        <w:shd w:val="clear" w:color="auto" w:fill="FFFFFF"/>
        <w:spacing w:before="0" w:beforeAutospacing="0" w:after="0" w:afterAutospacing="0"/>
        <w:rPr>
          <w:rFonts w:ascii="Arial LatArm" w:hAnsi="Arial LatArm"/>
          <w:color w:val="000000"/>
          <w:sz w:val="20"/>
          <w:szCs w:val="20"/>
          <w:lang w:val="hy-AM"/>
        </w:rPr>
      </w:pPr>
      <w:r w:rsidRPr="00AF04FC">
        <w:rPr>
          <w:rFonts w:ascii="Arial" w:hAnsi="Arial" w:cs="Arial"/>
          <w:color w:val="000000"/>
          <w:sz w:val="20"/>
          <w:szCs w:val="20"/>
          <w:lang w:val="hy-AM"/>
        </w:rPr>
        <w:t>կատարվածփոփոխությունների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լրացուցիչհամաձայնագրերիպատճենները</w:t>
      </w:r>
      <w:r w:rsidR="00091EBC" w:rsidRPr="00AF04FC">
        <w:rPr>
          <w:rFonts w:ascii="Arial LatArm" w:hAnsi="Arial LatArm"/>
          <w:color w:val="000000"/>
          <w:sz w:val="20"/>
          <w:szCs w:val="20"/>
          <w:lang w:val="hy-AM"/>
        </w:rPr>
        <w:t>.</w:t>
      </w:r>
    </w:p>
    <w:p w:rsidR="007B3D9D" w:rsidRPr="00AF04FC" w:rsidRDefault="007B3D9D" w:rsidP="007B3D9D">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2</w:t>
      </w:r>
      <w:r w:rsidR="00091EBC"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բենեֆիցիարիկողմիցպայմանագիրըմիակողմանիլուծելումասին</w:t>
      </w:r>
      <w:hyperlink r:id="rId10" w:history="1">
        <w:r w:rsidRPr="00AF04FC">
          <w:rPr>
            <w:rStyle w:val="Hyperlink"/>
            <w:rFonts w:ascii="Arial LatArm" w:hAnsi="Arial LatArm"/>
            <w:sz w:val="20"/>
            <w:szCs w:val="20"/>
            <w:lang w:val="hy-AM"/>
          </w:rPr>
          <w:t>www.procurement.am</w:t>
        </w:r>
      </w:hyperlink>
      <w:r w:rsidRPr="00AF04FC">
        <w:rPr>
          <w:rFonts w:ascii="Arial" w:hAnsi="Arial" w:cs="Arial"/>
          <w:color w:val="000000"/>
          <w:sz w:val="20"/>
          <w:szCs w:val="20"/>
          <w:lang w:val="hy-AM"/>
        </w:rPr>
        <w:t>հասցովգործողտեղեկագրումհրապարակածծանուցումը</w:t>
      </w:r>
      <w:r w:rsidRPr="00AF04FC">
        <w:rPr>
          <w:rFonts w:ascii="Arial LatArm" w:hAnsi="Arial LatArm"/>
          <w:color w:val="000000"/>
          <w:sz w:val="20"/>
          <w:szCs w:val="20"/>
          <w:lang w:val="hy-AM"/>
        </w:rPr>
        <w:t>.</w:t>
      </w:r>
    </w:p>
    <w:p w:rsidR="00091EBC" w:rsidRPr="00AF04FC" w:rsidRDefault="007B3D9D"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3</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սույներաշխիքը</w:t>
      </w:r>
      <w:r w:rsidR="00091EBC"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7. </w:t>
      </w:r>
      <w:r w:rsidRPr="00AF04FC">
        <w:rPr>
          <w:rFonts w:ascii="Arial" w:hAnsi="Arial" w:cs="Arial"/>
          <w:color w:val="000000"/>
          <w:sz w:val="20"/>
          <w:szCs w:val="20"/>
          <w:lang w:val="hy-AM"/>
        </w:rPr>
        <w:t>Երաշխիքտվողանձըբենեֆիցիարիկողմիցներկայացվածպահանջըևկիցփաստաթղթերըստանալուհետոառավելագույնըհինգաշխատանքայինօրվաընթացքումքննարկումէներկայացվածպահանջըևկիցփաստաթղթերը՝սույներաշխիքիպայմաններինդրանցհամապատասխանությունըպարզելուհամար</w:t>
      </w:r>
      <w:r w:rsidRPr="00AF04FC">
        <w:rPr>
          <w:rFonts w:ascii="Arial LatArm" w:hAnsi="Arial LatArm"/>
          <w:color w:val="000000"/>
          <w:sz w:val="20"/>
          <w:szCs w:val="20"/>
          <w:lang w:val="hy-AM"/>
        </w:rPr>
        <w:t>:</w:t>
      </w:r>
    </w:p>
    <w:p w:rsidR="00091EBC" w:rsidRPr="00AF04FC" w:rsidRDefault="0054575E"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8</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Երաշխիքտվողանձըմերժումէբենեֆիցիարիպահանջը</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եթե</w:t>
      </w:r>
      <w:r w:rsidR="00091EBC"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1) </w:t>
      </w:r>
      <w:r w:rsidRPr="00AF04FC">
        <w:rPr>
          <w:rFonts w:ascii="Arial" w:hAnsi="Arial" w:cs="Arial"/>
          <w:color w:val="000000"/>
          <w:sz w:val="20"/>
          <w:szCs w:val="20"/>
          <w:lang w:val="hy-AM"/>
        </w:rPr>
        <w:t>պահանջըկամկիցփաստաթղթերըչենհամապատասխանումսույներաշխիքիպայմաններին</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lastRenderedPageBreak/>
        <w:t xml:space="preserve">2) </w:t>
      </w:r>
      <w:r w:rsidRPr="00AF04FC">
        <w:rPr>
          <w:rFonts w:ascii="Arial" w:hAnsi="Arial" w:cs="Arial"/>
          <w:color w:val="000000"/>
          <w:sz w:val="20"/>
          <w:szCs w:val="20"/>
          <w:lang w:val="hy-AM"/>
        </w:rPr>
        <w:t>պահանջըներկայացվելէերաշխիքովսահմանվածժամկետիավարտիցհետո</w:t>
      </w:r>
      <w:r w:rsidRPr="00AF04FC">
        <w:rPr>
          <w:rFonts w:ascii="Arial LatArm" w:hAnsi="Arial LatArm"/>
          <w:color w:val="000000"/>
          <w:sz w:val="20"/>
          <w:szCs w:val="20"/>
          <w:lang w:val="hy-AM"/>
        </w:rPr>
        <w:t>:</w:t>
      </w:r>
    </w:p>
    <w:p w:rsidR="00091EBC" w:rsidRPr="00AF04FC" w:rsidRDefault="0054575E"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9</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Երաշխիքտվողանձըպահանջըմերժելումասինորոշումընդունելուդեպքումանհապաղ</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բայցոչուշ</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քաննույնաշխատանքայինօրը</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մերժմանմասինտեղեկացնումէբենեֆիցիարին</w:t>
      </w:r>
      <w:r w:rsidR="00091EBC"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1</w:t>
      </w:r>
      <w:r w:rsidR="0054575E" w:rsidRPr="00AF04FC">
        <w:rPr>
          <w:rFonts w:ascii="Arial LatArm" w:hAnsi="Arial LatArm"/>
          <w:color w:val="000000"/>
          <w:sz w:val="20"/>
          <w:szCs w:val="20"/>
          <w:lang w:val="hy-AM"/>
        </w:rPr>
        <w:t>0</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ՍույներաշխիքինկատմամբկիրառվումենՀայաստանիՀանրապետությանքաղաքացիականօրենսգրքիհամապատասխանդրույթները</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1</w:t>
      </w:r>
      <w:r w:rsidR="0054575E" w:rsidRPr="00AF04FC">
        <w:rPr>
          <w:rFonts w:ascii="Arial LatArm" w:hAnsi="Arial LatArm"/>
          <w:color w:val="000000"/>
          <w:sz w:val="20"/>
          <w:szCs w:val="20"/>
          <w:lang w:val="hy-AM"/>
        </w:rPr>
        <w:t>1</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ՍույներաշխիքիկապակցությամբծագողվեճերըենթակաենլուծմանՀայաստանիՀանրապետությանօրենսդրությամբսահմանվածկարգով</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u w:val="single"/>
          <w:lang w:val="hy-AM"/>
        </w:rPr>
      </w:pPr>
      <w:r w:rsidRPr="00AF04FC">
        <w:rPr>
          <w:rFonts w:ascii="Arial" w:hAnsi="Arial" w:cs="Arial"/>
          <w:color w:val="000000"/>
          <w:sz w:val="20"/>
          <w:szCs w:val="20"/>
          <w:lang w:val="hy-AM"/>
        </w:rPr>
        <w:t>Գործադիր</w:t>
      </w:r>
      <w:r w:rsidR="006C459C" w:rsidRPr="00AF04FC">
        <w:rPr>
          <w:rFonts w:ascii="Arial" w:hAnsi="Arial" w:cs="Arial"/>
          <w:color w:val="000000"/>
          <w:sz w:val="20"/>
          <w:szCs w:val="20"/>
          <w:lang w:val="hy-AM"/>
        </w:rPr>
        <w:t>մարմնիղեկավար</w:t>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p>
    <w:p w:rsidR="00091EBC" w:rsidRPr="00AF04FC" w:rsidRDefault="00091EBC" w:rsidP="00091EBC">
      <w:pPr>
        <w:pStyle w:val="NormalWeb"/>
        <w:shd w:val="clear" w:color="auto" w:fill="FFFFFF"/>
        <w:spacing w:before="0" w:beforeAutospacing="0" w:after="0" w:afterAutospacing="0"/>
        <w:rPr>
          <w:rFonts w:ascii="Arial LatArm" w:hAnsi="Arial LatArm" w:cs="Sylfaen"/>
          <w:vertAlign w:val="superscript"/>
          <w:lang w:val="hy-AM"/>
        </w:rPr>
      </w:pPr>
      <w:r w:rsidRPr="00AF04FC">
        <w:rPr>
          <w:rFonts w:ascii="Arial" w:hAnsi="Arial" w:cs="Arial"/>
          <w:vertAlign w:val="superscript"/>
          <w:lang w:val="hy-AM"/>
        </w:rPr>
        <w:t>ամիսը</w:t>
      </w:r>
      <w:r w:rsidRPr="00AF04FC">
        <w:rPr>
          <w:rFonts w:ascii="Arial LatArm" w:hAnsi="Arial LatArm" w:cs="Sylfaen"/>
          <w:vertAlign w:val="superscript"/>
          <w:lang w:val="hy-AM"/>
        </w:rPr>
        <w:t xml:space="preserve">, </w:t>
      </w:r>
      <w:r w:rsidRPr="00AF04FC">
        <w:rPr>
          <w:rFonts w:ascii="Arial" w:hAnsi="Arial" w:cs="Arial"/>
          <w:vertAlign w:val="superscript"/>
          <w:lang w:val="hy-AM"/>
        </w:rPr>
        <w:t>ամսաթիվը</w:t>
      </w:r>
      <w:r w:rsidRPr="00AF04FC">
        <w:rPr>
          <w:rFonts w:ascii="Arial LatArm" w:hAnsi="Arial LatArm" w:cs="Sylfaen"/>
          <w:vertAlign w:val="superscript"/>
          <w:lang w:val="hy-AM"/>
        </w:rPr>
        <w:t xml:space="preserve">, </w:t>
      </w:r>
      <w:r w:rsidRPr="00AF04FC">
        <w:rPr>
          <w:rFonts w:ascii="Arial" w:hAnsi="Arial" w:cs="Arial"/>
          <w:vertAlign w:val="superscript"/>
          <w:lang w:val="hy-AM"/>
        </w:rPr>
        <w:t>տարեթիվը</w:t>
      </w:r>
    </w:p>
    <w:p w:rsidR="007862B1" w:rsidRPr="00AF04FC" w:rsidRDefault="009C370D" w:rsidP="007862B1">
      <w:pPr>
        <w:pStyle w:val="BodyTextIndent3"/>
        <w:spacing w:line="240" w:lineRule="auto"/>
        <w:jc w:val="right"/>
        <w:rPr>
          <w:rFonts w:ascii="Arial LatArm" w:hAnsi="Arial LatArm" w:cs="Arial"/>
          <w:b/>
          <w:lang w:val="hy-AM"/>
        </w:rPr>
      </w:pPr>
      <w:r w:rsidRPr="00AF04FC">
        <w:rPr>
          <w:rFonts w:ascii="Arial LatArm" w:hAnsi="Arial LatArm"/>
          <w:b/>
          <w:lang w:val="hy-AM"/>
        </w:rPr>
        <w:br w:type="page"/>
      </w:r>
      <w:r w:rsidR="007862B1" w:rsidRPr="00AF04FC">
        <w:rPr>
          <w:rFonts w:ascii="Arial" w:hAnsi="Arial" w:cs="Arial"/>
          <w:b/>
          <w:lang w:val="hy-AM"/>
        </w:rPr>
        <w:lastRenderedPageBreak/>
        <w:t>Հավելված</w:t>
      </w:r>
      <w:r w:rsidR="007862B1" w:rsidRPr="00AF04FC">
        <w:rPr>
          <w:rFonts w:ascii="Arial LatArm" w:hAnsi="Arial LatArm" w:cs="Arial"/>
          <w:b/>
          <w:lang w:val="hy-AM"/>
        </w:rPr>
        <w:t xml:space="preserve"> 4.1</w:t>
      </w:r>
    </w:p>
    <w:p w:rsidR="007862B1" w:rsidRPr="00AF04FC" w:rsidRDefault="001C41FC" w:rsidP="007862B1">
      <w:pPr>
        <w:pStyle w:val="BodyTextIndent3"/>
        <w:spacing w:line="240" w:lineRule="auto"/>
        <w:jc w:val="right"/>
        <w:rPr>
          <w:rFonts w:ascii="Arial LatArm" w:hAnsi="Arial LatArm" w:cs="Arial"/>
          <w:b/>
          <w:lang w:val="hy-AM"/>
        </w:rPr>
      </w:pPr>
      <w:r w:rsidRPr="006C50D5">
        <w:rPr>
          <w:rFonts w:ascii="Sylfaen" w:hAnsi="Sylfaen"/>
          <w:i/>
          <w:lang w:val="hy-AM"/>
        </w:rPr>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sidRPr="00724A9E">
        <w:rPr>
          <w:rFonts w:ascii="Arial" w:hAnsi="Arial" w:cs="Arial"/>
          <w:i/>
          <w:color w:val="FF0000"/>
          <w:lang w:val="hy-AM"/>
        </w:rPr>
        <w:t>2</w:t>
      </w:r>
      <w:r w:rsidR="007862B1" w:rsidRPr="00AF04FC">
        <w:rPr>
          <w:rFonts w:ascii="Arial" w:hAnsi="Arial" w:cs="Arial"/>
          <w:b/>
          <w:lang w:val="hy-AM"/>
        </w:rPr>
        <w:t>ծածկագրով</w:t>
      </w:r>
    </w:p>
    <w:p w:rsidR="007862B1" w:rsidRPr="000730A7" w:rsidRDefault="00D43BB2" w:rsidP="007862B1">
      <w:pPr>
        <w:pStyle w:val="BodyTextIndent3"/>
        <w:spacing w:line="240" w:lineRule="auto"/>
        <w:jc w:val="right"/>
        <w:rPr>
          <w:rFonts w:ascii="Arial LatArm" w:hAnsi="Arial LatArm" w:cs="Sylfaen"/>
          <w:b/>
          <w:color w:val="FF0000"/>
          <w:lang w:val="hy-AM"/>
        </w:rPr>
      </w:pPr>
      <w:r w:rsidRPr="000730A7">
        <w:rPr>
          <w:rFonts w:ascii="Arial" w:hAnsi="Arial" w:cs="Arial"/>
          <w:b/>
          <w:color w:val="FF0000"/>
          <w:lang w:val="hy-AM"/>
        </w:rPr>
        <w:t>Գնանշման հարցման ընթացակարգի</w:t>
      </w:r>
      <w:r w:rsidR="007862B1" w:rsidRPr="000730A7">
        <w:rPr>
          <w:rFonts w:ascii="Arial" w:hAnsi="Arial" w:cs="Arial"/>
          <w:b/>
          <w:color w:val="FF0000"/>
          <w:lang w:val="hy-AM"/>
        </w:rPr>
        <w:t>հրավերի</w:t>
      </w:r>
    </w:p>
    <w:p w:rsidR="007862B1" w:rsidRPr="00AF04FC" w:rsidRDefault="007862B1" w:rsidP="007862B1">
      <w:pPr>
        <w:pStyle w:val="BodyTextIndent3"/>
        <w:spacing w:line="240" w:lineRule="auto"/>
        <w:jc w:val="right"/>
        <w:rPr>
          <w:rFonts w:ascii="Arial LatArm" w:hAnsi="Arial LatArm" w:cs="Sylfaen"/>
          <w:b/>
          <w:lang w:val="hy-AM"/>
        </w:rPr>
      </w:pPr>
    </w:p>
    <w:p w:rsidR="007862B1" w:rsidRPr="00AF04FC" w:rsidRDefault="007862B1" w:rsidP="007862B1">
      <w:pPr>
        <w:jc w:val="center"/>
        <w:rPr>
          <w:rFonts w:ascii="Arial LatArm" w:hAnsi="Arial LatArm" w:cs="GHEA Grapalat"/>
          <w:b/>
          <w:sz w:val="20"/>
          <w:szCs w:val="20"/>
          <w:lang w:val="hy-AM"/>
        </w:rPr>
      </w:pPr>
      <w:r w:rsidRPr="00AF04FC">
        <w:rPr>
          <w:rFonts w:ascii="Arial" w:hAnsi="Arial" w:cs="Arial"/>
          <w:b/>
          <w:sz w:val="20"/>
          <w:szCs w:val="20"/>
          <w:lang w:val="hy-AM"/>
        </w:rPr>
        <w:t>ՏՈւԺԱՆՔԻՄԱՍԻՆՀԱՄԱՁԱՅՆԱԳԻՐ</w:t>
      </w:r>
    </w:p>
    <w:p w:rsidR="00631658" w:rsidRPr="00AF04FC" w:rsidRDefault="00631658" w:rsidP="007862B1">
      <w:pPr>
        <w:jc w:val="center"/>
        <w:rPr>
          <w:rFonts w:ascii="Arial LatArm" w:hAnsi="Arial LatArm" w:cs="GHEA Grapalat"/>
          <w:b/>
          <w:sz w:val="20"/>
          <w:szCs w:val="20"/>
          <w:lang w:val="hy-AM"/>
        </w:rPr>
      </w:pPr>
      <w:r w:rsidRPr="00AF04FC">
        <w:rPr>
          <w:rFonts w:ascii="Arial LatArm" w:hAnsi="Arial LatArm" w:cs="GHEA Grapalat"/>
          <w:b/>
          <w:sz w:val="18"/>
          <w:szCs w:val="18"/>
          <w:lang w:val="hy-AM"/>
        </w:rPr>
        <w:t xml:space="preserve">         (</w:t>
      </w:r>
      <w:r w:rsidR="001C7C1A" w:rsidRPr="00AF04FC">
        <w:rPr>
          <w:rFonts w:ascii="Arial" w:hAnsi="Arial" w:cs="Arial"/>
          <w:b/>
          <w:sz w:val="18"/>
          <w:szCs w:val="18"/>
          <w:lang w:val="hy-AM"/>
        </w:rPr>
        <w:t>որակավորման</w:t>
      </w:r>
      <w:r w:rsidRPr="00AF04FC">
        <w:rPr>
          <w:rFonts w:ascii="Arial" w:hAnsi="Arial" w:cs="Arial"/>
          <w:b/>
          <w:sz w:val="18"/>
          <w:szCs w:val="18"/>
          <w:lang w:val="hy-AM"/>
        </w:rPr>
        <w:t>ապահովում</w:t>
      </w:r>
      <w:r w:rsidRPr="00AF04FC">
        <w:rPr>
          <w:rFonts w:ascii="Arial LatArm" w:hAnsi="Arial LatArm" w:cs="GHEA Grapalat"/>
          <w:b/>
          <w:sz w:val="18"/>
          <w:szCs w:val="18"/>
          <w:lang w:val="hy-AM"/>
        </w:rPr>
        <w:t>)</w:t>
      </w:r>
    </w:p>
    <w:p w:rsidR="007862B1" w:rsidRPr="00AF04FC" w:rsidRDefault="007862B1" w:rsidP="007862B1">
      <w:pPr>
        <w:rPr>
          <w:rFonts w:ascii="Arial LatArm" w:hAnsi="Arial LatArm" w:cs="GHEA Grapalat"/>
          <w:b/>
          <w:sz w:val="20"/>
          <w:szCs w:val="20"/>
          <w:lang w:val="hy-AM"/>
        </w:rPr>
      </w:pPr>
    </w:p>
    <w:p w:rsidR="007862B1" w:rsidRPr="00AF04FC" w:rsidRDefault="001C41FC" w:rsidP="007862B1">
      <w:pPr>
        <w:rPr>
          <w:rFonts w:ascii="Arial LatArm" w:hAnsi="Arial LatArm" w:cs="GHEA Grapalat"/>
          <w:sz w:val="20"/>
          <w:szCs w:val="20"/>
          <w:lang w:val="hy-AM"/>
        </w:rPr>
      </w:pPr>
      <w:r w:rsidRPr="006C50D5">
        <w:rPr>
          <w:rFonts w:ascii="Arial LatArm" w:hAnsi="Arial LatArm" w:cs="GHEA Grapalat"/>
          <w:sz w:val="20"/>
          <w:szCs w:val="20"/>
          <w:lang w:val="hy-AM"/>
        </w:rPr>
        <w:tab/>
      </w:r>
      <w:r w:rsidRPr="006C50D5">
        <w:rPr>
          <w:rFonts w:ascii="Sylfaen" w:hAnsi="Sylfaen" w:cs="GHEA Grapalat"/>
          <w:sz w:val="20"/>
          <w:szCs w:val="20"/>
          <w:lang w:val="hy-AM"/>
        </w:rPr>
        <w:t>գ</w:t>
      </w:r>
      <w:r w:rsidR="007862B1" w:rsidRPr="00AF04FC">
        <w:rPr>
          <w:rFonts w:ascii="Arial LatArm" w:hAnsi="Arial LatArm" w:cs="GHEA Grapalat"/>
          <w:sz w:val="20"/>
          <w:szCs w:val="20"/>
          <w:lang w:val="hy-AM"/>
        </w:rPr>
        <w:t>.</w:t>
      </w:r>
      <w:r w:rsidRPr="006C50D5">
        <w:rPr>
          <w:rFonts w:ascii="Sylfaen" w:hAnsi="Sylfaen" w:cs="GHEA Grapalat"/>
          <w:sz w:val="20"/>
          <w:szCs w:val="20"/>
          <w:lang w:val="hy-AM"/>
        </w:rPr>
        <w:t>Արարատ</w:t>
      </w:r>
      <w:r w:rsidR="007862B1" w:rsidRPr="00AF04FC">
        <w:rPr>
          <w:rFonts w:ascii="Arial LatArm" w:hAnsi="Arial LatArm" w:cs="GHEA Grapalat"/>
          <w:sz w:val="20"/>
          <w:szCs w:val="20"/>
          <w:lang w:val="hy-AM"/>
        </w:rPr>
        <w:tab/>
      </w:r>
      <w:r w:rsidR="007862B1" w:rsidRPr="00AF04FC">
        <w:rPr>
          <w:rFonts w:ascii="Arial LatArm" w:hAnsi="Arial LatArm" w:cs="GHEA Grapalat"/>
          <w:sz w:val="20"/>
          <w:szCs w:val="20"/>
          <w:lang w:val="hy-AM"/>
        </w:rPr>
        <w:tab/>
      </w:r>
      <w:r w:rsidR="007862B1" w:rsidRPr="00AF04FC">
        <w:rPr>
          <w:rFonts w:ascii="Arial LatArm" w:hAnsi="Arial LatArm" w:cs="GHEA Grapalat"/>
          <w:sz w:val="20"/>
          <w:szCs w:val="20"/>
          <w:lang w:val="hy-AM"/>
        </w:rPr>
        <w:tab/>
      </w:r>
      <w:r w:rsidR="007862B1" w:rsidRPr="00AF04FC">
        <w:rPr>
          <w:rFonts w:ascii="Arial LatArm" w:hAnsi="Arial LatArm" w:cs="GHEA Grapalat"/>
          <w:sz w:val="20"/>
          <w:szCs w:val="20"/>
          <w:lang w:val="hy-AM"/>
        </w:rPr>
        <w:tab/>
      </w:r>
      <w:r w:rsidR="007862B1" w:rsidRPr="00AF04FC">
        <w:rPr>
          <w:rFonts w:ascii="Arial LatArm" w:hAnsi="Arial LatArm" w:cs="GHEA Grapalat"/>
          <w:sz w:val="20"/>
          <w:szCs w:val="20"/>
          <w:lang w:val="hy-AM"/>
        </w:rPr>
        <w:tab/>
      </w:r>
      <w:r w:rsidR="007862B1" w:rsidRPr="00AF04FC">
        <w:rPr>
          <w:rFonts w:ascii="Arial LatArm" w:hAnsi="Arial LatArm" w:cs="GHEA Grapalat"/>
          <w:sz w:val="20"/>
          <w:szCs w:val="20"/>
          <w:lang w:val="hy-AM"/>
        </w:rPr>
        <w:tab/>
      </w:r>
      <w:r w:rsidR="007862B1" w:rsidRPr="00AF04FC">
        <w:rPr>
          <w:rFonts w:ascii="Arial LatArm" w:hAnsi="Arial LatArm"/>
          <w:sz w:val="20"/>
          <w:szCs w:val="20"/>
          <w:lang w:val="hy-AM"/>
        </w:rPr>
        <w:t>«</w:t>
      </w:r>
      <w:r w:rsidR="007862B1" w:rsidRPr="00AF04FC">
        <w:rPr>
          <w:rFonts w:ascii="Arial LatArm" w:hAnsi="Arial LatArm" w:cs="GHEA Grapalat"/>
          <w:sz w:val="20"/>
          <w:szCs w:val="20"/>
          <w:u w:val="single"/>
          <w:lang w:val="hy-AM"/>
        </w:rPr>
        <w:tab/>
      </w:r>
      <w:r w:rsidR="007862B1" w:rsidRPr="00AF04FC">
        <w:rPr>
          <w:rFonts w:ascii="Arial LatArm" w:hAnsi="Arial LatArm" w:cs="GHEA Grapalat"/>
          <w:sz w:val="20"/>
          <w:szCs w:val="20"/>
          <w:u w:val="single"/>
          <w:lang w:val="hy-AM"/>
        </w:rPr>
        <w:tab/>
      </w:r>
      <w:r w:rsidR="007862B1" w:rsidRPr="00AF04FC">
        <w:rPr>
          <w:rFonts w:ascii="Arial LatArm" w:hAnsi="Arial LatArm" w:cs="GHEA Grapalat"/>
          <w:sz w:val="20"/>
          <w:szCs w:val="20"/>
          <w:u w:val="single"/>
          <w:lang w:val="hy-AM"/>
        </w:rPr>
        <w:tab/>
      </w:r>
      <w:r w:rsidR="007862B1" w:rsidRPr="00AF04FC">
        <w:rPr>
          <w:rFonts w:ascii="Arial LatArm" w:hAnsi="Arial LatArm" w:cs="GHEA Grapalat"/>
          <w:sz w:val="20"/>
          <w:szCs w:val="20"/>
          <w:lang w:val="hy-AM"/>
        </w:rPr>
        <w:t xml:space="preserve"> 20   </w:t>
      </w:r>
      <w:r w:rsidR="007862B1" w:rsidRPr="00AF04FC">
        <w:rPr>
          <w:rFonts w:ascii="Arial" w:hAnsi="Arial" w:cs="Arial"/>
          <w:sz w:val="20"/>
          <w:szCs w:val="20"/>
          <w:lang w:val="hy-AM"/>
        </w:rPr>
        <w:t>թ</w:t>
      </w:r>
      <w:r w:rsidR="007862B1" w:rsidRPr="00AF04FC">
        <w:rPr>
          <w:rFonts w:ascii="Arial LatArm" w:hAnsi="Arial LatArm" w:cs="GHEA Grapalat"/>
          <w:sz w:val="20"/>
          <w:szCs w:val="20"/>
          <w:lang w:val="hy-AM"/>
        </w:rPr>
        <w:t>.**</w:t>
      </w:r>
    </w:p>
    <w:p w:rsidR="007862B1" w:rsidRPr="00AF04FC" w:rsidRDefault="007862B1" w:rsidP="007862B1">
      <w:pPr>
        <w:rPr>
          <w:rFonts w:ascii="Arial LatArm" w:hAnsi="Arial LatArm" w:cs="GHEA Grapalat"/>
          <w:sz w:val="20"/>
          <w:szCs w:val="20"/>
          <w:lang w:val="hy-AM"/>
        </w:rPr>
      </w:pPr>
    </w:p>
    <w:p w:rsidR="007862B1" w:rsidRPr="00AF04FC" w:rsidRDefault="007862B1" w:rsidP="007862B1">
      <w:pPr>
        <w:jc w:val="both"/>
        <w:rPr>
          <w:rFonts w:ascii="Arial LatArm" w:hAnsi="Arial LatArm" w:cs="GHEA Grapalat"/>
          <w:sz w:val="20"/>
          <w:szCs w:val="20"/>
          <w:u w:val="single"/>
          <w:vertAlign w:val="subscript"/>
          <w:lang w:val="hy-AM"/>
        </w:rPr>
      </w:pP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vertAlign w:val="subscript"/>
          <w:lang w:val="hy-AM"/>
        </w:rPr>
        <w:t xml:space="preserve">, </w:t>
      </w:r>
      <w:r w:rsidRPr="00AF04FC">
        <w:rPr>
          <w:rFonts w:ascii="Arial" w:hAnsi="Arial" w:cs="Arial"/>
          <w:sz w:val="20"/>
          <w:szCs w:val="20"/>
          <w:lang w:val="hy-AM"/>
        </w:rPr>
        <w:t>իդեմսԸնկերությանտնօրեն</w:t>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p>
    <w:p w:rsidR="007862B1" w:rsidRPr="00AF04FC" w:rsidRDefault="007862B1" w:rsidP="007862B1">
      <w:pPr>
        <w:jc w:val="both"/>
        <w:rPr>
          <w:rFonts w:ascii="Arial LatArm" w:hAnsi="Arial LatArm" w:cs="GHEA Grapalat"/>
          <w:sz w:val="20"/>
          <w:szCs w:val="20"/>
          <w:lang w:val="hy-AM"/>
        </w:rPr>
      </w:pPr>
      <w:r w:rsidRPr="00AF04FC">
        <w:rPr>
          <w:rFonts w:ascii="Arial" w:hAnsi="Arial" w:cs="Arial"/>
          <w:sz w:val="20"/>
          <w:szCs w:val="20"/>
          <w:vertAlign w:val="superscript"/>
          <w:lang w:val="hy-AM"/>
        </w:rPr>
        <w:t>Ընկերությանանվանումը</w:t>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w:hAnsi="Arial" w:cs="Arial"/>
          <w:sz w:val="20"/>
          <w:szCs w:val="20"/>
          <w:vertAlign w:val="superscript"/>
          <w:lang w:val="hy-AM"/>
        </w:rPr>
        <w:t>Ընկերությանտնօրենիանունազգանունը</w:t>
      </w:r>
      <w:r w:rsidRPr="00AF04FC">
        <w:rPr>
          <w:rFonts w:ascii="Arial LatArm" w:hAnsi="Arial LatArm"/>
          <w:sz w:val="20"/>
          <w:szCs w:val="20"/>
          <w:vertAlign w:val="superscript"/>
          <w:lang w:val="hy-AM"/>
        </w:rPr>
        <w:t xml:space="preserve">, </w:t>
      </w:r>
      <w:r w:rsidRPr="00AF04FC">
        <w:rPr>
          <w:rFonts w:ascii="Arial" w:hAnsi="Arial" w:cs="Arial"/>
          <w:sz w:val="20"/>
          <w:szCs w:val="20"/>
          <w:vertAlign w:val="superscript"/>
          <w:lang w:val="hy-AM"/>
        </w:rPr>
        <w:t>անձնագրայինտվյալները</w:t>
      </w:r>
      <w:r w:rsidRPr="00AF04FC">
        <w:rPr>
          <w:rFonts w:ascii="Arial LatArm" w:hAnsi="Arial LatArm" w:cs="GHEA Grapalat"/>
          <w:sz w:val="20"/>
          <w:szCs w:val="20"/>
          <w:vertAlign w:val="subscript"/>
          <w:lang w:val="hy-AM"/>
        </w:rPr>
        <w:t xml:space="preserve">, </w:t>
      </w:r>
      <w:r w:rsidRPr="00AF04FC">
        <w:rPr>
          <w:rFonts w:ascii="Arial" w:hAnsi="Arial" w:cs="Arial"/>
          <w:sz w:val="20"/>
          <w:szCs w:val="20"/>
          <w:lang w:val="hy-AM"/>
        </w:rPr>
        <w:t>որըգործումէԸնկերությանկանոնադրությանհիմանվրա</w:t>
      </w:r>
      <w:r w:rsidRPr="00AF04FC">
        <w:rPr>
          <w:rFonts w:ascii="Arial LatArm" w:hAnsi="Arial LatArm" w:cs="GHEA Grapalat"/>
          <w:sz w:val="20"/>
          <w:szCs w:val="20"/>
          <w:lang w:val="hy-AM"/>
        </w:rPr>
        <w:t>` (</w:t>
      </w:r>
      <w:r w:rsidRPr="00AF04FC">
        <w:rPr>
          <w:rFonts w:ascii="Arial" w:hAnsi="Arial" w:cs="Arial"/>
          <w:sz w:val="20"/>
          <w:szCs w:val="20"/>
          <w:lang w:val="hy-AM"/>
        </w:rPr>
        <w:t>այսուհետև</w:t>
      </w:r>
      <w:r w:rsidRPr="00AF04FC">
        <w:rPr>
          <w:rFonts w:ascii="Arial LatArm" w:hAnsi="Arial LatArm" w:cs="GHEA Grapalat"/>
          <w:sz w:val="20"/>
          <w:szCs w:val="20"/>
          <w:lang w:val="hy-AM"/>
        </w:rPr>
        <w:t xml:space="preserve">` </w:t>
      </w:r>
      <w:r w:rsidRPr="00AF04FC">
        <w:rPr>
          <w:rFonts w:ascii="Arial" w:hAnsi="Arial" w:cs="Arial"/>
          <w:sz w:val="20"/>
          <w:szCs w:val="20"/>
          <w:lang w:val="hy-AM"/>
        </w:rPr>
        <w:t>Ընկերություն</w:t>
      </w:r>
      <w:r w:rsidRPr="00AF04FC">
        <w:rPr>
          <w:rFonts w:ascii="Arial LatArm" w:hAnsi="Arial LatArm" w:cs="GHEA Grapalat"/>
          <w:sz w:val="20"/>
          <w:szCs w:val="20"/>
          <w:lang w:val="hy-AM"/>
        </w:rPr>
        <w:t xml:space="preserve">), </w:t>
      </w:r>
      <w:r w:rsidRPr="00AF04FC">
        <w:rPr>
          <w:rFonts w:ascii="Arial" w:hAnsi="Arial" w:cs="Arial"/>
          <w:sz w:val="20"/>
          <w:szCs w:val="20"/>
          <w:lang w:val="hy-AM"/>
        </w:rPr>
        <w:t>սույնովմիակողմանիսահմանումէհետևյալտուժանքիվճարմանհամաձայնությունը</w:t>
      </w:r>
      <w:r w:rsidRPr="00AF04FC">
        <w:rPr>
          <w:rFonts w:ascii="Arial LatArm" w:hAnsi="Arial LatArm" w:cs="GHEA Grapalat"/>
          <w:sz w:val="20"/>
          <w:szCs w:val="20"/>
          <w:lang w:val="hy-AM"/>
        </w:rPr>
        <w:t>.</w:t>
      </w:r>
    </w:p>
    <w:p w:rsidR="007862B1" w:rsidRPr="00AF04FC" w:rsidRDefault="007862B1" w:rsidP="007862B1">
      <w:pPr>
        <w:ind w:firstLine="708"/>
        <w:jc w:val="both"/>
        <w:rPr>
          <w:rFonts w:ascii="Arial LatArm" w:hAnsi="Arial LatArm" w:cs="GHEA Grapalat"/>
          <w:sz w:val="20"/>
          <w:szCs w:val="20"/>
          <w:lang w:val="hy-AM"/>
        </w:rPr>
      </w:pPr>
    </w:p>
    <w:p w:rsidR="007862B1" w:rsidRPr="00AF04FC" w:rsidRDefault="007862B1" w:rsidP="007862B1">
      <w:pPr>
        <w:numPr>
          <w:ilvl w:val="0"/>
          <w:numId w:val="6"/>
        </w:numPr>
        <w:jc w:val="center"/>
        <w:rPr>
          <w:rFonts w:ascii="Arial LatArm" w:hAnsi="Arial LatArm" w:cs="GHEA Grapalat"/>
          <w:b/>
          <w:bCs/>
          <w:sz w:val="20"/>
          <w:szCs w:val="20"/>
          <w:lang w:val="pt-BR"/>
        </w:rPr>
      </w:pPr>
      <w:r w:rsidRPr="00AF04FC">
        <w:rPr>
          <w:rFonts w:ascii="Arial" w:hAnsi="Arial" w:cs="Arial"/>
          <w:b/>
          <w:sz w:val="20"/>
          <w:szCs w:val="20"/>
          <w:lang w:val="hy-AM"/>
        </w:rPr>
        <w:t>Հ</w:t>
      </w:r>
      <w:r w:rsidRPr="00AF04FC">
        <w:rPr>
          <w:rFonts w:ascii="Arial" w:hAnsi="Arial" w:cs="Arial"/>
          <w:b/>
          <w:sz w:val="20"/>
          <w:szCs w:val="20"/>
        </w:rPr>
        <w:t>ամաձայնությանառարկան</w:t>
      </w:r>
    </w:p>
    <w:p w:rsidR="007862B1" w:rsidRPr="00AF04FC" w:rsidRDefault="007862B1" w:rsidP="007862B1">
      <w:pPr>
        <w:jc w:val="both"/>
        <w:rPr>
          <w:rFonts w:ascii="Arial LatArm" w:hAnsi="Arial LatArm" w:cs="GHEA Grapalat"/>
          <w:b/>
          <w:bCs/>
          <w:sz w:val="20"/>
          <w:szCs w:val="20"/>
          <w:lang w:val="pt-BR"/>
        </w:rPr>
      </w:pPr>
      <w:r w:rsidRPr="00AF04FC">
        <w:rPr>
          <w:rFonts w:ascii="Arial LatArm" w:hAnsi="Arial LatArm" w:cs="GHEA Grapalat"/>
          <w:sz w:val="20"/>
          <w:szCs w:val="20"/>
          <w:lang w:val="pt-BR"/>
        </w:rPr>
        <w:tab/>
      </w:r>
      <w:r w:rsidRPr="00AF04FC">
        <w:rPr>
          <w:rFonts w:ascii="Arial LatArm" w:hAnsi="Arial LatArm" w:cs="GHEA Grapalat"/>
          <w:sz w:val="20"/>
          <w:szCs w:val="20"/>
          <w:lang w:val="pt-BR"/>
        </w:rPr>
        <w:tab/>
      </w:r>
    </w:p>
    <w:p w:rsidR="007862B1" w:rsidRPr="00AF04FC" w:rsidRDefault="007862B1" w:rsidP="007862B1">
      <w:pPr>
        <w:numPr>
          <w:ilvl w:val="1"/>
          <w:numId w:val="7"/>
        </w:numPr>
        <w:ind w:left="0" w:firstLine="426"/>
        <w:jc w:val="both"/>
        <w:rPr>
          <w:rFonts w:ascii="Arial LatArm" w:hAnsi="Arial LatArm" w:cs="GHEA Grapalat"/>
          <w:sz w:val="20"/>
          <w:szCs w:val="20"/>
          <w:lang w:val="pt-BR"/>
        </w:rPr>
      </w:pPr>
      <w:r w:rsidRPr="00AF04FC">
        <w:rPr>
          <w:rFonts w:ascii="Arial" w:hAnsi="Arial" w:cs="Arial"/>
          <w:sz w:val="20"/>
          <w:szCs w:val="20"/>
          <w:lang w:val="pt-BR"/>
        </w:rPr>
        <w:t>Ընկերությունըմասնակցումէ</w:t>
      </w:r>
      <w:r w:rsidRPr="00AF04FC">
        <w:rPr>
          <w:rFonts w:ascii="Arial LatArm" w:hAnsi="Arial LatArm" w:cs="GHEA Grapalat"/>
          <w:sz w:val="20"/>
          <w:szCs w:val="20"/>
          <w:u w:val="single"/>
          <w:lang w:val="pt-BR"/>
        </w:rPr>
        <w:tab/>
      </w:r>
      <w:r w:rsidRPr="00AF04FC">
        <w:rPr>
          <w:rFonts w:ascii="Arial LatArm" w:hAnsi="Arial LatArm" w:cs="GHEA Grapalat"/>
          <w:sz w:val="20"/>
          <w:szCs w:val="20"/>
          <w:u w:val="single"/>
          <w:lang w:val="pt-BR"/>
        </w:rPr>
        <w:tab/>
      </w:r>
      <w:r w:rsidR="001C41FC">
        <w:rPr>
          <w:rFonts w:ascii="Sylfaen" w:hAnsi="Sylfaen" w:cs="GHEA Grapalat"/>
          <w:sz w:val="20"/>
          <w:szCs w:val="20"/>
          <w:u w:val="single"/>
          <w:lang w:val="pt-BR"/>
        </w:rPr>
        <w:t>Արարատ գյուղի մանկապարտեղ ՀՈԱԿ-ի</w:t>
      </w:r>
      <w:r w:rsidRPr="00AF04FC">
        <w:rPr>
          <w:rFonts w:ascii="Arial LatArm" w:hAnsi="Arial LatArm" w:cs="GHEA Grapalat"/>
          <w:sz w:val="20"/>
          <w:szCs w:val="20"/>
          <w:u w:val="single"/>
          <w:lang w:val="pt-BR"/>
        </w:rPr>
        <w:tab/>
      </w:r>
      <w:r w:rsidRPr="00AF04FC">
        <w:rPr>
          <w:rFonts w:ascii="Arial LatArm" w:hAnsi="Arial LatArm" w:cs="GHEA Grapalat"/>
          <w:sz w:val="20"/>
          <w:szCs w:val="20"/>
          <w:lang w:val="pt-BR"/>
        </w:rPr>
        <w:t>*  (</w:t>
      </w:r>
      <w:r w:rsidRPr="00AF04FC">
        <w:rPr>
          <w:rFonts w:ascii="Arial" w:hAnsi="Arial" w:cs="Arial"/>
          <w:sz w:val="20"/>
          <w:szCs w:val="20"/>
          <w:lang w:val="pt-BR"/>
        </w:rPr>
        <w:t>այսուհետ</w:t>
      </w:r>
      <w:r w:rsidRPr="00AF04FC">
        <w:rPr>
          <w:rFonts w:ascii="Arial LatArm" w:hAnsi="Arial LatArm" w:cs="GHEA Grapalat"/>
          <w:sz w:val="20"/>
          <w:szCs w:val="20"/>
          <w:lang w:val="pt-BR"/>
        </w:rPr>
        <w:t xml:space="preserve">` </w:t>
      </w:r>
      <w:r w:rsidRPr="00AF04FC">
        <w:rPr>
          <w:rFonts w:ascii="Arial" w:hAnsi="Arial" w:cs="Arial"/>
          <w:sz w:val="20"/>
          <w:szCs w:val="20"/>
          <w:lang w:val="pt-BR"/>
        </w:rPr>
        <w:t>Պատվիրատու</w:t>
      </w:r>
      <w:r w:rsidRPr="00AF04FC">
        <w:rPr>
          <w:rFonts w:ascii="Arial LatArm" w:hAnsi="Arial LatArm" w:cs="GHEA Grapalat"/>
          <w:sz w:val="20"/>
          <w:szCs w:val="20"/>
          <w:lang w:val="pt-BR"/>
        </w:rPr>
        <w:t xml:space="preserve">) </w:t>
      </w:r>
      <w:r w:rsidRPr="00AF04FC">
        <w:rPr>
          <w:rFonts w:ascii="Arial" w:hAnsi="Arial" w:cs="Arial"/>
          <w:sz w:val="20"/>
          <w:szCs w:val="20"/>
          <w:lang w:val="pt-BR"/>
        </w:rPr>
        <w:t>կողմից</w:t>
      </w:r>
    </w:p>
    <w:p w:rsidR="007862B1" w:rsidRPr="00AF04FC" w:rsidRDefault="007862B1" w:rsidP="007862B1">
      <w:pPr>
        <w:ind w:left="426"/>
        <w:jc w:val="both"/>
        <w:rPr>
          <w:rFonts w:ascii="Arial LatArm" w:hAnsi="Arial LatArm" w:cs="GHEA Grapalat"/>
          <w:sz w:val="20"/>
          <w:szCs w:val="20"/>
          <w:lang w:val="pt-BR"/>
        </w:rPr>
      </w:pPr>
      <w:r w:rsidRPr="00AF04FC">
        <w:rPr>
          <w:rFonts w:ascii="Arial" w:hAnsi="Arial" w:cs="Arial"/>
          <w:sz w:val="20"/>
          <w:szCs w:val="20"/>
          <w:vertAlign w:val="superscript"/>
          <w:lang w:val="hy-AM"/>
        </w:rPr>
        <w:t>պատվիրատուիանվանումը</w:t>
      </w:r>
    </w:p>
    <w:p w:rsidR="007862B1" w:rsidRPr="00AF04FC" w:rsidRDefault="007862B1" w:rsidP="007862B1">
      <w:pPr>
        <w:jc w:val="both"/>
        <w:rPr>
          <w:rFonts w:ascii="Arial LatArm" w:hAnsi="Arial LatArm" w:cs="GHEA Grapalat"/>
          <w:sz w:val="20"/>
          <w:szCs w:val="20"/>
          <w:lang w:val="pt-BR"/>
        </w:rPr>
      </w:pPr>
      <w:r w:rsidRPr="00AF04FC">
        <w:rPr>
          <w:rFonts w:ascii="Arial" w:hAnsi="Arial" w:cs="Arial"/>
          <w:sz w:val="20"/>
          <w:szCs w:val="20"/>
          <w:lang w:val="pt-BR"/>
        </w:rPr>
        <w:t>կազմակերպված</w:t>
      </w:r>
      <w:r w:rsidRPr="00AF04FC">
        <w:rPr>
          <w:rFonts w:ascii="Arial LatArm" w:hAnsi="Arial LatArm" w:cs="GHEA Grapalat"/>
          <w:sz w:val="20"/>
          <w:szCs w:val="20"/>
          <w:lang w:val="pt-BR"/>
        </w:rPr>
        <w:t xml:space="preserve">` </w:t>
      </w:r>
      <w:r w:rsidRPr="00AF04FC">
        <w:rPr>
          <w:rFonts w:ascii="Arial LatArm" w:hAnsi="Arial LatArm" w:cs="GHEA Grapalat"/>
          <w:sz w:val="20"/>
          <w:szCs w:val="20"/>
          <w:u w:val="single"/>
          <w:lang w:val="pt-BR"/>
        </w:rPr>
        <w:tab/>
      </w:r>
      <w:r w:rsidR="001C41FC">
        <w:rPr>
          <w:rFonts w:ascii="Sylfaen" w:hAnsi="Sylfaen"/>
          <w:i/>
          <w:lang w:val="ru-RU"/>
        </w:rPr>
        <w:t>ԱՄԱԳՄ</w:t>
      </w:r>
      <w:r w:rsidR="001C41FC" w:rsidRPr="00F9486B">
        <w:rPr>
          <w:rFonts w:ascii="Sylfaen" w:hAnsi="Sylfaen"/>
          <w:i/>
          <w:lang w:val="af-ZA"/>
        </w:rPr>
        <w:t>_</w:t>
      </w:r>
      <w:r w:rsidR="001C41FC">
        <w:rPr>
          <w:rFonts w:ascii="Sylfaen" w:hAnsi="Sylfaen"/>
          <w:i/>
          <w:lang w:val="ru-RU"/>
        </w:rPr>
        <w:t>ԳՀԱՊՁԲ</w:t>
      </w:r>
      <w:r w:rsidR="001C41FC" w:rsidRPr="00C35D56">
        <w:rPr>
          <w:rFonts w:ascii="Arial" w:hAnsi="Arial" w:cs="Arial"/>
          <w:i/>
          <w:color w:val="FF0000"/>
          <w:lang w:val="af-ZA"/>
        </w:rPr>
        <w:t>-20/0</w:t>
      </w:r>
      <w:r w:rsidR="00384CCB" w:rsidRPr="00384CCB">
        <w:rPr>
          <w:rFonts w:ascii="Arial" w:hAnsi="Arial" w:cs="Arial"/>
          <w:i/>
          <w:color w:val="FF0000"/>
          <w:lang w:val="pt-BR"/>
        </w:rPr>
        <w:t>2</w:t>
      </w:r>
      <w:r w:rsidRPr="00AF04FC">
        <w:rPr>
          <w:rFonts w:ascii="Arial LatArm" w:hAnsi="Arial LatArm" w:cs="GHEA Grapalat"/>
          <w:sz w:val="20"/>
          <w:szCs w:val="20"/>
          <w:lang w:val="pt-BR"/>
        </w:rPr>
        <w:t xml:space="preserve">* </w:t>
      </w:r>
      <w:r w:rsidRPr="00AF04FC">
        <w:rPr>
          <w:rFonts w:ascii="Arial" w:hAnsi="Arial" w:cs="Arial"/>
          <w:sz w:val="20"/>
          <w:szCs w:val="20"/>
          <w:lang w:val="pt-BR"/>
        </w:rPr>
        <w:t>ծածկագրովգնմանընթացակարգին</w:t>
      </w:r>
      <w:r w:rsidRPr="00AF04FC">
        <w:rPr>
          <w:rFonts w:ascii="Arial LatArm" w:hAnsi="Arial LatArm" w:cs="GHEA Grapalat"/>
          <w:sz w:val="20"/>
          <w:szCs w:val="20"/>
          <w:lang w:val="pt-BR"/>
        </w:rPr>
        <w:t>:</w:t>
      </w:r>
    </w:p>
    <w:p w:rsidR="007862B1" w:rsidRPr="00AF04FC" w:rsidRDefault="007862B1" w:rsidP="007862B1">
      <w:pPr>
        <w:ind w:left="426"/>
        <w:jc w:val="both"/>
        <w:rPr>
          <w:rFonts w:ascii="Arial LatArm" w:hAnsi="Arial LatArm" w:cs="GHEA Grapalat"/>
          <w:sz w:val="20"/>
          <w:szCs w:val="20"/>
          <w:lang w:val="pt-BR"/>
        </w:rPr>
      </w:pPr>
      <w:r w:rsidRPr="00AF04FC">
        <w:rPr>
          <w:rFonts w:ascii="Arial" w:hAnsi="Arial" w:cs="Arial"/>
          <w:sz w:val="20"/>
          <w:szCs w:val="20"/>
          <w:vertAlign w:val="superscript"/>
          <w:lang w:val="hy-AM"/>
        </w:rPr>
        <w:t>ընթացակարգիծածկագիրը</w:t>
      </w:r>
    </w:p>
    <w:p w:rsidR="007862B1" w:rsidRPr="00AF04FC" w:rsidRDefault="006E35C3" w:rsidP="006E35C3">
      <w:pPr>
        <w:ind w:firstLine="360"/>
        <w:jc w:val="both"/>
        <w:rPr>
          <w:rFonts w:ascii="Arial LatArm" w:hAnsi="Arial LatArm" w:cs="GHEA Grapalat"/>
          <w:color w:val="5B9BD5"/>
          <w:sz w:val="20"/>
          <w:szCs w:val="20"/>
          <w:lang w:val="hy-AM"/>
        </w:rPr>
      </w:pPr>
      <w:r w:rsidRPr="00AF04FC">
        <w:rPr>
          <w:rFonts w:ascii="Arial LatArm" w:hAnsi="Arial LatArm" w:cs="GHEA Grapalat"/>
          <w:sz w:val="20"/>
          <w:szCs w:val="20"/>
          <w:lang w:val="pt-BR"/>
        </w:rPr>
        <w:t>1.</w:t>
      </w:r>
      <w:r w:rsidR="000149F3" w:rsidRPr="00AF04FC">
        <w:rPr>
          <w:rFonts w:ascii="Arial LatArm" w:hAnsi="Arial LatArm" w:cs="GHEA Grapalat"/>
          <w:sz w:val="20"/>
          <w:szCs w:val="20"/>
          <w:lang w:val="pt-BR"/>
        </w:rPr>
        <w:t>2</w:t>
      </w:r>
      <w:r w:rsidR="007862B1" w:rsidRPr="00AF04FC">
        <w:rPr>
          <w:rFonts w:ascii="Arial" w:hAnsi="Arial" w:cs="Arial"/>
          <w:sz w:val="20"/>
          <w:szCs w:val="20"/>
          <w:lang w:val="pt-BR"/>
        </w:rPr>
        <w:t>Որպեսգնմանընթացակարգիարդյունքում</w:t>
      </w:r>
      <w:r w:rsidRPr="00AF04FC">
        <w:rPr>
          <w:rFonts w:ascii="Arial" w:hAnsi="Arial" w:cs="Arial"/>
          <w:sz w:val="20"/>
          <w:szCs w:val="20"/>
          <w:lang w:val="pt-BR"/>
        </w:rPr>
        <w:t>ընտրվածմասնակից</w:t>
      </w:r>
      <w:r w:rsidRPr="00AF04FC">
        <w:rPr>
          <w:rFonts w:ascii="Arial LatArm" w:hAnsi="Arial LatArm" w:cs="GHEA Grapalat"/>
          <w:sz w:val="20"/>
          <w:szCs w:val="20"/>
          <w:lang w:val="pt-BR"/>
        </w:rPr>
        <w:t xml:space="preserve">, </w:t>
      </w:r>
      <w:r w:rsidRPr="00AF04FC">
        <w:rPr>
          <w:rFonts w:ascii="Arial" w:hAnsi="Arial" w:cs="Arial"/>
          <w:sz w:val="20"/>
          <w:szCs w:val="20"/>
          <w:lang w:val="pt-BR"/>
        </w:rPr>
        <w:t>կնքվելիքպայմանագրովնախատեսվածպարտավորությունների</w:t>
      </w:r>
      <w:r w:rsidR="007862B1" w:rsidRPr="00AF04FC">
        <w:rPr>
          <w:rFonts w:ascii="Arial" w:hAnsi="Arial" w:cs="Arial"/>
          <w:sz w:val="20"/>
          <w:szCs w:val="20"/>
          <w:lang w:val="pt-BR"/>
        </w:rPr>
        <w:t>կատարման</w:t>
      </w:r>
      <w:r w:rsidRPr="00AF04FC">
        <w:rPr>
          <w:rFonts w:ascii="Arial" w:hAnsi="Arial" w:cs="Arial"/>
          <w:sz w:val="20"/>
          <w:szCs w:val="20"/>
          <w:lang w:val="pt-BR"/>
        </w:rPr>
        <w:t>համարանհրաժեշտորակավորման</w:t>
      </w:r>
      <w:r w:rsidR="007862B1" w:rsidRPr="00AF04FC">
        <w:rPr>
          <w:rFonts w:ascii="Arial" w:hAnsi="Arial" w:cs="Arial"/>
          <w:sz w:val="20"/>
          <w:szCs w:val="20"/>
          <w:lang w:val="pt-BR"/>
        </w:rPr>
        <w:t>ապահովում</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Ընկերությունը</w:t>
      </w:r>
      <w:r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Պատվիրատուինէներկայացնումսույնտուժանքիհամաձայնագիրըևկիցվճարմանպահանջագիրը</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լրացվածևհաստատվածԸնկերությանկողմից</w:t>
      </w:r>
      <w:r w:rsidR="007862B1" w:rsidRPr="00AF04FC">
        <w:rPr>
          <w:rFonts w:ascii="Arial LatArm" w:hAnsi="Arial LatArm" w:cs="GHEA Grapalat"/>
          <w:sz w:val="20"/>
          <w:szCs w:val="20"/>
          <w:lang w:val="pt-BR"/>
        </w:rPr>
        <w:t xml:space="preserve">: </w:t>
      </w:r>
    </w:p>
    <w:p w:rsidR="007862B1" w:rsidRPr="00AF04FC" w:rsidRDefault="000149F3" w:rsidP="000149F3">
      <w:pPr>
        <w:ind w:firstLine="360"/>
        <w:jc w:val="both"/>
        <w:rPr>
          <w:rFonts w:ascii="Arial LatArm" w:hAnsi="Arial LatArm" w:cs="GHEA Grapalat"/>
          <w:color w:val="000000"/>
          <w:sz w:val="20"/>
          <w:szCs w:val="20"/>
          <w:lang w:val="pt-BR"/>
        </w:rPr>
      </w:pPr>
      <w:r w:rsidRPr="00AF04FC">
        <w:rPr>
          <w:rFonts w:ascii="Arial LatArm" w:hAnsi="Arial LatArm" w:cs="GHEA Grapalat"/>
          <w:color w:val="000000"/>
          <w:sz w:val="20"/>
          <w:szCs w:val="20"/>
          <w:lang w:val="pt-BR"/>
        </w:rPr>
        <w:t xml:space="preserve">1.3 </w:t>
      </w:r>
      <w:r w:rsidR="007862B1" w:rsidRPr="00AF04FC">
        <w:rPr>
          <w:rFonts w:ascii="Arial" w:hAnsi="Arial" w:cs="Arial"/>
          <w:color w:val="000000"/>
          <w:sz w:val="20"/>
          <w:szCs w:val="20"/>
          <w:lang w:val="pt-BR"/>
        </w:rPr>
        <w:t>Ընկերությունը</w:t>
      </w:r>
      <w:r w:rsidR="007862B1" w:rsidRPr="00AF04FC">
        <w:rPr>
          <w:rFonts w:ascii="Arial" w:hAnsi="Arial" w:cs="Arial"/>
          <w:color w:val="000000"/>
          <w:sz w:val="20"/>
          <w:szCs w:val="20"/>
          <w:lang w:val="hy-AM"/>
        </w:rPr>
        <w:t>սույն</w:t>
      </w:r>
      <w:r w:rsidR="007862B1" w:rsidRPr="00AF04FC">
        <w:rPr>
          <w:rFonts w:ascii="Arial" w:hAnsi="Arial" w:cs="Arial"/>
          <w:color w:val="000000"/>
          <w:sz w:val="20"/>
          <w:szCs w:val="20"/>
          <w:lang w:val="pt-BR"/>
        </w:rPr>
        <w:t>տուժանքիհամաձայնագ</w:t>
      </w:r>
      <w:r w:rsidR="007862B1" w:rsidRPr="00AF04FC">
        <w:rPr>
          <w:rFonts w:ascii="Arial" w:hAnsi="Arial" w:cs="Arial"/>
          <w:color w:val="000000"/>
          <w:sz w:val="20"/>
          <w:szCs w:val="20"/>
          <w:lang w:val="hy-AM"/>
        </w:rPr>
        <w:t>ր</w:t>
      </w:r>
      <w:r w:rsidR="007862B1" w:rsidRPr="00AF04FC">
        <w:rPr>
          <w:rFonts w:ascii="Arial" w:hAnsi="Arial" w:cs="Arial"/>
          <w:color w:val="000000"/>
          <w:sz w:val="20"/>
          <w:szCs w:val="20"/>
          <w:lang w:val="pt-BR"/>
        </w:rPr>
        <w:t>ի</w:t>
      </w:r>
      <w:r w:rsidR="007862B1" w:rsidRPr="00AF04FC">
        <w:rPr>
          <w:rFonts w:ascii="Arial" w:hAnsi="Arial" w:cs="Arial"/>
          <w:color w:val="000000"/>
          <w:sz w:val="20"/>
          <w:szCs w:val="20"/>
          <w:lang w:val="hy-AM"/>
        </w:rPr>
        <w:t>նկիցներկայացվողվճարմանպահանջագրի</w:t>
      </w:r>
      <w:r w:rsidR="006E35C3" w:rsidRPr="00AF04FC">
        <w:rPr>
          <w:rFonts w:ascii="Arial LatArm" w:hAnsi="Arial LatArm" w:cs="GHEA Grapalat"/>
          <w:color w:val="000000"/>
          <w:sz w:val="20"/>
          <w:szCs w:val="20"/>
          <w:lang w:val="hy-AM"/>
        </w:rPr>
        <w:t>(</w:t>
      </w:r>
      <w:r w:rsidR="007862B1" w:rsidRPr="00AF04FC">
        <w:rPr>
          <w:rFonts w:ascii="Arial" w:hAnsi="Arial" w:cs="Arial"/>
          <w:color w:val="000000"/>
          <w:sz w:val="20"/>
          <w:szCs w:val="20"/>
          <w:lang w:val="hy-AM"/>
        </w:rPr>
        <w:t>այսուհետ</w:t>
      </w:r>
      <w:r w:rsidR="007862B1" w:rsidRPr="00AF04FC">
        <w:rPr>
          <w:rFonts w:ascii="Arial LatArm" w:hAnsi="Arial LatArm" w:cs="GHEA Grapalat"/>
          <w:color w:val="000000"/>
          <w:sz w:val="20"/>
          <w:szCs w:val="20"/>
          <w:lang w:val="hy-AM"/>
        </w:rPr>
        <w:t xml:space="preserve">` </w:t>
      </w:r>
      <w:r w:rsidR="007862B1" w:rsidRPr="00AF04FC">
        <w:rPr>
          <w:rFonts w:ascii="Arial" w:hAnsi="Arial" w:cs="Arial"/>
          <w:color w:val="000000"/>
          <w:sz w:val="20"/>
          <w:szCs w:val="20"/>
          <w:lang w:val="hy-AM"/>
        </w:rPr>
        <w:t>Պահանջագիր</w:t>
      </w:r>
      <w:r w:rsidR="006E35C3" w:rsidRPr="00AF04FC">
        <w:rPr>
          <w:rFonts w:ascii="Arial LatArm" w:hAnsi="Arial LatArm" w:cs="GHEA Grapalat"/>
          <w:color w:val="000000"/>
          <w:sz w:val="20"/>
          <w:szCs w:val="20"/>
          <w:lang w:val="hy-AM"/>
        </w:rPr>
        <w:t>)</w:t>
      </w:r>
      <w:r w:rsidR="007862B1" w:rsidRPr="00AF04FC">
        <w:rPr>
          <w:rFonts w:ascii="Arial" w:hAnsi="Arial" w:cs="Arial"/>
          <w:color w:val="000000"/>
          <w:sz w:val="20"/>
          <w:szCs w:val="20"/>
          <w:lang w:val="hy-AM"/>
        </w:rPr>
        <w:t>ստորագրմամբանհետկանչելիորենհամաձայնվումէ</w:t>
      </w:r>
      <w:r w:rsidR="007862B1" w:rsidRPr="00AF04FC">
        <w:rPr>
          <w:rFonts w:ascii="Arial LatArm" w:hAnsi="Arial LatArm" w:cs="GHEA Grapalat"/>
          <w:color w:val="000000"/>
          <w:sz w:val="20"/>
          <w:szCs w:val="20"/>
          <w:lang w:val="hy-AM"/>
        </w:rPr>
        <w:t xml:space="preserve">, </w:t>
      </w:r>
      <w:r w:rsidR="007862B1" w:rsidRPr="00AF04FC">
        <w:rPr>
          <w:rFonts w:ascii="Arial" w:hAnsi="Arial" w:cs="Arial"/>
          <w:color w:val="000000"/>
          <w:sz w:val="20"/>
          <w:szCs w:val="20"/>
          <w:lang w:val="hy-AM"/>
        </w:rPr>
        <w:t>որ</w:t>
      </w:r>
      <w:r w:rsidR="006E35C3" w:rsidRPr="00AF04FC">
        <w:rPr>
          <w:rFonts w:ascii="Arial" w:hAnsi="Arial" w:cs="Arial"/>
          <w:color w:val="000000"/>
          <w:sz w:val="20"/>
          <w:szCs w:val="20"/>
          <w:lang w:val="hy-AM"/>
        </w:rPr>
        <w:t>՝</w:t>
      </w:r>
    </w:p>
    <w:p w:rsidR="007862B1" w:rsidRPr="00AF04FC" w:rsidRDefault="007862B1" w:rsidP="007862B1">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ա</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ՊահանջագրիստորագրմամբԸնկերությունըտալիսէիրհավաստումըՊահանջագրի</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Վճարմանպայմանները</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դաշտումլրացված</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ակցեպտավորվածվճարման</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որիդեպքումնշվածգումարիգանձմանհետկապվածԸնկերությանըսպասարկող</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վճարող</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Բանկը</w:t>
      </w:r>
      <w:r w:rsidRPr="00AF04FC">
        <w:rPr>
          <w:rFonts w:ascii="Arial LatArm" w:hAnsi="Arial LatArm" w:cs="GHEA Grapalat"/>
          <w:color w:val="000000"/>
          <w:sz w:val="20"/>
          <w:szCs w:val="20"/>
          <w:lang w:val="hy-AM"/>
        </w:rPr>
        <w:t>` /</w:t>
      </w:r>
      <w:r w:rsidRPr="00AF04FC">
        <w:rPr>
          <w:rFonts w:ascii="Arial" w:hAnsi="Arial" w:cs="Arial"/>
          <w:color w:val="000000"/>
          <w:sz w:val="20"/>
          <w:szCs w:val="20"/>
          <w:lang w:val="hy-AM"/>
        </w:rPr>
        <w:t>այսուհետ</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ՎճարողԲանկ</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ստացվածՊահանջագիրըչիներկայացնումԸնկերությանըլրացուցիչհամաձայնությունստանալուհամար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քանիորԸնկերությանկողմիցՊահանջագրիվրաարդենդրվելէստորագրությունը՝ակցեպտավորմաննպատակով</w:t>
      </w:r>
      <w:r w:rsidRPr="00AF04FC">
        <w:rPr>
          <w:rFonts w:ascii="Arial LatArm" w:hAnsi="Arial LatArm" w:cs="GHEA Grapalat"/>
          <w:color w:val="000000"/>
          <w:sz w:val="20"/>
          <w:szCs w:val="20"/>
          <w:lang w:val="hy-AM"/>
        </w:rPr>
        <w:t xml:space="preserve">: </w:t>
      </w:r>
    </w:p>
    <w:p w:rsidR="007862B1" w:rsidRPr="00AF04FC" w:rsidRDefault="007862B1" w:rsidP="007862B1">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բ</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ՊահանջագիրըհիմքէհանդիսանումՎճարողԲանկիհամար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Պահանջագրովնշվածամբողջգումարը</w:t>
      </w:r>
      <w:r w:rsidRPr="00AF04FC">
        <w:rPr>
          <w:rFonts w:ascii="Arial" w:hAnsi="Arial" w:cs="Arial"/>
          <w:color w:val="000000"/>
          <w:sz w:val="20"/>
          <w:szCs w:val="20"/>
          <w:lang w:val="pt-BR"/>
        </w:rPr>
        <w:t>Ընկերության</w:t>
      </w:r>
      <w:r w:rsidRPr="00AF04FC">
        <w:rPr>
          <w:rFonts w:ascii="Arial" w:hAnsi="Arial" w:cs="Arial"/>
          <w:color w:val="000000"/>
          <w:sz w:val="20"/>
          <w:szCs w:val="20"/>
          <w:lang w:val="hy-AM"/>
        </w:rPr>
        <w:t>հաշվիցգանձելուհամար՝առանցլրացուցիչակցեպտավորման</w:t>
      </w:r>
      <w:r w:rsidRPr="00AF04FC">
        <w:rPr>
          <w:rFonts w:ascii="Arial LatArm" w:hAnsi="Arial LatArm" w:cs="GHEA Grapalat"/>
          <w:color w:val="000000"/>
          <w:sz w:val="20"/>
          <w:szCs w:val="20"/>
          <w:lang w:val="hy-AM"/>
        </w:rPr>
        <w:t xml:space="preserve">: </w:t>
      </w:r>
    </w:p>
    <w:p w:rsidR="007862B1" w:rsidRPr="00AF04FC" w:rsidRDefault="007862B1" w:rsidP="007862B1">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գ</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pt-BR"/>
        </w:rPr>
        <w:t>Ընկերությունը</w:t>
      </w:r>
      <w:r w:rsidRPr="00AF04FC">
        <w:rPr>
          <w:rFonts w:ascii="Arial" w:hAnsi="Arial" w:cs="Arial"/>
          <w:color w:val="000000"/>
          <w:sz w:val="20"/>
          <w:szCs w:val="20"/>
          <w:lang w:val="hy-AM"/>
        </w:rPr>
        <w:t>չիկարողգրավորկամայլեղանակովՎճարողԲանկինկարգադրելՊահանջագրիվրադրվածիրակցեպտըհետկանչելումասին</w:t>
      </w:r>
      <w:r w:rsidRPr="00AF04FC">
        <w:rPr>
          <w:rFonts w:ascii="Arial LatArm" w:hAnsi="Arial LatArm" w:cs="GHEA Grapalat"/>
          <w:color w:val="000000"/>
          <w:sz w:val="20"/>
          <w:szCs w:val="20"/>
          <w:lang w:val="hy-AM"/>
        </w:rPr>
        <w:t>:</w:t>
      </w:r>
    </w:p>
    <w:p w:rsidR="007862B1" w:rsidRPr="00AF04FC" w:rsidRDefault="007862B1" w:rsidP="007862B1">
      <w:pPr>
        <w:ind w:left="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դ</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pt-BR"/>
        </w:rPr>
        <w:t>Ընկերությունը</w:t>
      </w:r>
      <w:r w:rsidRPr="00AF04FC">
        <w:rPr>
          <w:rFonts w:ascii="Arial" w:hAnsi="Arial" w:cs="Arial"/>
          <w:color w:val="000000"/>
          <w:sz w:val="20"/>
          <w:szCs w:val="20"/>
          <w:lang w:val="hy-AM"/>
        </w:rPr>
        <w:t>հավաստումէ</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որՊահանջագիրըակցեպտավորելէտուժանքիամբողջգումարով</w:t>
      </w:r>
      <w:r w:rsidRPr="00AF04FC">
        <w:rPr>
          <w:rFonts w:ascii="Arial LatArm" w:hAnsi="Arial LatArm" w:cs="GHEA Grapalat"/>
          <w:color w:val="000000"/>
          <w:sz w:val="20"/>
          <w:szCs w:val="20"/>
          <w:lang w:val="hy-AM"/>
        </w:rPr>
        <w:t>:</w:t>
      </w:r>
    </w:p>
    <w:p w:rsidR="007862B1" w:rsidRPr="00AF04FC" w:rsidRDefault="007862B1" w:rsidP="007862B1">
      <w:pPr>
        <w:ind w:firstLine="426"/>
        <w:jc w:val="both"/>
        <w:rPr>
          <w:rFonts w:ascii="Arial LatArm" w:hAnsi="Arial LatArm" w:cs="GHEA Grapalat"/>
          <w:sz w:val="20"/>
          <w:szCs w:val="20"/>
          <w:lang w:val="hy-AM"/>
        </w:rPr>
      </w:pPr>
      <w:r w:rsidRPr="00AF04FC">
        <w:rPr>
          <w:rFonts w:ascii="Arial" w:hAnsi="Arial" w:cs="Arial"/>
          <w:sz w:val="20"/>
          <w:szCs w:val="20"/>
          <w:lang w:val="hy-AM"/>
        </w:rPr>
        <w:t>ե</w:t>
      </w:r>
      <w:r w:rsidRPr="00AF04FC">
        <w:rPr>
          <w:rFonts w:ascii="Arial LatArm" w:hAnsi="Arial LatArm" w:cs="GHEA Grapalat"/>
          <w:sz w:val="20"/>
          <w:szCs w:val="20"/>
          <w:lang w:val="hy-AM"/>
        </w:rPr>
        <w:t xml:space="preserve">) </w:t>
      </w:r>
      <w:r w:rsidRPr="00AF04FC">
        <w:rPr>
          <w:rFonts w:ascii="Arial" w:hAnsi="Arial" w:cs="Arial"/>
          <w:sz w:val="20"/>
          <w:szCs w:val="20"/>
          <w:lang w:val="hy-AM"/>
        </w:rPr>
        <w:t>Ընկերությունըսույնովհամաձայնումէ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որՎճարողԲանկըորևէպատասխանատվությունչիկրումՊատվիրատուիկողմիցներկայացվածվճարմանպահանջիևՊահանջագրիիրավաչափության</w:t>
      </w:r>
      <w:r w:rsidRPr="00AF04FC">
        <w:rPr>
          <w:rFonts w:ascii="Arial LatArm" w:hAnsi="Arial LatArm" w:cs="GHEA Grapalat"/>
          <w:sz w:val="20"/>
          <w:szCs w:val="20"/>
          <w:lang w:val="hy-AM"/>
        </w:rPr>
        <w:t xml:space="preserve">, </w:t>
      </w:r>
      <w:r w:rsidRPr="00AF04FC">
        <w:rPr>
          <w:rFonts w:ascii="Arial" w:hAnsi="Arial" w:cs="Arial"/>
          <w:sz w:val="20"/>
          <w:szCs w:val="20"/>
          <w:lang w:val="hy-AM"/>
        </w:rPr>
        <w:t>վավերականության</w:t>
      </w:r>
      <w:r w:rsidRPr="00AF04FC">
        <w:rPr>
          <w:rFonts w:ascii="Arial LatArm" w:hAnsi="Arial LatArm" w:cs="GHEA Grapalat"/>
          <w:sz w:val="20"/>
          <w:szCs w:val="20"/>
          <w:lang w:val="hy-AM"/>
        </w:rPr>
        <w:t xml:space="preserve">, </w:t>
      </w:r>
      <w:r w:rsidRPr="00AF04FC">
        <w:rPr>
          <w:rFonts w:ascii="Arial" w:hAnsi="Arial" w:cs="Arial"/>
          <w:sz w:val="20"/>
          <w:szCs w:val="20"/>
          <w:lang w:val="hy-AM"/>
        </w:rPr>
        <w:t>ներկայացմանժամկետներիևՊահանջագրիկատարումնապահովելուհամարՎճարողԲանկիկողմիցիրականացվողգործողություններիհամար</w:t>
      </w:r>
      <w:r w:rsidRPr="00AF04FC">
        <w:rPr>
          <w:rFonts w:ascii="Arial LatArm" w:hAnsi="Arial LatArm" w:cs="GHEA Grapalat"/>
          <w:sz w:val="20"/>
          <w:szCs w:val="20"/>
          <w:lang w:val="hy-AM"/>
        </w:rPr>
        <w:t xml:space="preserve">: </w:t>
      </w:r>
    </w:p>
    <w:p w:rsidR="007862B1" w:rsidRPr="00AF04FC" w:rsidRDefault="000149F3" w:rsidP="000149F3">
      <w:pPr>
        <w:ind w:firstLine="426"/>
        <w:jc w:val="both"/>
        <w:rPr>
          <w:rFonts w:ascii="Arial LatArm" w:hAnsi="Arial LatArm" w:cs="GHEA Grapalat"/>
          <w:sz w:val="20"/>
          <w:szCs w:val="20"/>
          <w:lang w:val="pt-BR"/>
        </w:rPr>
      </w:pPr>
      <w:r w:rsidRPr="00AF04FC">
        <w:rPr>
          <w:rFonts w:ascii="Arial LatArm" w:hAnsi="Arial LatArm" w:cs="GHEA Grapalat"/>
          <w:sz w:val="20"/>
          <w:szCs w:val="20"/>
          <w:lang w:val="pt-BR"/>
        </w:rPr>
        <w:t>1.4</w:t>
      </w:r>
      <w:r w:rsidR="007862B1" w:rsidRPr="00AF04FC">
        <w:rPr>
          <w:rFonts w:ascii="Arial" w:hAnsi="Arial" w:cs="Arial"/>
          <w:sz w:val="20"/>
          <w:szCs w:val="20"/>
          <w:lang w:val="pt-BR"/>
        </w:rPr>
        <w:t>Ընկերությանկողմիցգնմանընթացակարգիարդյունքումկնքվածպայմանագիրըչկատարելուկամոչպատշաճկատարելուդեպքում</w:t>
      </w:r>
      <w:r w:rsidR="006E35C3" w:rsidRPr="00AF04FC">
        <w:rPr>
          <w:rFonts w:ascii="Arial LatArm" w:hAnsi="Arial LatArm" w:cs="GHEA Grapalat"/>
          <w:sz w:val="20"/>
          <w:szCs w:val="20"/>
          <w:lang w:val="pt-BR"/>
        </w:rPr>
        <w:t xml:space="preserve">, </w:t>
      </w:r>
      <w:r w:rsidR="006E35C3" w:rsidRPr="00AF04FC">
        <w:rPr>
          <w:rFonts w:ascii="Arial" w:hAnsi="Arial" w:cs="Arial"/>
          <w:sz w:val="20"/>
          <w:szCs w:val="20"/>
          <w:lang w:val="pt-BR"/>
        </w:rPr>
        <w:t>եթեայնհանգեցնումէՊատվիրատուիկողմիցպայմանագրիմիակողմանիլուծման</w:t>
      </w:r>
      <w:r w:rsidR="006E35C3" w:rsidRPr="00AF04FC">
        <w:rPr>
          <w:rFonts w:ascii="Arial LatArm" w:hAnsi="Arial LatArm" w:cs="GHEA Grapalat"/>
          <w:sz w:val="20"/>
          <w:szCs w:val="20"/>
          <w:lang w:val="pt-BR"/>
        </w:rPr>
        <w:t>,</w:t>
      </w:r>
      <w:r w:rsidR="007862B1" w:rsidRPr="00AF04FC">
        <w:rPr>
          <w:rFonts w:ascii="Arial" w:hAnsi="Arial" w:cs="Arial"/>
          <w:sz w:val="20"/>
          <w:szCs w:val="20"/>
          <w:lang w:val="pt-BR"/>
        </w:rPr>
        <w:t>Պատվիրատունսույնտուժանքիհամաձայնագիրըևկից</w:t>
      </w:r>
      <w:r w:rsidR="007862B1" w:rsidRPr="00AF04FC">
        <w:rPr>
          <w:rFonts w:ascii="Arial" w:hAnsi="Arial" w:cs="Arial"/>
          <w:sz w:val="20"/>
          <w:szCs w:val="20"/>
          <w:lang w:val="hy-AM"/>
        </w:rPr>
        <w:t>Պահանջագիրըբնօրինակներով</w:t>
      </w:r>
      <w:r w:rsidR="007862B1" w:rsidRPr="00AF04FC">
        <w:rPr>
          <w:rFonts w:ascii="Arial" w:hAnsi="Arial" w:cs="Arial"/>
          <w:sz w:val="20"/>
          <w:szCs w:val="20"/>
          <w:lang w:val="pt-BR"/>
        </w:rPr>
        <w:t>ներկայացնումէ</w:t>
      </w:r>
      <w:r w:rsidR="007862B1" w:rsidRPr="00AF04FC">
        <w:rPr>
          <w:rFonts w:ascii="Arial" w:hAnsi="Arial" w:cs="Arial"/>
          <w:sz w:val="20"/>
          <w:szCs w:val="20"/>
          <w:lang w:val="hy-AM"/>
        </w:rPr>
        <w:t>ՎճարողԲանկին</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այդմասինգրավորտեղեկացնելովԸնկերությանը</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Սույնտուժանքիհամաձայնագիրըևկից</w:t>
      </w:r>
      <w:r w:rsidR="007862B1" w:rsidRPr="00AF04FC">
        <w:rPr>
          <w:rFonts w:ascii="Arial" w:hAnsi="Arial" w:cs="Arial"/>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hy-AM"/>
        </w:rPr>
        <w:t>ինչպեսնաևդրանցիցարտատպվածթղթայինտարբերակներով</w:t>
      </w:r>
      <w:r w:rsidR="007862B1" w:rsidRPr="00AF04FC">
        <w:rPr>
          <w:rFonts w:ascii="Arial LatArm" w:hAnsi="Arial LatArm" w:cs="GHEA Grapalat"/>
          <w:sz w:val="20"/>
          <w:szCs w:val="20"/>
          <w:lang w:val="pt-BR"/>
        </w:rPr>
        <w:t>:</w:t>
      </w:r>
    </w:p>
    <w:p w:rsidR="007862B1" w:rsidRPr="00AF04FC" w:rsidRDefault="007862B1" w:rsidP="000149F3">
      <w:pPr>
        <w:numPr>
          <w:ilvl w:val="1"/>
          <w:numId w:val="25"/>
        </w:numPr>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ՊատվիրատունՎճարողբանկինկարողէներկայացնելայլլրացուցիչփաստաթղթեր</w:t>
      </w:r>
      <w:r w:rsidRPr="00AF04FC">
        <w:rPr>
          <w:rFonts w:ascii="Arial LatArm" w:hAnsi="Arial LatArm" w:cs="GHEA Grapalat"/>
          <w:color w:val="000000"/>
          <w:sz w:val="20"/>
          <w:szCs w:val="20"/>
          <w:lang w:val="hy-AM"/>
        </w:rPr>
        <w:t>:</w:t>
      </w:r>
    </w:p>
    <w:p w:rsidR="007862B1" w:rsidRPr="00AF04FC" w:rsidRDefault="000149F3" w:rsidP="000149F3">
      <w:pPr>
        <w:ind w:firstLine="426"/>
        <w:jc w:val="both"/>
        <w:rPr>
          <w:rFonts w:ascii="Arial LatArm" w:hAnsi="Arial LatArm" w:cs="GHEA Grapalat"/>
          <w:sz w:val="20"/>
          <w:szCs w:val="20"/>
          <w:lang w:val="pt-BR"/>
        </w:rPr>
      </w:pPr>
      <w:r w:rsidRPr="00AF04FC">
        <w:rPr>
          <w:rFonts w:ascii="Arial LatArm" w:hAnsi="Arial LatArm" w:cs="GHEA Grapalat"/>
          <w:sz w:val="20"/>
          <w:szCs w:val="20"/>
          <w:lang w:val="hy-AM"/>
        </w:rPr>
        <w:t xml:space="preserve">1.6 </w:t>
      </w:r>
      <w:r w:rsidR="007862B1" w:rsidRPr="00AF04FC">
        <w:rPr>
          <w:rFonts w:ascii="Arial" w:hAnsi="Arial" w:cs="Arial"/>
          <w:sz w:val="20"/>
          <w:szCs w:val="20"/>
          <w:lang w:val="hy-AM"/>
        </w:rPr>
        <w:t>ՎճարողԲանկիկողմիցՊ</w:t>
      </w:r>
      <w:r w:rsidR="007862B1" w:rsidRPr="00AF04FC">
        <w:rPr>
          <w:rFonts w:ascii="Arial" w:hAnsi="Arial" w:cs="Arial"/>
          <w:sz w:val="20"/>
          <w:szCs w:val="20"/>
          <w:lang w:val="pt-BR"/>
        </w:rPr>
        <w:t>ահանջագրումնշվածգումարիվճարմանհետևանքով</w:t>
      </w:r>
      <w:r w:rsidR="007862B1" w:rsidRPr="00AF04FC">
        <w:rPr>
          <w:rFonts w:ascii="Arial" w:hAnsi="Arial" w:cs="Arial"/>
          <w:sz w:val="20"/>
          <w:szCs w:val="20"/>
          <w:lang w:val="hy-AM"/>
        </w:rPr>
        <w:t>Ընկերությա</w:t>
      </w:r>
      <w:r w:rsidR="007862B1" w:rsidRPr="00AF04FC">
        <w:rPr>
          <w:rFonts w:ascii="Arial" w:hAnsi="Arial" w:cs="Arial"/>
          <w:sz w:val="20"/>
          <w:szCs w:val="20"/>
          <w:lang w:val="hy-AM"/>
        </w:rPr>
        <w:lastRenderedPageBreak/>
        <w:t>ն</w:t>
      </w:r>
      <w:r w:rsidR="007862B1" w:rsidRPr="00AF04FC">
        <w:rPr>
          <w:rFonts w:ascii="Arial" w:hAnsi="Arial" w:cs="Arial"/>
          <w:sz w:val="20"/>
          <w:szCs w:val="20"/>
          <w:lang w:val="pt-BR"/>
        </w:rPr>
        <w:t>առաջացածռիսկերի</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Ընկերությանկրածվնասների</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hy-AM"/>
        </w:rPr>
        <w:t>ևբացասականհետևանքների</w:t>
      </w:r>
      <w:r w:rsidR="007862B1" w:rsidRPr="00AF04FC">
        <w:rPr>
          <w:rFonts w:ascii="Arial" w:hAnsi="Arial" w:cs="Arial"/>
          <w:sz w:val="20"/>
          <w:szCs w:val="20"/>
          <w:lang w:val="pt-BR"/>
        </w:rPr>
        <w:t>համարԲանկը</w:t>
      </w:r>
      <w:r w:rsidR="007862B1" w:rsidRPr="00AF04FC">
        <w:rPr>
          <w:rFonts w:ascii="Arial" w:hAnsi="Arial" w:cs="Arial"/>
          <w:sz w:val="20"/>
          <w:szCs w:val="20"/>
          <w:lang w:val="hy-AM"/>
        </w:rPr>
        <w:t>որևէ</w:t>
      </w:r>
      <w:r w:rsidR="007862B1" w:rsidRPr="00AF04FC">
        <w:rPr>
          <w:rFonts w:ascii="Arial" w:hAnsi="Arial" w:cs="Arial"/>
          <w:sz w:val="20"/>
          <w:szCs w:val="20"/>
          <w:lang w:val="pt-BR"/>
        </w:rPr>
        <w:t>պատասխանատվությունչիկրում</w:t>
      </w:r>
      <w:r w:rsidR="007862B1" w:rsidRPr="00AF04FC">
        <w:rPr>
          <w:rFonts w:ascii="Arial LatArm" w:hAnsi="Arial LatArm" w:cs="GHEA Grapalat"/>
          <w:sz w:val="20"/>
          <w:szCs w:val="20"/>
          <w:lang w:val="hy-AM"/>
        </w:rPr>
        <w:t>:</w:t>
      </w:r>
      <w:r w:rsidR="007862B1" w:rsidRPr="00AF04FC">
        <w:rPr>
          <w:rFonts w:ascii="Arial" w:hAnsi="Arial" w:cs="Arial"/>
          <w:sz w:val="20"/>
          <w:szCs w:val="20"/>
          <w:lang w:val="hy-AM"/>
        </w:rPr>
        <w:t>ԲանկըպարտավորչէստուգելուԸնկերությանկողմիցպայմանագրիպայմաններըխախտելուփաստերը</w:t>
      </w:r>
      <w:r w:rsidR="007862B1" w:rsidRPr="00AF04FC">
        <w:rPr>
          <w:rFonts w:ascii="Arial LatArm" w:hAnsi="Arial LatArm" w:cs="GHEA Grapalat"/>
          <w:sz w:val="20"/>
          <w:szCs w:val="20"/>
          <w:lang w:val="hy-AM"/>
        </w:rPr>
        <w:t>:</w:t>
      </w:r>
    </w:p>
    <w:p w:rsidR="007862B1" w:rsidRPr="00AF04FC" w:rsidRDefault="000149F3" w:rsidP="000149F3">
      <w:pPr>
        <w:ind w:firstLine="426"/>
        <w:jc w:val="both"/>
        <w:rPr>
          <w:rFonts w:ascii="Arial LatArm" w:hAnsi="Arial LatArm" w:cs="GHEA Grapalat"/>
          <w:sz w:val="20"/>
          <w:szCs w:val="20"/>
          <w:lang w:val="pt-BR"/>
        </w:rPr>
      </w:pPr>
      <w:r w:rsidRPr="00AF04FC">
        <w:rPr>
          <w:rFonts w:ascii="Arial LatArm" w:hAnsi="Arial LatArm" w:cs="GHEA Grapalat"/>
          <w:sz w:val="20"/>
          <w:szCs w:val="20"/>
          <w:lang w:val="pt-BR"/>
        </w:rPr>
        <w:t xml:space="preserve">1.7 </w:t>
      </w:r>
      <w:r w:rsidR="007862B1" w:rsidRPr="00AF04FC">
        <w:rPr>
          <w:rFonts w:ascii="Arial" w:hAnsi="Arial" w:cs="Arial"/>
          <w:sz w:val="20"/>
          <w:szCs w:val="20"/>
          <w:lang w:val="hy-AM"/>
        </w:rPr>
        <w:t>Այնդեպքում</w:t>
      </w:r>
      <w:r w:rsidR="007862B1" w:rsidRPr="00AF04FC">
        <w:rPr>
          <w:rFonts w:ascii="Arial LatArm" w:hAnsi="Arial LatArm" w:cs="GHEA Grapalat"/>
          <w:sz w:val="20"/>
          <w:szCs w:val="20"/>
          <w:lang w:val="pt-BR"/>
        </w:rPr>
        <w:t>,</w:t>
      </w:r>
      <w:r w:rsidR="007862B1" w:rsidRPr="00AF04FC">
        <w:rPr>
          <w:rFonts w:ascii="Arial" w:hAnsi="Arial" w:cs="Arial"/>
          <w:sz w:val="20"/>
          <w:szCs w:val="20"/>
          <w:lang w:val="hy-AM"/>
        </w:rPr>
        <w:t>երբԸնկերությանհաշվիմիջոցներըչենբավարարում</w:t>
      </w:r>
      <w:r w:rsidR="007862B1" w:rsidRPr="00AF04FC">
        <w:rPr>
          <w:rFonts w:ascii="Arial" w:hAnsi="Arial" w:cs="Arial"/>
          <w:sz w:val="20"/>
          <w:szCs w:val="20"/>
        </w:rPr>
        <w:t>՝Վճարողբանկըվճարմանպահանջագիրըստանալուցհետո՝</w:t>
      </w:r>
      <w:r w:rsidR="007862B1" w:rsidRPr="00AF04FC">
        <w:rPr>
          <w:rFonts w:ascii="Arial LatArm" w:hAnsi="Arial LatArm" w:cs="GHEA Grapalat"/>
          <w:sz w:val="20"/>
          <w:szCs w:val="20"/>
          <w:lang w:val="pt-BR"/>
        </w:rPr>
        <w:t xml:space="preserve"> 2 (</w:t>
      </w:r>
      <w:r w:rsidR="007862B1" w:rsidRPr="00AF04FC">
        <w:rPr>
          <w:rFonts w:ascii="Arial" w:hAnsi="Arial" w:cs="Arial"/>
          <w:sz w:val="20"/>
          <w:szCs w:val="20"/>
        </w:rPr>
        <w:t>երկու</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rPr>
        <w:t>աշխատանքայինօրվաընթացքումպետքէտեղեկացնիՊատվիրատուին՝գրավորձևով</w:t>
      </w:r>
      <w:r w:rsidR="007862B1" w:rsidRPr="00AF04FC">
        <w:rPr>
          <w:rFonts w:ascii="Arial LatArm" w:hAnsi="Arial LatArm" w:cs="GHEA Grapalat"/>
          <w:sz w:val="20"/>
          <w:szCs w:val="20"/>
          <w:lang w:val="pt-BR"/>
        </w:rPr>
        <w:t>:</w:t>
      </w:r>
    </w:p>
    <w:p w:rsidR="007862B1" w:rsidRPr="00AF04FC" w:rsidRDefault="000149F3" w:rsidP="000149F3">
      <w:pPr>
        <w:ind w:firstLine="360"/>
        <w:jc w:val="both"/>
        <w:rPr>
          <w:rFonts w:ascii="Arial LatArm" w:hAnsi="Arial LatArm" w:cs="GHEA Grapalat"/>
          <w:sz w:val="20"/>
          <w:szCs w:val="20"/>
          <w:lang w:val="pt-BR"/>
        </w:rPr>
      </w:pPr>
      <w:r w:rsidRPr="00AF04FC">
        <w:rPr>
          <w:rFonts w:ascii="Arial LatArm" w:hAnsi="Arial LatArm" w:cs="GHEA Grapalat"/>
          <w:sz w:val="20"/>
          <w:szCs w:val="20"/>
          <w:lang w:val="pt-BR"/>
        </w:rPr>
        <w:t xml:space="preserve">1.8 </w:t>
      </w:r>
      <w:r w:rsidR="007862B1" w:rsidRPr="00AF04FC">
        <w:rPr>
          <w:rFonts w:ascii="Arial" w:hAnsi="Arial" w:cs="Arial"/>
          <w:sz w:val="20"/>
          <w:szCs w:val="20"/>
          <w:lang w:val="pt-BR"/>
        </w:rPr>
        <w:t>Սույնհամաձայնագիրըևկից</w:t>
      </w:r>
      <w:r w:rsidR="007862B1" w:rsidRPr="00AF04FC">
        <w:rPr>
          <w:rFonts w:ascii="Arial" w:hAnsi="Arial" w:cs="Arial"/>
          <w:sz w:val="20"/>
          <w:szCs w:val="20"/>
          <w:lang w:val="hy-AM"/>
        </w:rPr>
        <w:t>Պ</w:t>
      </w:r>
      <w:r w:rsidR="007862B1" w:rsidRPr="00AF04FC">
        <w:rPr>
          <w:rFonts w:ascii="Arial" w:hAnsi="Arial" w:cs="Arial"/>
          <w:sz w:val="20"/>
          <w:szCs w:val="20"/>
          <w:lang w:val="pt-BR"/>
        </w:rPr>
        <w:t>ահանջագիրըԲանկներկայացնելուցհետո</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Բանկիցանկախպատճառներով</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տասնաշխատանքայինօրվաընթացքումՊատվիրատուինգումարըչվճարվելուդեպքում</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ՊատվիրատունչվճարմանհետկապվածԸնկերությանմասինտեղեկություններըփոխանցումէ</w:t>
      </w:r>
      <w:r w:rsidR="007862B1" w:rsidRPr="00AF04FC">
        <w:rPr>
          <w:rFonts w:ascii="Arial LatArm" w:hAnsi="Arial LatArm" w:cs="GHEA Grapalat"/>
          <w:sz w:val="20"/>
          <w:szCs w:val="20"/>
          <w:lang w:val="pt-BR"/>
        </w:rPr>
        <w:t>&lt;&lt;</w:t>
      </w:r>
      <w:r w:rsidR="007862B1" w:rsidRPr="00AF04FC">
        <w:rPr>
          <w:rFonts w:ascii="Arial" w:hAnsi="Arial" w:cs="Arial"/>
          <w:sz w:val="20"/>
          <w:szCs w:val="20"/>
          <w:lang w:val="pt-BR"/>
        </w:rPr>
        <w:t>ԱՔՌԱՔրեդիթՌեփորթինգ</w:t>
      </w:r>
      <w:r w:rsidR="007862B1" w:rsidRPr="00AF04FC">
        <w:rPr>
          <w:rFonts w:ascii="Arial LatArm" w:hAnsi="Arial LatArm" w:cs="GHEA Grapalat"/>
          <w:sz w:val="20"/>
          <w:szCs w:val="20"/>
          <w:lang w:val="pt-BR"/>
        </w:rPr>
        <w:t>&gt;&gt;</w:t>
      </w:r>
      <w:r w:rsidR="007862B1" w:rsidRPr="00AF04FC">
        <w:rPr>
          <w:rFonts w:ascii="Arial" w:hAnsi="Arial" w:cs="Arial"/>
          <w:sz w:val="20"/>
          <w:szCs w:val="20"/>
          <w:lang w:val="pt-BR"/>
        </w:rPr>
        <w:t>ՓԲԸ</w:t>
      </w:r>
      <w:r w:rsidR="007862B1" w:rsidRPr="00AF04FC">
        <w:rPr>
          <w:rFonts w:ascii="Arial LatArm" w:hAnsi="Arial LatArm" w:cs="GHEA Grapalat"/>
          <w:sz w:val="20"/>
          <w:szCs w:val="20"/>
          <w:lang w:val="pt-BR"/>
        </w:rPr>
        <w:t xml:space="preserve"> (</w:t>
      </w:r>
      <w:r w:rsidR="007862B1" w:rsidRPr="00AF04FC">
        <w:rPr>
          <w:rFonts w:ascii="Arial" w:hAnsi="Arial" w:cs="Arial"/>
          <w:sz w:val="20"/>
          <w:szCs w:val="20"/>
          <w:lang w:val="pt-BR"/>
        </w:rPr>
        <w:t>Վարկայինբյուրո</w:t>
      </w:r>
      <w:r w:rsidR="007862B1" w:rsidRPr="00AF04FC">
        <w:rPr>
          <w:rFonts w:ascii="Arial LatArm" w:hAnsi="Arial LatArm" w:cs="GHEA Grapalat"/>
          <w:sz w:val="20"/>
          <w:szCs w:val="20"/>
          <w:lang w:val="pt-BR"/>
        </w:rPr>
        <w:t>):</w:t>
      </w:r>
    </w:p>
    <w:p w:rsidR="007862B1" w:rsidRPr="00AF04FC" w:rsidRDefault="007862B1" w:rsidP="007862B1">
      <w:pPr>
        <w:jc w:val="both"/>
        <w:rPr>
          <w:rFonts w:ascii="Arial LatArm" w:hAnsi="Arial LatArm" w:cs="GHEA Grapalat"/>
          <w:sz w:val="20"/>
          <w:szCs w:val="20"/>
          <w:lang w:val="hy-AM"/>
        </w:rPr>
      </w:pPr>
    </w:p>
    <w:p w:rsidR="007862B1" w:rsidRPr="00AF04FC" w:rsidRDefault="007862B1" w:rsidP="007862B1">
      <w:pPr>
        <w:numPr>
          <w:ilvl w:val="0"/>
          <w:numId w:val="6"/>
        </w:numPr>
        <w:jc w:val="center"/>
        <w:rPr>
          <w:rFonts w:ascii="Arial LatArm" w:hAnsi="Arial LatArm" w:cs="GHEA Grapalat"/>
          <w:b/>
          <w:bCs/>
          <w:sz w:val="20"/>
          <w:szCs w:val="20"/>
        </w:rPr>
      </w:pPr>
      <w:r w:rsidRPr="00AF04FC">
        <w:rPr>
          <w:rFonts w:ascii="Arial" w:hAnsi="Arial" w:cs="Arial"/>
          <w:b/>
          <w:bCs/>
          <w:sz w:val="20"/>
          <w:szCs w:val="20"/>
        </w:rPr>
        <w:t>Այլպայմաններ</w:t>
      </w:r>
    </w:p>
    <w:p w:rsidR="007862B1" w:rsidRPr="00AF04FC" w:rsidRDefault="007862B1" w:rsidP="007862B1">
      <w:pPr>
        <w:ind w:firstLine="567"/>
        <w:jc w:val="both"/>
        <w:rPr>
          <w:rFonts w:ascii="Arial LatArm" w:hAnsi="Arial LatArm" w:cs="GHEA Grapalat"/>
          <w:sz w:val="20"/>
          <w:szCs w:val="20"/>
          <w:lang w:val="hy-AM"/>
        </w:rPr>
      </w:pPr>
      <w:r w:rsidRPr="00AF04FC">
        <w:rPr>
          <w:rFonts w:ascii="Arial LatArm" w:hAnsi="Arial LatArm" w:cs="GHEA Grapalat"/>
          <w:sz w:val="20"/>
          <w:szCs w:val="20"/>
        </w:rPr>
        <w:t xml:space="preserve">2.1 </w:t>
      </w:r>
      <w:r w:rsidRPr="00AF04FC">
        <w:rPr>
          <w:rFonts w:ascii="Arial" w:hAnsi="Arial" w:cs="Arial"/>
          <w:sz w:val="20"/>
          <w:szCs w:val="20"/>
        </w:rPr>
        <w:t>Սույնհամաձայնագիրը</w:t>
      </w:r>
      <w:r w:rsidRPr="00AF04FC">
        <w:rPr>
          <w:rFonts w:ascii="Arial" w:hAnsi="Arial" w:cs="Arial"/>
          <w:sz w:val="20"/>
          <w:szCs w:val="20"/>
          <w:lang w:val="hy-AM"/>
        </w:rPr>
        <w:t>ևՊահանջագիրըանհետկանչելիեն</w:t>
      </w:r>
      <w:r w:rsidRPr="00AF04FC">
        <w:rPr>
          <w:rFonts w:ascii="Arial LatArm" w:hAnsi="Arial LatArm" w:cs="GHEA Grapalat"/>
          <w:sz w:val="20"/>
          <w:szCs w:val="20"/>
          <w:lang w:val="hy-AM"/>
        </w:rPr>
        <w:t>,</w:t>
      </w:r>
      <w:r w:rsidRPr="00AF04FC">
        <w:rPr>
          <w:rFonts w:ascii="Arial" w:hAnsi="Arial" w:cs="Arial"/>
          <w:sz w:val="20"/>
          <w:szCs w:val="20"/>
        </w:rPr>
        <w:t>ուժիմեջ</w:t>
      </w:r>
      <w:r w:rsidRPr="00AF04FC">
        <w:rPr>
          <w:rFonts w:ascii="Arial" w:hAnsi="Arial" w:cs="Arial"/>
          <w:sz w:val="20"/>
          <w:szCs w:val="20"/>
          <w:lang w:val="hy-AM"/>
        </w:rPr>
        <w:t>են</w:t>
      </w:r>
      <w:r w:rsidRPr="00AF04FC">
        <w:rPr>
          <w:rFonts w:ascii="Arial" w:hAnsi="Arial" w:cs="Arial"/>
          <w:sz w:val="20"/>
          <w:szCs w:val="20"/>
        </w:rPr>
        <w:t>մտնումԸնկերությանկողմիցվավերացմանպահիցևուժիմեջ</w:t>
      </w:r>
      <w:r w:rsidRPr="00AF04FC">
        <w:rPr>
          <w:rFonts w:ascii="Arial" w:hAnsi="Arial" w:cs="Arial"/>
          <w:sz w:val="20"/>
          <w:szCs w:val="20"/>
          <w:lang w:val="hy-AM"/>
        </w:rPr>
        <w:t>ենմինչև</w:t>
      </w:r>
      <w:r w:rsidR="00595213" w:rsidRPr="00AF04FC">
        <w:rPr>
          <w:rFonts w:ascii="Arial" w:hAnsi="Arial" w:cs="Arial"/>
          <w:sz w:val="20"/>
          <w:szCs w:val="20"/>
        </w:rPr>
        <w:t>Պատվիրատուիկողմիցկնքվածպայմանագրիկատարմանարդյունքըամբողջականընդունվելուօրվանհաջորդողքսաներորդաշխատանքայինօրըներառյալ</w:t>
      </w:r>
      <w:r w:rsidRPr="00AF04FC">
        <w:rPr>
          <w:rFonts w:ascii="Arial" w:hAnsi="Arial" w:cs="Arial"/>
          <w:sz w:val="20"/>
          <w:szCs w:val="20"/>
        </w:rPr>
        <w:t>։</w:t>
      </w:r>
    </w:p>
    <w:p w:rsidR="007862B1" w:rsidRPr="00AF04FC" w:rsidRDefault="007862B1" w:rsidP="007862B1">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2.2.</w:t>
      </w:r>
      <w:r w:rsidRPr="00AF04FC">
        <w:rPr>
          <w:rFonts w:ascii="Arial" w:hAnsi="Arial" w:cs="Arial"/>
          <w:sz w:val="20"/>
          <w:szCs w:val="20"/>
          <w:lang w:val="hy-AM"/>
        </w:rPr>
        <w:t>ՍույնհամաձայնագիրըևկիցՊահանջագիրըՊատվիրատուիկողմիցՎճարողԲանկիններկայացնելով</w:t>
      </w:r>
      <w:r w:rsidRPr="00AF04FC">
        <w:rPr>
          <w:rFonts w:ascii="Arial LatArm" w:hAnsi="Arial LatArm" w:cs="GHEA Grapalat"/>
          <w:sz w:val="20"/>
          <w:szCs w:val="20"/>
          <w:lang w:val="hy-AM"/>
        </w:rPr>
        <w:t xml:space="preserve">` </w:t>
      </w:r>
    </w:p>
    <w:p w:rsidR="007862B1" w:rsidRPr="00AF04FC" w:rsidRDefault="007862B1" w:rsidP="007862B1">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2.2.1. </w:t>
      </w:r>
      <w:r w:rsidRPr="00AF04FC">
        <w:rPr>
          <w:rFonts w:ascii="Arial" w:hAnsi="Arial" w:cs="Arial"/>
          <w:sz w:val="20"/>
          <w:szCs w:val="20"/>
          <w:lang w:val="hy-AM"/>
        </w:rPr>
        <w:t>Պատվիրատուիկողմիցհավաստվումէ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որԸնկերությունըթույլէտվելպայմանագրայինպարտավորություններիխախտում</w:t>
      </w:r>
      <w:r w:rsidRPr="00AF04FC">
        <w:rPr>
          <w:rFonts w:ascii="Arial LatArm" w:hAnsi="Arial LatArm" w:cs="GHEA Grapalat"/>
          <w:sz w:val="20"/>
          <w:szCs w:val="20"/>
          <w:lang w:val="hy-AM"/>
        </w:rPr>
        <w:t xml:space="preserve">, </w:t>
      </w:r>
      <w:r w:rsidRPr="00AF04FC">
        <w:rPr>
          <w:rFonts w:ascii="Arial" w:hAnsi="Arial" w:cs="Arial"/>
          <w:sz w:val="20"/>
          <w:szCs w:val="20"/>
          <w:lang w:val="hy-AM"/>
        </w:rPr>
        <w:t>իսկ</w:t>
      </w:r>
    </w:p>
    <w:p w:rsidR="007862B1" w:rsidRPr="00AF04FC" w:rsidDel="00A13215" w:rsidRDefault="007862B1" w:rsidP="007862B1">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2.2.2. </w:t>
      </w:r>
      <w:r w:rsidRPr="00AF04FC">
        <w:rPr>
          <w:rFonts w:ascii="Arial" w:hAnsi="Arial" w:cs="Arial"/>
          <w:sz w:val="20"/>
          <w:szCs w:val="20"/>
          <w:lang w:val="hy-AM"/>
        </w:rPr>
        <w:t>Ընկերությանկողմիցհավաստվումէ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որսույնտուժանքիհամաձայնագիրըևկիցՊահանջագիրըպատշաճստորագրվածէԸնկերությանիրավասուանձիկողմից</w:t>
      </w:r>
      <w:r w:rsidRPr="00AF04FC">
        <w:rPr>
          <w:rFonts w:ascii="Arial LatArm" w:hAnsi="Arial LatArm" w:cs="GHEA Grapalat"/>
          <w:sz w:val="20"/>
          <w:szCs w:val="20"/>
          <w:lang w:val="hy-AM"/>
        </w:rPr>
        <w:t>:</w:t>
      </w:r>
    </w:p>
    <w:p w:rsidR="007862B1" w:rsidRPr="00AF04FC" w:rsidRDefault="007862B1" w:rsidP="007862B1">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2.3 </w:t>
      </w:r>
      <w:r w:rsidRPr="00AF04FC">
        <w:rPr>
          <w:rFonts w:ascii="Arial" w:hAnsi="Arial" w:cs="Arial"/>
          <w:sz w:val="20"/>
          <w:szCs w:val="20"/>
          <w:lang w:val="hy-AM"/>
        </w:rPr>
        <w:t>ՍույնՀամաձայնագրիկապակցությամբծագածվեճերըլուծվումենբանակցություններիմիջոցով։Համաձայնությունձեռքչբերելուդեպքումվեճերըլուծվումենդատականկարգով։</w:t>
      </w:r>
    </w:p>
    <w:p w:rsidR="007862B1" w:rsidRPr="00AF04FC" w:rsidRDefault="007862B1" w:rsidP="007862B1">
      <w:pPr>
        <w:ind w:firstLine="567"/>
        <w:jc w:val="both"/>
        <w:rPr>
          <w:rFonts w:ascii="Arial LatArm" w:hAnsi="Arial LatArm" w:cs="GHEA Grapalat"/>
          <w:sz w:val="20"/>
          <w:szCs w:val="20"/>
          <w:lang w:val="hy-AM"/>
        </w:rPr>
      </w:pPr>
    </w:p>
    <w:p w:rsidR="007862B1" w:rsidRPr="00AF04FC" w:rsidRDefault="007862B1" w:rsidP="007862B1">
      <w:pPr>
        <w:ind w:firstLine="567"/>
        <w:jc w:val="center"/>
        <w:rPr>
          <w:rFonts w:ascii="Arial LatArm" w:hAnsi="Arial LatArm" w:cs="GHEA Grapalat"/>
          <w:sz w:val="20"/>
          <w:szCs w:val="20"/>
          <w:lang w:val="hy-AM"/>
        </w:rPr>
      </w:pPr>
      <w:r w:rsidRPr="00AF04FC">
        <w:rPr>
          <w:rFonts w:ascii="Arial LatArm" w:hAnsi="Arial LatArm" w:cs="GHEA Grapalat"/>
          <w:b/>
          <w:sz w:val="20"/>
          <w:szCs w:val="20"/>
          <w:lang w:val="hy-AM"/>
        </w:rPr>
        <w:t xml:space="preserve">3. </w:t>
      </w:r>
      <w:r w:rsidRPr="00AF04FC">
        <w:rPr>
          <w:rFonts w:ascii="Arial" w:hAnsi="Arial" w:cs="Arial"/>
          <w:b/>
          <w:sz w:val="20"/>
          <w:szCs w:val="20"/>
          <w:lang w:val="hy-AM"/>
        </w:rPr>
        <w:t>Ընկերությանհասցեն</w:t>
      </w:r>
      <w:r w:rsidRPr="00AF04FC">
        <w:rPr>
          <w:rFonts w:ascii="Arial LatArm" w:hAnsi="Arial LatArm" w:cs="GHEA Grapalat"/>
          <w:b/>
          <w:sz w:val="20"/>
          <w:szCs w:val="20"/>
          <w:lang w:val="hy-AM"/>
        </w:rPr>
        <w:t xml:space="preserve">, </w:t>
      </w:r>
      <w:r w:rsidRPr="00AF04FC">
        <w:rPr>
          <w:rFonts w:ascii="Arial" w:hAnsi="Arial" w:cs="Arial"/>
          <w:b/>
          <w:sz w:val="20"/>
          <w:szCs w:val="20"/>
          <w:lang w:val="hy-AM"/>
        </w:rPr>
        <w:t>բանկայինվավերապայմանները</w:t>
      </w:r>
      <w:r w:rsidRPr="00AF04FC">
        <w:rPr>
          <w:rFonts w:ascii="Arial LatArm" w:hAnsi="Arial LatArm" w:cs="GHEA Grapalat"/>
          <w:b/>
          <w:sz w:val="20"/>
          <w:szCs w:val="20"/>
          <w:lang w:val="hy-AM"/>
        </w:rPr>
        <w:t>`</w:t>
      </w:r>
    </w:p>
    <w:p w:rsidR="007862B1" w:rsidRPr="00AF04FC" w:rsidRDefault="007862B1" w:rsidP="007862B1">
      <w:pPr>
        <w:jc w:val="both"/>
        <w:rPr>
          <w:rFonts w:ascii="Arial LatArm" w:hAnsi="Arial LatArm" w:cs="GHEA Grapalat"/>
          <w:sz w:val="20"/>
          <w:szCs w:val="20"/>
          <w:u w:val="single"/>
          <w:lang w:val="hy-AM"/>
        </w:rPr>
      </w:pP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p>
    <w:p w:rsidR="007862B1" w:rsidRPr="00AF04FC" w:rsidRDefault="007862B1" w:rsidP="007862B1">
      <w:pPr>
        <w:jc w:val="both"/>
        <w:rPr>
          <w:rFonts w:ascii="Arial LatArm" w:hAnsi="Arial LatArm"/>
          <w:sz w:val="18"/>
          <w:szCs w:val="18"/>
          <w:vertAlign w:val="superscript"/>
          <w:lang w:val="hy-AM"/>
        </w:rPr>
      </w:pPr>
      <w:r w:rsidRPr="00AF04FC">
        <w:rPr>
          <w:rFonts w:ascii="Arial" w:hAnsi="Arial" w:cs="Arial"/>
          <w:sz w:val="18"/>
          <w:szCs w:val="18"/>
          <w:vertAlign w:val="superscript"/>
          <w:lang w:val="hy-AM"/>
        </w:rPr>
        <w:t>ընկերությանանվանումը</w:t>
      </w:r>
    </w:p>
    <w:p w:rsidR="007862B1" w:rsidRPr="00AF04FC" w:rsidRDefault="007862B1" w:rsidP="007862B1">
      <w:pPr>
        <w:jc w:val="both"/>
        <w:rPr>
          <w:rFonts w:ascii="Arial LatArm" w:hAnsi="Arial LatArm"/>
          <w:sz w:val="18"/>
          <w:szCs w:val="18"/>
          <w:u w:val="single"/>
          <w:vertAlign w:val="superscript"/>
          <w:lang w:val="hy-AM"/>
        </w:rPr>
      </w:pP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p>
    <w:p w:rsidR="007862B1" w:rsidRPr="00AF04FC" w:rsidRDefault="007862B1" w:rsidP="007862B1">
      <w:pPr>
        <w:jc w:val="both"/>
        <w:rPr>
          <w:rFonts w:ascii="Arial LatArm" w:hAnsi="Arial LatArm"/>
          <w:sz w:val="18"/>
          <w:szCs w:val="18"/>
          <w:vertAlign w:val="superscript"/>
          <w:lang w:val="hy-AM"/>
        </w:rPr>
      </w:pPr>
      <w:r w:rsidRPr="00AF04FC">
        <w:rPr>
          <w:rFonts w:ascii="Arial" w:hAnsi="Arial" w:cs="Arial"/>
          <w:sz w:val="18"/>
          <w:szCs w:val="18"/>
          <w:vertAlign w:val="superscript"/>
          <w:lang w:val="hy-AM"/>
        </w:rPr>
        <w:t>ընկերությանհասցեն</w:t>
      </w:r>
    </w:p>
    <w:p w:rsidR="007862B1" w:rsidRPr="00AF04FC" w:rsidRDefault="007862B1" w:rsidP="007862B1">
      <w:pPr>
        <w:jc w:val="both"/>
        <w:rPr>
          <w:rFonts w:ascii="Arial LatArm" w:hAnsi="Arial LatArm"/>
          <w:sz w:val="18"/>
          <w:szCs w:val="18"/>
          <w:u w:val="single"/>
          <w:vertAlign w:val="superscript"/>
          <w:lang w:val="hy-AM"/>
        </w:rPr>
      </w:pP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p>
    <w:p w:rsidR="007862B1" w:rsidRPr="00AF04FC" w:rsidRDefault="007862B1" w:rsidP="007862B1">
      <w:pPr>
        <w:jc w:val="both"/>
        <w:rPr>
          <w:rFonts w:ascii="Arial LatArm" w:hAnsi="Arial LatArm"/>
          <w:sz w:val="18"/>
          <w:szCs w:val="18"/>
          <w:vertAlign w:val="superscript"/>
          <w:lang w:val="hy-AM"/>
        </w:rPr>
      </w:pPr>
      <w:r w:rsidRPr="00AF04FC">
        <w:rPr>
          <w:rFonts w:ascii="Arial" w:hAnsi="Arial" w:cs="Arial"/>
          <w:sz w:val="18"/>
          <w:szCs w:val="18"/>
          <w:vertAlign w:val="superscript"/>
          <w:lang w:val="hy-AM"/>
        </w:rPr>
        <w:t>ընկերությանըսպասարկողբանկիանվանումը</w:t>
      </w:r>
    </w:p>
    <w:p w:rsidR="007862B1" w:rsidRPr="00AF04FC" w:rsidRDefault="007862B1" w:rsidP="007862B1">
      <w:pPr>
        <w:jc w:val="both"/>
        <w:rPr>
          <w:rFonts w:ascii="Arial LatArm" w:hAnsi="Arial LatArm"/>
          <w:sz w:val="18"/>
          <w:szCs w:val="18"/>
          <w:u w:val="single"/>
          <w:vertAlign w:val="superscript"/>
          <w:lang w:val="hy-AM"/>
        </w:rPr>
      </w:pP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r w:rsidRPr="00AF04FC">
        <w:rPr>
          <w:rFonts w:ascii="Arial LatArm" w:hAnsi="Arial LatArm"/>
          <w:sz w:val="18"/>
          <w:szCs w:val="18"/>
          <w:u w:val="single"/>
          <w:vertAlign w:val="superscript"/>
          <w:lang w:val="hy-AM"/>
        </w:rPr>
        <w:tab/>
      </w:r>
    </w:p>
    <w:p w:rsidR="006E35C3" w:rsidRPr="00AF04FC" w:rsidRDefault="006E35C3" w:rsidP="007862B1">
      <w:pPr>
        <w:jc w:val="both"/>
        <w:rPr>
          <w:rFonts w:ascii="Arial LatArm" w:hAnsi="Arial LatArm"/>
          <w:sz w:val="18"/>
          <w:szCs w:val="18"/>
          <w:u w:val="single"/>
          <w:vertAlign w:val="superscript"/>
          <w:lang w:val="hy-AM"/>
        </w:rPr>
      </w:pPr>
    </w:p>
    <w:p w:rsidR="00334B2F" w:rsidRPr="00AF04FC" w:rsidRDefault="00334B2F" w:rsidP="00334B2F">
      <w:pPr>
        <w:jc w:val="both"/>
        <w:rPr>
          <w:rFonts w:ascii="Arial LatArm" w:hAnsi="Arial LatArm"/>
          <w:sz w:val="20"/>
          <w:szCs w:val="20"/>
          <w:lang w:val="hy-AM"/>
        </w:rPr>
      </w:pPr>
      <w:r w:rsidRPr="00AF04FC">
        <w:rPr>
          <w:rFonts w:ascii="Arial" w:hAnsi="Arial" w:cs="Arial"/>
          <w:sz w:val="20"/>
          <w:szCs w:val="20"/>
          <w:lang w:val="hy-AM"/>
        </w:rPr>
        <w:t>Կ</w:t>
      </w:r>
      <w:r w:rsidRPr="00AF04FC">
        <w:rPr>
          <w:rFonts w:ascii="Arial LatArm" w:hAnsi="Arial LatArm"/>
          <w:sz w:val="20"/>
          <w:szCs w:val="20"/>
          <w:lang w:val="hy-AM"/>
        </w:rPr>
        <w:t>.</w:t>
      </w:r>
      <w:r w:rsidRPr="00AF04FC">
        <w:rPr>
          <w:rFonts w:ascii="Arial" w:hAnsi="Arial" w:cs="Arial"/>
          <w:sz w:val="20"/>
          <w:szCs w:val="20"/>
          <w:lang w:val="hy-AM"/>
        </w:rPr>
        <w:t>Տ</w:t>
      </w:r>
    </w:p>
    <w:p w:rsidR="00334B2F" w:rsidRPr="00AF04FC" w:rsidRDefault="00334B2F" w:rsidP="00334B2F">
      <w:pPr>
        <w:jc w:val="both"/>
        <w:rPr>
          <w:rFonts w:ascii="Arial LatArm" w:hAnsi="Arial LatArm"/>
          <w:sz w:val="20"/>
          <w:szCs w:val="20"/>
          <w:lang w:val="hy-AM"/>
        </w:rPr>
      </w:pPr>
    </w:p>
    <w:p w:rsidR="00334B2F" w:rsidRPr="00AF04FC" w:rsidRDefault="00334B2F" w:rsidP="00334B2F">
      <w:pPr>
        <w:jc w:val="both"/>
        <w:rPr>
          <w:rFonts w:ascii="Arial LatArm" w:hAnsi="Arial LatArm"/>
          <w:sz w:val="20"/>
          <w:szCs w:val="20"/>
          <w:lang w:val="hy-AM"/>
        </w:rPr>
      </w:pPr>
      <w:r w:rsidRPr="00AF04FC">
        <w:rPr>
          <w:rFonts w:ascii="Arial" w:hAnsi="Arial" w:cs="Arial"/>
          <w:sz w:val="20"/>
          <w:szCs w:val="20"/>
          <w:lang w:val="hy-AM"/>
        </w:rPr>
        <w:t>Օր</w:t>
      </w:r>
      <w:r w:rsidRPr="00AF04FC">
        <w:rPr>
          <w:rFonts w:ascii="Arial LatArm" w:hAnsi="Arial LatArm"/>
          <w:sz w:val="20"/>
          <w:szCs w:val="20"/>
          <w:lang w:val="hy-AM"/>
        </w:rPr>
        <w:t>/</w:t>
      </w:r>
      <w:r w:rsidRPr="00AF04FC">
        <w:rPr>
          <w:rFonts w:ascii="Arial" w:hAnsi="Arial" w:cs="Arial"/>
          <w:sz w:val="20"/>
          <w:szCs w:val="20"/>
          <w:lang w:val="hy-AM"/>
        </w:rPr>
        <w:t>ամիս</w:t>
      </w:r>
      <w:r w:rsidRPr="00AF04FC">
        <w:rPr>
          <w:rFonts w:ascii="Arial LatArm" w:hAnsi="Arial LatArm"/>
          <w:sz w:val="20"/>
          <w:szCs w:val="20"/>
          <w:lang w:val="hy-AM"/>
        </w:rPr>
        <w:t>/</w:t>
      </w:r>
      <w:r w:rsidRPr="00AF04FC">
        <w:rPr>
          <w:rFonts w:ascii="Arial" w:hAnsi="Arial" w:cs="Arial"/>
          <w:sz w:val="20"/>
          <w:szCs w:val="20"/>
          <w:lang w:val="hy-AM"/>
        </w:rPr>
        <w:t>տարի</w:t>
      </w:r>
    </w:p>
    <w:p w:rsidR="006E35C3" w:rsidRPr="00AF04FC" w:rsidRDefault="006E35C3" w:rsidP="007862B1">
      <w:pPr>
        <w:jc w:val="both"/>
        <w:rPr>
          <w:rFonts w:ascii="Arial LatArm" w:hAnsi="Arial LatArm"/>
          <w:sz w:val="18"/>
          <w:szCs w:val="18"/>
          <w:vertAlign w:val="superscript"/>
          <w:lang w:val="hy-AM"/>
        </w:rPr>
      </w:pPr>
    </w:p>
    <w:p w:rsidR="007862B1" w:rsidRPr="00AF04FC" w:rsidRDefault="007862B1" w:rsidP="007862B1">
      <w:pPr>
        <w:jc w:val="both"/>
        <w:rPr>
          <w:rFonts w:ascii="Arial LatArm" w:hAnsi="Arial LatArm" w:cs="GHEA Grapalat"/>
          <w:i/>
          <w:sz w:val="18"/>
          <w:szCs w:val="18"/>
          <w:lang w:val="hy-AM"/>
        </w:rPr>
      </w:pPr>
    </w:p>
    <w:p w:rsidR="006E35C3" w:rsidRPr="00AF04FC" w:rsidRDefault="006E35C3" w:rsidP="006E35C3">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r w:rsidRPr="00AF04FC">
        <w:rPr>
          <w:rFonts w:ascii="Arial LatArm" w:hAnsi="Arial LatArm" w:cs="Sylfaen"/>
          <w:i/>
          <w:sz w:val="16"/>
          <w:szCs w:val="16"/>
          <w:lang w:val="hy-AM"/>
        </w:rPr>
        <w:t xml:space="preserve">* </w:t>
      </w:r>
      <w:r w:rsidRPr="00AF04FC">
        <w:rPr>
          <w:rFonts w:ascii="Arial" w:hAnsi="Arial" w:cs="Arial"/>
          <w:i/>
          <w:sz w:val="16"/>
          <w:szCs w:val="16"/>
          <w:lang w:val="hy-AM"/>
        </w:rPr>
        <w:t>լրացվումէհանձնաժողովիքարտուղարիկողմից</w:t>
      </w:r>
      <w:r w:rsidRPr="00AF04FC">
        <w:rPr>
          <w:rFonts w:ascii="Arial LatArm" w:hAnsi="Arial LatArm"/>
          <w:i/>
          <w:sz w:val="16"/>
          <w:szCs w:val="16"/>
          <w:lang w:val="hy-AM"/>
        </w:rPr>
        <w:t xml:space="preserve">` </w:t>
      </w:r>
      <w:r w:rsidRPr="00AF04FC">
        <w:rPr>
          <w:rFonts w:ascii="Arial" w:hAnsi="Arial" w:cs="Arial"/>
          <w:i/>
          <w:sz w:val="16"/>
          <w:szCs w:val="16"/>
          <w:lang w:val="hy-AM"/>
        </w:rPr>
        <w:t>մինչևհրավերըտեղեկագրումհրապարակելը</w:t>
      </w:r>
      <w:r w:rsidRPr="00AF04FC">
        <w:rPr>
          <w:rFonts w:ascii="Arial LatArm" w:hAnsi="Arial LatArm"/>
          <w:i/>
          <w:sz w:val="16"/>
          <w:szCs w:val="16"/>
          <w:lang w:val="hy-AM"/>
        </w:rPr>
        <w:t>:</w:t>
      </w:r>
    </w:p>
    <w:p w:rsidR="00595213" w:rsidRPr="00AF04FC" w:rsidRDefault="007862B1" w:rsidP="00091EBC">
      <w:pPr>
        <w:pStyle w:val="BodyTextIndent3"/>
        <w:spacing w:line="240" w:lineRule="auto"/>
        <w:jc w:val="right"/>
        <w:rPr>
          <w:rFonts w:ascii="Arial LatArm" w:hAnsi="Arial LatArm"/>
          <w:b/>
          <w:lang w:val="hy-AM"/>
        </w:rPr>
      </w:pPr>
      <w:r w:rsidRPr="00AF04FC">
        <w:rPr>
          <w:rFonts w:ascii="Arial LatArm" w:hAnsi="Arial LatArm"/>
          <w:b/>
          <w:lang w:val="hy-AM"/>
        </w:rPr>
        <w:br w:type="page"/>
      </w:r>
    </w:p>
    <w:tbl>
      <w:tblPr>
        <w:tblpPr w:leftFromText="180" w:rightFromText="180" w:vertAnchor="page" w:horzAnchor="margin" w:tblpXSpec="center" w:tblpY="1003"/>
        <w:tblW w:w="10980" w:type="dxa"/>
        <w:tblLook w:val="0000"/>
      </w:tblPr>
      <w:tblGrid>
        <w:gridCol w:w="6816"/>
        <w:gridCol w:w="6666"/>
      </w:tblGrid>
      <w:tr w:rsidR="00595213"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b/>
                <w:bCs/>
                <w:sz w:val="20"/>
                <w:szCs w:val="20"/>
                <w:lang w:val="hy-AM"/>
              </w:rPr>
            </w:pPr>
            <w:r w:rsidRPr="00AF04FC">
              <w:rPr>
                <w:rFonts w:ascii="Arial LatArm" w:hAnsi="Arial LatArm" w:cs="Sylfaen"/>
                <w:sz w:val="20"/>
                <w:szCs w:val="20"/>
              </w:rPr>
              <w:lastRenderedPageBreak/>
              <w:t xml:space="preserve">1.                                                              </w:t>
            </w:r>
            <w:r w:rsidRPr="00AF04FC">
              <w:rPr>
                <w:rFonts w:ascii="Arial" w:hAnsi="Arial" w:cs="Arial"/>
                <w:b/>
                <w:bCs/>
                <w:sz w:val="20"/>
                <w:szCs w:val="20"/>
              </w:rPr>
              <w:t>ՎՃԱՐՄԱՆՊԱՀԱՆՋԱԳԻՐ</w:t>
            </w:r>
            <w:r w:rsidRPr="00AF04FC">
              <w:rPr>
                <w:rFonts w:ascii="Arial LatArm" w:hAnsi="Arial LatArm" w:cs="Sylfaen"/>
                <w:b/>
                <w:bCs/>
                <w:sz w:val="20"/>
                <w:szCs w:val="20"/>
              </w:rPr>
              <w:t xml:space="preserve">* </w:t>
            </w:r>
          </w:p>
          <w:p w:rsidR="00595213" w:rsidRPr="00AF04FC" w:rsidRDefault="00595213" w:rsidP="00CB0ADE">
            <w:pPr>
              <w:jc w:val="center"/>
              <w:rPr>
                <w:rFonts w:ascii="Arial LatArm" w:hAnsi="Arial LatArm" w:cs="Arial"/>
                <w:bCs/>
                <w:i/>
                <w:sz w:val="20"/>
                <w:szCs w:val="20"/>
              </w:rPr>
            </w:pPr>
          </w:p>
        </w:tc>
      </w:tr>
      <w:tr w:rsidR="00595213"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lang w:val="hy-AM"/>
              </w:rPr>
            </w:pPr>
            <w:r w:rsidRPr="00AF04FC">
              <w:rPr>
                <w:rFonts w:ascii="Arial LatArm" w:hAnsi="Arial LatArm" w:cs="Sylfaen"/>
                <w:sz w:val="20"/>
                <w:szCs w:val="20"/>
                <w:lang w:val="hy-AM"/>
              </w:rPr>
              <w:t>2</w:t>
            </w:r>
            <w:r w:rsidRPr="00AF04FC">
              <w:rPr>
                <w:rFonts w:ascii="Arial LatArm" w:hAnsi="Arial LatArm" w:cs="Sylfaen"/>
                <w:sz w:val="20"/>
                <w:szCs w:val="20"/>
              </w:rPr>
              <w:t>.</w:t>
            </w:r>
            <w:r w:rsidRPr="00AF04FC">
              <w:rPr>
                <w:rFonts w:ascii="Arial" w:hAnsi="Arial" w:cs="Arial"/>
                <w:sz w:val="20"/>
                <w:szCs w:val="20"/>
                <w:lang w:val="hy-AM"/>
              </w:rPr>
              <w:t>Թիվ</w:t>
            </w:r>
          </w:p>
        </w:tc>
      </w:tr>
      <w:tr w:rsidR="00595213" w:rsidRPr="00AF04F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lang w:val="hy-AM"/>
              </w:rPr>
              <w:t>3</w:t>
            </w:r>
            <w:r w:rsidRPr="00AF04FC">
              <w:rPr>
                <w:rFonts w:ascii="Arial LatArm" w:hAnsi="Arial LatArm" w:cs="Sylfaen"/>
                <w:sz w:val="20"/>
                <w:szCs w:val="20"/>
              </w:rPr>
              <w:t xml:space="preserve">.                                                         </w:t>
            </w:r>
            <w:r w:rsidRPr="00AF04FC">
              <w:rPr>
                <w:rFonts w:ascii="Arial" w:hAnsi="Arial" w:cs="Arial"/>
                <w:sz w:val="20"/>
                <w:szCs w:val="20"/>
              </w:rPr>
              <w:t>Ներկայացմանամսաթիվը</w:t>
            </w:r>
            <w:r w:rsidRPr="00AF04FC">
              <w:rPr>
                <w:rFonts w:ascii="Arial LatArm" w:hAnsi="Arial LatArm" w:cs="Arial"/>
                <w:sz w:val="20"/>
                <w:szCs w:val="20"/>
              </w:rPr>
              <w:t xml:space="preserve">` </w:t>
            </w:r>
            <w:r w:rsidRPr="00AF04FC">
              <w:rPr>
                <w:rFonts w:ascii="Arial LatArm" w:hAnsi="Arial LatArm" w:cs="Tahoma"/>
                <w:color w:val="000000"/>
                <w:sz w:val="20"/>
                <w:szCs w:val="20"/>
              </w:rPr>
              <w:t xml:space="preserve">"___"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20___</w:t>
            </w:r>
            <w:r w:rsidRPr="00AF04FC">
              <w:rPr>
                <w:rFonts w:ascii="Arial" w:hAnsi="Arial" w:cs="Arial"/>
                <w:color w:val="000000"/>
                <w:sz w:val="20"/>
                <w:szCs w:val="20"/>
              </w:rPr>
              <w:t>թ</w:t>
            </w:r>
            <w:r w:rsidRPr="00AF04FC">
              <w:rPr>
                <w:rFonts w:ascii="Arial LatArm" w:hAnsi="Arial LatArm" w:cs="Sylfaen"/>
                <w:color w:val="000000"/>
                <w:sz w:val="20"/>
                <w:szCs w:val="20"/>
              </w:rPr>
              <w:t>.</w:t>
            </w:r>
          </w:p>
        </w:tc>
      </w:tr>
      <w:tr w:rsidR="00595213" w:rsidRPr="00AF04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lang w:val="hy-AM"/>
              </w:rPr>
              <w:t>4</w:t>
            </w:r>
            <w:r w:rsidRPr="00AF04FC">
              <w:rPr>
                <w:rFonts w:ascii="Arial LatArm" w:hAnsi="Arial LatArm" w:cs="Sylfaen"/>
                <w:sz w:val="20"/>
                <w:szCs w:val="20"/>
              </w:rPr>
              <w:t xml:space="preserve">. </w:t>
            </w:r>
            <w:r w:rsidRPr="00AF04FC">
              <w:rPr>
                <w:rFonts w:ascii="Arial" w:hAnsi="Arial" w:cs="Arial"/>
                <w:sz w:val="20"/>
                <w:szCs w:val="20"/>
                <w:lang w:val="hy-AM"/>
              </w:rPr>
              <w:t>Վճարողիանվանումը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r w:rsidRPr="00AF04FC">
              <w:rPr>
                <w:rFonts w:ascii="Arial LatArm" w:hAnsi="Arial LatArm" w:cs="Sylfaen"/>
                <w:sz w:val="20"/>
                <w:szCs w:val="20"/>
              </w:rPr>
              <w:t>(</w:t>
            </w:r>
            <w:r w:rsidRPr="00AF04FC">
              <w:rPr>
                <w:rFonts w:ascii="Arial" w:hAnsi="Arial" w:cs="Arial"/>
                <w:sz w:val="20"/>
                <w:szCs w:val="20"/>
              </w:rPr>
              <w:t>Ընկերություն</w:t>
            </w:r>
            <w:r w:rsidRPr="00AF04FC">
              <w:rPr>
                <w:rFonts w:ascii="Arial LatArm" w:hAnsi="Arial LatArm" w:cs="Arial"/>
                <w:sz w:val="20"/>
                <w:szCs w:val="20"/>
              </w:rPr>
              <w:t>`</w:t>
            </w:r>
          </w:p>
        </w:tc>
      </w:tr>
      <w:tr w:rsidR="00595213" w:rsidRPr="00AF04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lang w:val="hy-AM"/>
              </w:rPr>
              <w:t>5</w:t>
            </w:r>
            <w:r w:rsidRPr="00AF04FC">
              <w:rPr>
                <w:rFonts w:ascii="Arial LatArm" w:hAnsi="Arial LatArm" w:cs="Sylfaen"/>
                <w:sz w:val="20"/>
                <w:szCs w:val="20"/>
              </w:rPr>
              <w:t xml:space="preserve">. </w:t>
            </w:r>
            <w:r w:rsidRPr="00AF04FC">
              <w:rPr>
                <w:rFonts w:ascii="Arial" w:hAnsi="Arial" w:cs="Arial"/>
                <w:sz w:val="20"/>
                <w:szCs w:val="20"/>
              </w:rPr>
              <w:t>Վճարողի</w:t>
            </w:r>
            <w:r w:rsidRPr="00AF04FC">
              <w:rPr>
                <w:rFonts w:ascii="Arial" w:hAnsi="Arial" w:cs="Arial"/>
                <w:sz w:val="20"/>
                <w:szCs w:val="20"/>
                <w:lang w:val="hy-AM"/>
              </w:rPr>
              <w:t>նսպասարկողՖինանսականկազմակերպություն</w:t>
            </w:r>
            <w:r w:rsidRPr="00AF04FC">
              <w:rPr>
                <w:rFonts w:ascii="Arial LatArm" w:hAnsi="Arial LatArm" w:cs="Sylfaen"/>
                <w:sz w:val="20"/>
                <w:szCs w:val="20"/>
              </w:rPr>
              <w:t>(</w:t>
            </w:r>
            <w:r w:rsidRPr="00AF04FC">
              <w:rPr>
                <w:rFonts w:ascii="Arial" w:hAnsi="Arial" w:cs="Arial"/>
                <w:sz w:val="20"/>
                <w:szCs w:val="20"/>
              </w:rPr>
              <w:t>բանկ</w:t>
            </w:r>
            <w:r w:rsidRPr="00AF04FC">
              <w:rPr>
                <w:rFonts w:ascii="Arial LatArm" w:hAnsi="Arial LatArm" w:cs="Sylfaen"/>
                <w:sz w:val="20"/>
                <w:szCs w:val="20"/>
              </w:rPr>
              <w:t>)</w:t>
            </w:r>
            <w:r w:rsidRPr="00AF04FC">
              <w:rPr>
                <w:rFonts w:ascii="Arial LatArm" w:hAnsi="Arial LatArm" w:cs="Arial"/>
                <w:sz w:val="20"/>
                <w:szCs w:val="20"/>
              </w:rPr>
              <w:t>`</w:t>
            </w:r>
          </w:p>
        </w:tc>
      </w:tr>
      <w:tr w:rsidR="00595213" w:rsidRPr="00AF04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lang w:val="hy-AM"/>
              </w:rPr>
              <w:t>6</w:t>
            </w:r>
            <w:r w:rsidRPr="00AF04FC">
              <w:rPr>
                <w:rFonts w:ascii="Arial LatArm" w:hAnsi="Arial LatArm" w:cs="Sylfaen"/>
                <w:sz w:val="20"/>
                <w:szCs w:val="20"/>
              </w:rPr>
              <w:t xml:space="preserve">. </w:t>
            </w:r>
            <w:r w:rsidRPr="00AF04FC">
              <w:rPr>
                <w:rFonts w:ascii="Arial" w:hAnsi="Arial" w:cs="Arial"/>
                <w:sz w:val="20"/>
                <w:szCs w:val="20"/>
              </w:rPr>
              <w:t>Վճարողիհաշվիհամարը</w:t>
            </w:r>
            <w:r w:rsidRPr="00AF04FC">
              <w:rPr>
                <w:rFonts w:ascii="Arial LatArm" w:hAnsi="Arial LatArm" w:cs="Arial"/>
                <w:sz w:val="20"/>
                <w:szCs w:val="20"/>
              </w:rPr>
              <w:t>`</w:t>
            </w:r>
          </w:p>
        </w:tc>
      </w:tr>
      <w:tr w:rsidR="00595213"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lang w:val="hy-AM"/>
              </w:rPr>
              <w:t>7</w:t>
            </w:r>
            <w:r w:rsidRPr="00AF04FC">
              <w:rPr>
                <w:rFonts w:ascii="Arial LatArm" w:hAnsi="Arial LatArm" w:cs="Sylfaen"/>
                <w:sz w:val="20"/>
                <w:szCs w:val="20"/>
              </w:rPr>
              <w:t xml:space="preserve">. </w:t>
            </w:r>
            <w:r w:rsidRPr="00AF04FC">
              <w:rPr>
                <w:rFonts w:ascii="Arial" w:hAnsi="Arial" w:cs="Arial"/>
                <w:sz w:val="20"/>
                <w:szCs w:val="20"/>
              </w:rPr>
              <w:t>ՎճարողիՀՎՀՀ</w:t>
            </w:r>
            <w:r w:rsidRPr="00AF04FC">
              <w:rPr>
                <w:rFonts w:ascii="Arial LatArm" w:hAnsi="Arial LatArm" w:cs="Arial"/>
                <w:sz w:val="20"/>
                <w:szCs w:val="20"/>
              </w:rPr>
              <w:t>`</w:t>
            </w:r>
          </w:p>
        </w:tc>
      </w:tr>
      <w:tr w:rsidR="00595213"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lang w:val="hy-AM"/>
              </w:rPr>
              <w:t>8</w:t>
            </w:r>
            <w:r w:rsidRPr="00AF04FC">
              <w:rPr>
                <w:rFonts w:ascii="Arial LatArm" w:hAnsi="Arial LatArm" w:cs="Sylfaen"/>
                <w:sz w:val="20"/>
                <w:szCs w:val="20"/>
              </w:rPr>
              <w:t xml:space="preserve">. </w:t>
            </w:r>
            <w:r w:rsidRPr="00AF04FC">
              <w:rPr>
                <w:rFonts w:ascii="Arial" w:hAnsi="Arial" w:cs="Arial"/>
                <w:sz w:val="20"/>
                <w:szCs w:val="20"/>
              </w:rPr>
              <w:t>ՎճարողիՀԾՀ</w:t>
            </w:r>
            <w:r w:rsidRPr="00AF04FC">
              <w:rPr>
                <w:rFonts w:ascii="Arial LatArm" w:hAnsi="Arial LatArm" w:cs="Arial"/>
                <w:sz w:val="20"/>
                <w:szCs w:val="20"/>
              </w:rPr>
              <w:t>`</w:t>
            </w:r>
          </w:p>
        </w:tc>
      </w:tr>
      <w:tr w:rsidR="00595213"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29BF" w:rsidRDefault="00595213" w:rsidP="001C41FC">
            <w:pPr>
              <w:rPr>
                <w:rFonts w:ascii="Arial" w:hAnsi="Arial" w:cs="Arial"/>
                <w:sz w:val="20"/>
                <w:szCs w:val="20"/>
              </w:rPr>
            </w:pPr>
            <w:r w:rsidRPr="00AF04FC">
              <w:rPr>
                <w:rFonts w:ascii="Arial LatArm" w:hAnsi="Arial LatArm" w:cs="Sylfaen"/>
                <w:sz w:val="20"/>
                <w:szCs w:val="20"/>
                <w:lang w:val="hy-AM"/>
              </w:rPr>
              <w:t>9</w:t>
            </w:r>
            <w:r w:rsidRPr="00AF04FC">
              <w:rPr>
                <w:rFonts w:ascii="Arial LatArm" w:hAnsi="Arial LatArm" w:cs="Sylfaen"/>
                <w:sz w:val="20"/>
                <w:szCs w:val="20"/>
              </w:rPr>
              <w:t xml:space="preserve">. </w:t>
            </w:r>
            <w:r w:rsidRPr="00AF04FC">
              <w:rPr>
                <w:rFonts w:ascii="Sylfaen" w:hAnsi="Sylfaen" w:cs="Sylfaen"/>
                <w:sz w:val="20"/>
                <w:szCs w:val="20"/>
              </w:rPr>
              <w:t>Շահառու</w:t>
            </w:r>
            <w:r w:rsidRPr="00AF04FC">
              <w:rPr>
                <w:rFonts w:ascii="Sylfaen" w:hAnsi="Sylfaen" w:cs="Sylfaen"/>
                <w:sz w:val="20"/>
                <w:szCs w:val="20"/>
                <w:lang w:val="hy-AM"/>
              </w:rPr>
              <w:t>իանվանումը</w:t>
            </w:r>
            <w:r w:rsidRPr="00AF04FC">
              <w:rPr>
                <w:rFonts w:ascii="Arial LatArm" w:hAnsi="Arial LatArm" w:cs="Sylfaen"/>
                <w:sz w:val="20"/>
                <w:szCs w:val="20"/>
              </w:rPr>
              <w:t>,</w:t>
            </w:r>
            <w:r w:rsidRPr="00AF04FC">
              <w:rPr>
                <w:rFonts w:ascii="Sylfaen" w:hAnsi="Sylfaen" w:cs="Sylfaen"/>
                <w:sz w:val="20"/>
                <w:szCs w:val="20"/>
                <w:lang w:val="hy-AM"/>
              </w:rPr>
              <w:t>կամանունազգանուն</w:t>
            </w:r>
            <w:r w:rsidRPr="00AF04FC">
              <w:rPr>
                <w:rFonts w:ascii="Arial LatArm" w:hAnsi="Arial LatArm" w:cs="Arial"/>
                <w:sz w:val="20"/>
                <w:szCs w:val="20"/>
              </w:rPr>
              <w:t>`</w:t>
            </w:r>
            <w:r w:rsidR="001C41FC">
              <w:rPr>
                <w:rFonts w:ascii="Sylfaen" w:hAnsi="Sylfaen" w:cs="Arial"/>
                <w:sz w:val="20"/>
                <w:szCs w:val="20"/>
              </w:rPr>
              <w:t xml:space="preserve">Արարատ գյուղի մանկապարտեզ </w:t>
            </w:r>
            <w:r w:rsidR="007829BF">
              <w:rPr>
                <w:rFonts w:ascii="Sylfaen" w:hAnsi="Sylfaen" w:cs="Sylfaen"/>
                <w:sz w:val="20"/>
                <w:szCs w:val="20"/>
                <w:lang w:val="ru-RU"/>
              </w:rPr>
              <w:t>ՀՈԱԿ</w:t>
            </w:r>
          </w:p>
        </w:tc>
      </w:tr>
      <w:tr w:rsidR="00595213"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lang w:val="ru-RU"/>
              </w:rPr>
            </w:pPr>
            <w:r w:rsidRPr="00AF04FC">
              <w:rPr>
                <w:rFonts w:ascii="Arial LatArm" w:hAnsi="Arial LatArm" w:cs="Sylfaen"/>
                <w:sz w:val="20"/>
                <w:szCs w:val="20"/>
                <w:lang w:val="ru-RU"/>
              </w:rPr>
              <w:t xml:space="preserve">10. </w:t>
            </w:r>
            <w:r w:rsidRPr="00AF04FC">
              <w:rPr>
                <w:rFonts w:ascii="Arial" w:hAnsi="Arial" w:cs="Arial"/>
                <w:sz w:val="20"/>
                <w:szCs w:val="20"/>
              </w:rPr>
              <w:t>ՇահառուիՀԾՀ</w:t>
            </w:r>
            <w:r w:rsidRPr="00AF04FC">
              <w:rPr>
                <w:rFonts w:ascii="Arial LatArm" w:hAnsi="Arial LatArm" w:cs="Sylfaen"/>
                <w:sz w:val="20"/>
                <w:szCs w:val="20"/>
                <w:lang w:val="ru-RU"/>
              </w:rPr>
              <w:t xml:space="preserve"> (</w:t>
            </w:r>
            <w:r w:rsidRPr="00AF04FC">
              <w:rPr>
                <w:rFonts w:ascii="Arial" w:hAnsi="Arial" w:cs="Arial"/>
                <w:sz w:val="20"/>
                <w:szCs w:val="20"/>
                <w:lang w:val="hy-AM"/>
              </w:rPr>
              <w:t>չիլրացվում</w:t>
            </w:r>
            <w:r w:rsidRPr="00AF04FC">
              <w:rPr>
                <w:rFonts w:ascii="Arial LatArm" w:hAnsi="Arial LatArm" w:cs="Sylfaen"/>
                <w:sz w:val="20"/>
                <w:szCs w:val="20"/>
                <w:lang w:val="ru-RU"/>
              </w:rPr>
              <w:t>)</w:t>
            </w:r>
          </w:p>
        </w:tc>
      </w:tr>
      <w:tr w:rsidR="00595213" w:rsidRPr="00AF04F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C41FC" w:rsidRDefault="00595213" w:rsidP="001C41FC">
            <w:pPr>
              <w:rPr>
                <w:rFonts w:ascii="Calibri" w:hAnsi="Calibri" w:cs="Arial"/>
                <w:sz w:val="20"/>
                <w:szCs w:val="20"/>
              </w:rPr>
            </w:pPr>
            <w:r w:rsidRPr="00AF04FC">
              <w:rPr>
                <w:rFonts w:ascii="Arial LatArm" w:hAnsi="Arial LatArm" w:cs="Sylfaen"/>
                <w:sz w:val="20"/>
                <w:szCs w:val="20"/>
                <w:lang w:val="hy-AM"/>
              </w:rPr>
              <w:t>11</w:t>
            </w:r>
            <w:r w:rsidRPr="00AF04FC">
              <w:rPr>
                <w:rFonts w:ascii="Arial LatArm" w:hAnsi="Arial LatArm" w:cs="Sylfaen"/>
                <w:sz w:val="20"/>
                <w:szCs w:val="20"/>
              </w:rPr>
              <w:t xml:space="preserve">. </w:t>
            </w:r>
            <w:r w:rsidRPr="00AF04FC">
              <w:rPr>
                <w:rFonts w:ascii="Sylfaen" w:hAnsi="Sylfaen" w:cs="Sylfaen"/>
                <w:sz w:val="20"/>
                <w:szCs w:val="20"/>
              </w:rPr>
              <w:t>ՇահառուիՀՎՀՀ</w:t>
            </w:r>
            <w:r w:rsidRPr="00AF04FC">
              <w:rPr>
                <w:rFonts w:ascii="Arial LatArm" w:hAnsi="Arial LatArm" w:cs="Arial"/>
                <w:sz w:val="20"/>
                <w:szCs w:val="20"/>
              </w:rPr>
              <w:t>`</w:t>
            </w:r>
            <w:r w:rsidR="001C41FC">
              <w:rPr>
                <w:rFonts w:ascii="Calibri" w:hAnsi="Calibri" w:cs="Arial"/>
                <w:sz w:val="20"/>
                <w:szCs w:val="20"/>
              </w:rPr>
              <w:t>04104639</w:t>
            </w:r>
          </w:p>
        </w:tc>
      </w:tr>
      <w:tr w:rsidR="00595213" w:rsidRPr="00AF04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51D36" w:rsidRDefault="00595213" w:rsidP="001C41FC">
            <w:pPr>
              <w:rPr>
                <w:rFonts w:ascii="Calibri" w:hAnsi="Calibri"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2</w:t>
            </w:r>
            <w:r w:rsidRPr="00AF04FC">
              <w:rPr>
                <w:rFonts w:ascii="Arial LatArm" w:hAnsi="Arial LatArm" w:cs="Sylfaen"/>
                <w:sz w:val="20"/>
                <w:szCs w:val="20"/>
              </w:rPr>
              <w:t>.</w:t>
            </w:r>
            <w:r w:rsidRPr="00AF04FC">
              <w:rPr>
                <w:rFonts w:ascii="Sylfaen" w:hAnsi="Sylfaen" w:cs="Sylfaen"/>
                <w:sz w:val="20"/>
                <w:szCs w:val="20"/>
              </w:rPr>
              <w:t>Շահառուի</w:t>
            </w:r>
            <w:r w:rsidRPr="00AF04FC">
              <w:rPr>
                <w:rFonts w:ascii="Sylfaen" w:hAnsi="Sylfaen" w:cs="Sylfaen"/>
                <w:sz w:val="20"/>
                <w:szCs w:val="20"/>
                <w:lang w:val="hy-AM"/>
              </w:rPr>
              <w:t>նսպասարկողՖինանսականկազմակերպություն</w:t>
            </w:r>
            <w:r w:rsidRPr="00AF04FC">
              <w:rPr>
                <w:rFonts w:ascii="Arial LatArm" w:hAnsi="Arial LatArm" w:cs="Sylfaen"/>
                <w:sz w:val="20"/>
                <w:szCs w:val="20"/>
              </w:rPr>
              <w:t xml:space="preserve"> (</w:t>
            </w:r>
            <w:r w:rsidRPr="00AF04FC">
              <w:rPr>
                <w:rFonts w:ascii="Sylfaen" w:hAnsi="Sylfaen" w:cs="Sylfaen"/>
                <w:sz w:val="20"/>
                <w:szCs w:val="20"/>
              </w:rPr>
              <w:t>բանկ</w:t>
            </w:r>
            <w:r w:rsidRPr="00AF04FC">
              <w:rPr>
                <w:rFonts w:ascii="Arial LatArm" w:hAnsi="Arial LatArm" w:cs="Sylfaen"/>
                <w:sz w:val="20"/>
                <w:szCs w:val="20"/>
              </w:rPr>
              <w:t>)</w:t>
            </w:r>
            <w:r w:rsidRPr="00AF04FC">
              <w:rPr>
                <w:rFonts w:ascii="Arial LatArm" w:hAnsi="Arial LatArm" w:cs="Arial"/>
                <w:sz w:val="20"/>
                <w:szCs w:val="20"/>
              </w:rPr>
              <w:t>`</w:t>
            </w:r>
            <w:r w:rsidR="001C41FC">
              <w:rPr>
                <w:rFonts w:ascii="Sylfaen" w:hAnsi="Sylfaen"/>
              </w:rPr>
              <w:t>ԱԳԲԱ ԿՐԵԴԻՏ ԱԳՐԻԿՈԼ</w:t>
            </w:r>
          </w:p>
        </w:tc>
      </w:tr>
      <w:tr w:rsidR="00595213" w:rsidRPr="00AF04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475A1" w:rsidRDefault="00595213" w:rsidP="001C41FC">
            <w:pPr>
              <w:rPr>
                <w:rFonts w:ascii="Calibri" w:hAnsi="Calibri"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3</w:t>
            </w:r>
            <w:r w:rsidRPr="00AF04FC">
              <w:rPr>
                <w:rFonts w:ascii="Arial LatArm" w:hAnsi="Arial LatArm" w:cs="Sylfaen"/>
                <w:sz w:val="20"/>
                <w:szCs w:val="20"/>
              </w:rPr>
              <w:t>.</w:t>
            </w:r>
            <w:r w:rsidRPr="00AF04FC">
              <w:rPr>
                <w:rFonts w:ascii="Sylfaen" w:hAnsi="Sylfaen" w:cs="Sylfaen"/>
                <w:sz w:val="20"/>
                <w:szCs w:val="20"/>
              </w:rPr>
              <w:t>Շահառուիհաշվիհամարը</w:t>
            </w:r>
            <w:r w:rsidRPr="00AF04FC">
              <w:rPr>
                <w:rFonts w:ascii="Arial LatArm" w:hAnsi="Arial LatArm" w:cs="Arial"/>
                <w:sz w:val="20"/>
                <w:szCs w:val="20"/>
              </w:rPr>
              <w:t xml:space="preserve"> (</w:t>
            </w:r>
            <w:r w:rsidRPr="00AF04FC">
              <w:rPr>
                <w:rFonts w:ascii="Sylfaen" w:hAnsi="Sylfaen" w:cs="Sylfaen"/>
                <w:sz w:val="20"/>
                <w:szCs w:val="20"/>
              </w:rPr>
              <w:t>հշ</w:t>
            </w:r>
            <w:r w:rsidRPr="00AF04FC">
              <w:rPr>
                <w:rFonts w:ascii="Arial LatArm" w:hAnsi="Arial LatArm" w:cs="Arial"/>
                <w:sz w:val="20"/>
                <w:szCs w:val="20"/>
              </w:rPr>
              <w:t>.N)</w:t>
            </w:r>
            <w:r w:rsidR="001C41FC">
              <w:rPr>
                <w:rFonts w:ascii="Calibri" w:hAnsi="Calibri" w:cs="Arial"/>
                <w:sz w:val="20"/>
                <w:szCs w:val="20"/>
              </w:rPr>
              <w:t>220399690076000</w:t>
            </w:r>
          </w:p>
        </w:tc>
      </w:tr>
      <w:tr w:rsidR="00595213"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4</w:t>
            </w:r>
            <w:r w:rsidRPr="00AF04FC">
              <w:rPr>
                <w:rFonts w:ascii="Arial LatArm" w:hAnsi="Arial LatArm" w:cs="Sylfaen"/>
                <w:sz w:val="20"/>
                <w:szCs w:val="20"/>
              </w:rPr>
              <w:t>.</w:t>
            </w:r>
            <w:r w:rsidRPr="00AF04FC">
              <w:rPr>
                <w:rFonts w:ascii="Arial" w:hAnsi="Arial" w:cs="Arial"/>
                <w:sz w:val="20"/>
                <w:szCs w:val="20"/>
              </w:rPr>
              <w:t>Գումարը</w:t>
            </w:r>
            <w:r w:rsidRPr="00AF04FC">
              <w:rPr>
                <w:rFonts w:ascii="Arial LatArm" w:hAnsi="Arial LatArm" w:cs="Arial"/>
                <w:sz w:val="20"/>
                <w:szCs w:val="20"/>
                <w:lang w:val="ru-RU"/>
              </w:rPr>
              <w:t>(</w:t>
            </w:r>
            <w:r w:rsidRPr="00AF04FC">
              <w:rPr>
                <w:rFonts w:ascii="Arial" w:hAnsi="Arial" w:cs="Arial"/>
                <w:sz w:val="20"/>
                <w:szCs w:val="20"/>
              </w:rPr>
              <w:t>թվերովևբառերով</w:t>
            </w:r>
            <w:r w:rsidRPr="00AF04FC">
              <w:rPr>
                <w:rFonts w:ascii="Arial LatArm" w:hAnsi="Arial LatArm" w:cs="Sylfaen"/>
                <w:sz w:val="20"/>
                <w:szCs w:val="20"/>
                <w:lang w:val="ru-RU"/>
              </w:rPr>
              <w:t>)</w:t>
            </w:r>
            <w:r w:rsidRPr="00AF04FC">
              <w:rPr>
                <w:rFonts w:ascii="Arial LatArm" w:hAnsi="Arial LatArm" w:cs="Arial"/>
                <w:sz w:val="20"/>
                <w:szCs w:val="20"/>
              </w:rPr>
              <w:t>`</w:t>
            </w:r>
          </w:p>
        </w:tc>
      </w:tr>
      <w:tr w:rsidR="00595213"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rPr>
              <w:t xml:space="preserve">15. </w:t>
            </w:r>
            <w:r w:rsidRPr="00AF04FC">
              <w:rPr>
                <w:rFonts w:ascii="Arial" w:hAnsi="Arial" w:cs="Arial"/>
                <w:sz w:val="20"/>
                <w:szCs w:val="20"/>
                <w:lang w:val="hy-AM"/>
              </w:rPr>
              <w:t>Ակցեպտավորվածգումարը՝</w:t>
            </w:r>
            <w:r w:rsidRPr="00AF04FC">
              <w:rPr>
                <w:rFonts w:ascii="Arial LatArm" w:hAnsi="Arial LatArm" w:cs="Sylfaen"/>
                <w:sz w:val="20"/>
                <w:szCs w:val="20"/>
              </w:rPr>
              <w:t xml:space="preserve"> (</w:t>
            </w:r>
            <w:r w:rsidRPr="00AF04FC">
              <w:rPr>
                <w:rFonts w:ascii="Arial" w:hAnsi="Arial" w:cs="Arial"/>
                <w:sz w:val="20"/>
                <w:szCs w:val="20"/>
              </w:rPr>
              <w:t>թվերովևբառերով</w:t>
            </w:r>
            <w:r w:rsidRPr="00AF04FC">
              <w:rPr>
                <w:rFonts w:ascii="Arial LatArm" w:hAnsi="Arial LatArm" w:cs="Sylfaen"/>
                <w:sz w:val="20"/>
                <w:szCs w:val="20"/>
              </w:rPr>
              <w:t>)(</w:t>
            </w:r>
            <w:r w:rsidRPr="00AF04FC">
              <w:rPr>
                <w:rFonts w:ascii="Arial" w:hAnsi="Arial" w:cs="Arial"/>
                <w:sz w:val="20"/>
                <w:szCs w:val="20"/>
                <w:lang w:val="hy-AM"/>
              </w:rPr>
              <w:t>նախատեսվածէնշվածգումարիմասնակիակցեպտիհամար</w:t>
            </w:r>
            <w:r w:rsidRPr="00AF04FC">
              <w:rPr>
                <w:rFonts w:ascii="Arial LatArm" w:hAnsi="Arial LatArm" w:cs="Sylfaen"/>
                <w:sz w:val="20"/>
                <w:szCs w:val="20"/>
                <w:lang w:val="hy-AM"/>
              </w:rPr>
              <w:t xml:space="preserve">, </w:t>
            </w:r>
            <w:r w:rsidRPr="00AF04FC">
              <w:rPr>
                <w:rFonts w:ascii="Arial" w:hAnsi="Arial" w:cs="Arial"/>
                <w:sz w:val="20"/>
                <w:szCs w:val="20"/>
                <w:lang w:val="hy-AM"/>
              </w:rPr>
              <w:t>որըչիկիրառվում</w:t>
            </w:r>
            <w:r w:rsidRPr="00AF04FC">
              <w:rPr>
                <w:rFonts w:ascii="Arial LatArm" w:hAnsi="Arial LatArm" w:cs="Sylfaen"/>
                <w:sz w:val="20"/>
                <w:szCs w:val="20"/>
              </w:rPr>
              <w:t>)</w:t>
            </w:r>
          </w:p>
        </w:tc>
      </w:tr>
      <w:tr w:rsidR="00595213"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ru-RU"/>
              </w:rPr>
              <w:t>6</w:t>
            </w:r>
            <w:r w:rsidRPr="00AF04FC">
              <w:rPr>
                <w:rFonts w:ascii="Arial LatArm" w:hAnsi="Arial LatArm" w:cs="Sylfaen"/>
                <w:sz w:val="20"/>
                <w:szCs w:val="20"/>
              </w:rPr>
              <w:t>.</w:t>
            </w:r>
            <w:r w:rsidRPr="00AF04FC">
              <w:rPr>
                <w:rFonts w:ascii="Arial" w:hAnsi="Arial" w:cs="Arial"/>
                <w:sz w:val="20"/>
                <w:szCs w:val="20"/>
              </w:rPr>
              <w:t>Արժույթը</w:t>
            </w:r>
            <w:r w:rsidRPr="00AF04FC">
              <w:rPr>
                <w:rFonts w:ascii="Arial LatArm" w:hAnsi="Arial LatArm" w:cs="Arial"/>
                <w:sz w:val="20"/>
                <w:szCs w:val="20"/>
              </w:rPr>
              <w:t xml:space="preserve"> (</w:t>
            </w:r>
            <w:r w:rsidRPr="00AF04FC">
              <w:rPr>
                <w:rFonts w:ascii="Arial" w:hAnsi="Arial" w:cs="Arial"/>
                <w:sz w:val="20"/>
                <w:szCs w:val="20"/>
              </w:rPr>
              <w:t>բառերովևկոդով</w:t>
            </w:r>
            <w:r w:rsidRPr="00AF04FC">
              <w:rPr>
                <w:rFonts w:ascii="Arial LatArm" w:hAnsi="Arial LatArm" w:cs="Arial"/>
                <w:sz w:val="20"/>
                <w:szCs w:val="20"/>
              </w:rPr>
              <w:t>)`</w:t>
            </w:r>
          </w:p>
        </w:tc>
      </w:tr>
      <w:tr w:rsidR="00595213"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lang w:val="hy-AM"/>
              </w:rPr>
            </w:pPr>
            <w:r w:rsidRPr="00AF04FC">
              <w:rPr>
                <w:rFonts w:ascii="Arial LatArm" w:hAnsi="Arial LatArm" w:cs="Sylfaen"/>
                <w:sz w:val="20"/>
                <w:szCs w:val="20"/>
              </w:rPr>
              <w:t>1</w:t>
            </w:r>
            <w:r w:rsidRPr="00AF04FC">
              <w:rPr>
                <w:rFonts w:ascii="Arial LatArm" w:hAnsi="Arial LatArm" w:cs="Sylfaen"/>
                <w:sz w:val="20"/>
                <w:szCs w:val="20"/>
                <w:lang w:val="hy-AM"/>
              </w:rPr>
              <w:t>7</w:t>
            </w:r>
            <w:r w:rsidRPr="00AF04FC">
              <w:rPr>
                <w:rFonts w:ascii="Arial LatArm" w:hAnsi="Arial LatArm" w:cs="Sylfaen"/>
                <w:sz w:val="20"/>
                <w:szCs w:val="20"/>
              </w:rPr>
              <w:t>.</w:t>
            </w:r>
            <w:r w:rsidRPr="00AF04FC">
              <w:rPr>
                <w:rFonts w:ascii="Arial" w:hAnsi="Arial" w:cs="Arial"/>
                <w:sz w:val="20"/>
                <w:szCs w:val="20"/>
              </w:rPr>
              <w:t>Գործարքի</w:t>
            </w:r>
            <w:r w:rsidRPr="00AF04FC">
              <w:rPr>
                <w:rFonts w:ascii="Arial LatArm" w:hAnsi="Arial LatArm" w:cs="Arial"/>
                <w:sz w:val="20"/>
                <w:szCs w:val="20"/>
              </w:rPr>
              <w:t xml:space="preserve"> (</w:t>
            </w:r>
            <w:r w:rsidRPr="00AF04FC">
              <w:rPr>
                <w:rFonts w:ascii="Arial" w:hAnsi="Arial" w:cs="Arial"/>
                <w:sz w:val="20"/>
                <w:szCs w:val="20"/>
              </w:rPr>
              <w:t>վճարման</w:t>
            </w:r>
            <w:r w:rsidRPr="00AF04FC">
              <w:rPr>
                <w:rFonts w:ascii="Arial LatArm" w:hAnsi="Arial LatArm" w:cs="Arial"/>
                <w:sz w:val="20"/>
                <w:szCs w:val="20"/>
              </w:rPr>
              <w:t xml:space="preserve">) </w:t>
            </w:r>
            <w:r w:rsidRPr="00AF04FC">
              <w:rPr>
                <w:rFonts w:ascii="Arial" w:hAnsi="Arial" w:cs="Arial"/>
                <w:sz w:val="20"/>
                <w:szCs w:val="20"/>
              </w:rPr>
              <w:t>նպատակը</w:t>
            </w:r>
            <w:r w:rsidRPr="00AF04FC">
              <w:rPr>
                <w:rFonts w:ascii="Arial LatArm" w:hAnsi="Arial LatArm" w:cs="Arial"/>
                <w:sz w:val="20"/>
                <w:szCs w:val="20"/>
              </w:rPr>
              <w:t>`</w:t>
            </w:r>
            <w:r w:rsidRPr="00AF04FC">
              <w:rPr>
                <w:rFonts w:ascii="Arial LatArm" w:hAnsi="Arial LatArm" w:cs="Sylfaen"/>
                <w:bCs/>
                <w:i/>
                <w:sz w:val="20"/>
                <w:szCs w:val="20"/>
              </w:rPr>
              <w:t>(</w:t>
            </w:r>
            <w:r w:rsidR="00631658" w:rsidRPr="00AF04FC">
              <w:rPr>
                <w:rFonts w:ascii="Arial" w:hAnsi="Arial" w:cs="Arial"/>
                <w:bCs/>
                <w:i/>
                <w:sz w:val="20"/>
                <w:szCs w:val="20"/>
              </w:rPr>
              <w:t>որակավորմանա</w:t>
            </w:r>
            <w:r w:rsidRPr="00AF04FC">
              <w:rPr>
                <w:rFonts w:ascii="Arial" w:hAnsi="Arial" w:cs="Arial"/>
                <w:bCs/>
                <w:i/>
                <w:sz w:val="20"/>
                <w:szCs w:val="20"/>
              </w:rPr>
              <w:t>պահովմ</w:t>
            </w:r>
            <w:r w:rsidRPr="00AF04FC">
              <w:rPr>
                <w:rFonts w:ascii="Arial" w:hAnsi="Arial" w:cs="Arial"/>
                <w:bCs/>
                <w:i/>
                <w:sz w:val="20"/>
                <w:szCs w:val="20"/>
                <w:lang w:val="hy-AM"/>
              </w:rPr>
              <w:t>անհամար</w:t>
            </w:r>
            <w:r w:rsidRPr="00AF04FC">
              <w:rPr>
                <w:rFonts w:ascii="Arial LatArm" w:hAnsi="Arial LatArm" w:cs="Sylfaen"/>
                <w:bCs/>
                <w:i/>
                <w:sz w:val="20"/>
                <w:szCs w:val="20"/>
              </w:rPr>
              <w:t>)</w:t>
            </w:r>
          </w:p>
        </w:tc>
      </w:tr>
      <w:tr w:rsidR="00595213" w:rsidRPr="00AF04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8</w:t>
            </w:r>
            <w:r w:rsidRPr="00AF04FC">
              <w:rPr>
                <w:rFonts w:ascii="Arial LatArm" w:hAnsi="Arial LatArm" w:cs="Sylfaen"/>
                <w:sz w:val="20"/>
                <w:szCs w:val="20"/>
              </w:rPr>
              <w:t xml:space="preserve">. </w:t>
            </w:r>
            <w:r w:rsidRPr="00AF04FC">
              <w:rPr>
                <w:rFonts w:ascii="Arial" w:hAnsi="Arial" w:cs="Arial"/>
                <w:sz w:val="20"/>
                <w:szCs w:val="20"/>
                <w:lang w:val="hy-AM"/>
              </w:rPr>
              <w:t>Վճարմանկատարմանհիմքերը՝</w:t>
            </w:r>
            <w:r w:rsidRPr="00AF04FC">
              <w:rPr>
                <w:rFonts w:ascii="Arial LatArm" w:hAnsi="Arial LatArm" w:cs="Sylfaen"/>
                <w:sz w:val="20"/>
                <w:szCs w:val="20"/>
              </w:rPr>
              <w:t>(</w:t>
            </w:r>
            <w:r w:rsidRPr="00AF04FC">
              <w:rPr>
                <w:rFonts w:ascii="Arial" w:hAnsi="Arial" w:cs="Arial"/>
                <w:sz w:val="20"/>
                <w:szCs w:val="20"/>
                <w:lang w:val="hy-AM"/>
              </w:rPr>
              <w:t>Փաստաթղթերիանվանումը</w:t>
            </w:r>
            <w:r w:rsidRPr="00AF04FC">
              <w:rPr>
                <w:rFonts w:ascii="Arial LatArm" w:hAnsi="Arial LatArm" w:cs="Arial"/>
                <w:sz w:val="20"/>
                <w:szCs w:val="20"/>
              </w:rPr>
              <w:t>,</w:t>
            </w:r>
            <w:r w:rsidRPr="00AF04FC">
              <w:rPr>
                <w:rFonts w:ascii="Arial" w:hAnsi="Arial" w:cs="Arial"/>
                <w:sz w:val="20"/>
                <w:szCs w:val="20"/>
                <w:lang w:val="hy-AM"/>
              </w:rPr>
              <w:t>այդթվում՝տուժանքիմասինհամաձայնագիրը</w:t>
            </w:r>
            <w:r w:rsidRPr="00AF04FC">
              <w:rPr>
                <w:rFonts w:ascii="Arial LatArm" w:hAnsi="Arial LatArm" w:cs="Arial"/>
                <w:sz w:val="20"/>
                <w:szCs w:val="20"/>
                <w:lang w:val="hy-AM"/>
              </w:rPr>
              <w:t xml:space="preserve">, </w:t>
            </w:r>
            <w:r w:rsidRPr="00AF04FC">
              <w:rPr>
                <w:rFonts w:ascii="Arial" w:hAnsi="Arial" w:cs="Arial"/>
                <w:sz w:val="20"/>
                <w:szCs w:val="20"/>
                <w:lang w:val="hy-AM"/>
              </w:rPr>
              <w:t>դրանցհամարները</w:t>
            </w:r>
            <w:r w:rsidRPr="00AF04FC">
              <w:rPr>
                <w:rFonts w:ascii="Arial LatArm" w:hAnsi="Arial LatArm" w:cs="Arial"/>
                <w:sz w:val="20"/>
                <w:szCs w:val="20"/>
                <w:lang w:val="hy-AM"/>
              </w:rPr>
              <w:t>,</w:t>
            </w:r>
            <w:r w:rsidRPr="00AF04FC">
              <w:rPr>
                <w:rFonts w:ascii="Arial" w:hAnsi="Arial" w:cs="Arial"/>
                <w:sz w:val="20"/>
                <w:szCs w:val="20"/>
                <w:lang w:val="hy-AM"/>
              </w:rPr>
              <w:t>պ</w:t>
            </w:r>
            <w:r w:rsidRPr="00AF04FC">
              <w:rPr>
                <w:rFonts w:ascii="Arial" w:hAnsi="Arial" w:cs="Arial"/>
                <w:sz w:val="20"/>
                <w:szCs w:val="20"/>
              </w:rPr>
              <w:t>այմանագրիծածկագիրը</w:t>
            </w:r>
            <w:r w:rsidRPr="00AF04FC">
              <w:rPr>
                <w:rFonts w:ascii="Arial" w:hAnsi="Arial" w:cs="Arial"/>
                <w:sz w:val="20"/>
                <w:szCs w:val="20"/>
                <w:lang w:val="hy-AM"/>
              </w:rPr>
              <w:t>որիհիմանվրակատարվումէգանձումը</w:t>
            </w:r>
            <w:r w:rsidRPr="00AF04FC">
              <w:rPr>
                <w:rFonts w:ascii="Arial LatArm" w:hAnsi="Arial LatArm" w:cs="Arial"/>
                <w:sz w:val="20"/>
                <w:szCs w:val="20"/>
              </w:rPr>
              <w:t>)</w:t>
            </w:r>
            <w:r w:rsidRPr="00AF04FC">
              <w:rPr>
                <w:rFonts w:ascii="Arial LatArm" w:hAnsi="Arial LatArm" w:cs="Sylfaen"/>
                <w:sz w:val="20"/>
                <w:szCs w:val="20"/>
              </w:rPr>
              <w:t>`</w:t>
            </w:r>
          </w:p>
          <w:p w:rsidR="00595213" w:rsidRPr="00AF04FC" w:rsidRDefault="00595213" w:rsidP="00CB0ADE">
            <w:pPr>
              <w:rPr>
                <w:rFonts w:ascii="Arial LatArm" w:hAnsi="Arial LatArm" w:cs="Arial"/>
                <w:sz w:val="20"/>
                <w:szCs w:val="20"/>
              </w:rPr>
            </w:pPr>
          </w:p>
        </w:tc>
      </w:tr>
      <w:tr w:rsidR="00595213" w:rsidRPr="00AF04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Arial"/>
                <w:sz w:val="20"/>
                <w:szCs w:val="20"/>
                <w:lang w:val="hy-AM"/>
              </w:rPr>
            </w:pPr>
          </w:p>
        </w:tc>
      </w:tr>
      <w:tr w:rsidR="00595213" w:rsidRPr="00AF04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lang w:val="hy-AM"/>
              </w:rPr>
            </w:pPr>
            <w:r w:rsidRPr="00AF04FC">
              <w:rPr>
                <w:rFonts w:ascii="Arial LatArm" w:hAnsi="Arial LatArm" w:cs="Sylfaen"/>
                <w:sz w:val="20"/>
                <w:szCs w:val="20"/>
                <w:lang w:val="hy-AM"/>
              </w:rPr>
              <w:t xml:space="preserve">19. </w:t>
            </w:r>
            <w:r w:rsidRPr="00AF04FC">
              <w:rPr>
                <w:rFonts w:ascii="Arial" w:hAnsi="Arial" w:cs="Arial"/>
                <w:sz w:val="20"/>
                <w:szCs w:val="20"/>
                <w:lang w:val="hy-AM"/>
              </w:rPr>
              <w:t>Վճարմանպայմանները՝</w:t>
            </w:r>
            <w:r w:rsidRPr="00AF04FC">
              <w:rPr>
                <w:rFonts w:ascii="Arial LatArm" w:hAnsi="Arial LatArm" w:cs="Sylfaen"/>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cs="Sylfaen"/>
                <w:sz w:val="20"/>
                <w:szCs w:val="20"/>
                <w:lang w:val="hy-AM"/>
              </w:rPr>
              <w:t>&gt;</w:t>
            </w:r>
          </w:p>
          <w:p w:rsidR="00595213" w:rsidRPr="00AF04FC" w:rsidRDefault="00595213" w:rsidP="00CB0ADE">
            <w:pPr>
              <w:rPr>
                <w:rFonts w:ascii="Arial LatArm" w:hAnsi="Arial LatArm" w:cs="Sylfaen"/>
                <w:sz w:val="20"/>
                <w:szCs w:val="20"/>
                <w:lang w:val="ru-RU"/>
              </w:rPr>
            </w:pPr>
          </w:p>
        </w:tc>
      </w:tr>
      <w:tr w:rsidR="00595213" w:rsidRPr="00AF04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lang w:val="hy-AM"/>
              </w:rPr>
              <w:t xml:space="preserve">20. </w:t>
            </w:r>
            <w:r w:rsidRPr="00AF04FC">
              <w:rPr>
                <w:rFonts w:ascii="Arial" w:hAnsi="Arial" w:cs="Arial"/>
                <w:sz w:val="20"/>
                <w:szCs w:val="20"/>
                <w:lang w:val="hy-AM"/>
              </w:rPr>
              <w:t>Առդիրէջերիքանակը՝</w:t>
            </w:r>
            <w:r w:rsidRPr="00AF04FC">
              <w:rPr>
                <w:rFonts w:ascii="Arial LatArm" w:hAnsi="Arial LatArm" w:cs="Arial"/>
                <w:sz w:val="20"/>
                <w:szCs w:val="20"/>
              </w:rPr>
              <w:t xml:space="preserve">--- </w:t>
            </w:r>
            <w:r w:rsidRPr="00AF04FC">
              <w:rPr>
                <w:rFonts w:ascii="Arial" w:hAnsi="Arial" w:cs="Arial"/>
                <w:sz w:val="20"/>
                <w:szCs w:val="20"/>
              </w:rPr>
              <w:t>էջ</w:t>
            </w:r>
          </w:p>
          <w:p w:rsidR="00595213" w:rsidRPr="00AF04FC" w:rsidRDefault="00595213" w:rsidP="00CB0ADE">
            <w:pPr>
              <w:rPr>
                <w:rFonts w:ascii="Arial LatArm" w:hAnsi="Arial LatArm" w:cs="Sylfaen"/>
                <w:sz w:val="20"/>
                <w:szCs w:val="20"/>
                <w:lang w:val="hy-AM"/>
              </w:rPr>
            </w:pPr>
          </w:p>
        </w:tc>
      </w:tr>
      <w:tr w:rsidR="00595213" w:rsidRPr="00AF04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Courier New"/>
                <w:sz w:val="20"/>
                <w:szCs w:val="20"/>
              </w:rPr>
              <w:t> </w:t>
            </w:r>
            <w:r w:rsidRPr="00AF04FC">
              <w:rPr>
                <w:rFonts w:ascii="Arial LatArm" w:hAnsi="Arial LatArm" w:cs="Arial"/>
                <w:sz w:val="20"/>
                <w:szCs w:val="20"/>
                <w:lang w:val="hy-AM"/>
              </w:rPr>
              <w:t>22</w:t>
            </w:r>
            <w:r w:rsidRPr="00AF04FC">
              <w:rPr>
                <w:rFonts w:ascii="Arial LatArm" w:hAnsi="Arial LatArm" w:cs="Arial"/>
                <w:sz w:val="20"/>
                <w:szCs w:val="20"/>
              </w:rPr>
              <w:t>.</w:t>
            </w:r>
            <w:r w:rsidRPr="00AF04FC">
              <w:rPr>
                <w:rFonts w:ascii="Arial" w:hAnsi="Arial" w:cs="Arial"/>
                <w:sz w:val="20"/>
                <w:szCs w:val="20"/>
              </w:rPr>
              <w:t>ա</w:t>
            </w:r>
            <w:r w:rsidRPr="00AF04FC">
              <w:rPr>
                <w:rFonts w:ascii="Arial LatArm" w:hAnsi="Arial LatArm" w:cs="Sylfaen"/>
                <w:sz w:val="20"/>
                <w:szCs w:val="20"/>
              </w:rPr>
              <w:t xml:space="preserve">. </w:t>
            </w:r>
            <w:r w:rsidRPr="00AF04FC">
              <w:rPr>
                <w:rFonts w:ascii="Arial" w:hAnsi="Arial" w:cs="Arial"/>
                <w:sz w:val="20"/>
                <w:szCs w:val="20"/>
              </w:rPr>
              <w:t>Շահառուիստորագրությունները</w:t>
            </w:r>
          </w:p>
          <w:p w:rsidR="00595213" w:rsidRPr="00AF04FC" w:rsidRDefault="00595213" w:rsidP="00CB0ADE">
            <w:pPr>
              <w:rPr>
                <w:rFonts w:ascii="Arial LatArm" w:hAnsi="Arial LatArm" w:cs="Sylfaen"/>
                <w:sz w:val="20"/>
                <w:szCs w:val="20"/>
              </w:rPr>
            </w:pPr>
          </w:p>
          <w:p w:rsidR="00595213" w:rsidRPr="00AF04FC" w:rsidRDefault="00595213" w:rsidP="00CB0ADE">
            <w:pPr>
              <w:jc w:val="right"/>
              <w:rPr>
                <w:rFonts w:ascii="Arial LatArm" w:hAnsi="Arial LatArm" w:cs="Tahoma"/>
                <w:color w:val="000000"/>
                <w:sz w:val="20"/>
                <w:szCs w:val="20"/>
              </w:rPr>
            </w:pPr>
            <w:r w:rsidRPr="00AF04FC">
              <w:rPr>
                <w:rFonts w:ascii="Arial LatArm" w:hAnsi="Arial LatArm" w:cs="Tahoma"/>
                <w:color w:val="000000"/>
                <w:sz w:val="20"/>
                <w:szCs w:val="20"/>
              </w:rPr>
              <w:t>/____________________/</w:t>
            </w:r>
          </w:p>
          <w:p w:rsidR="00595213" w:rsidRPr="00AF04FC" w:rsidRDefault="00595213" w:rsidP="00CB0ADE">
            <w:pPr>
              <w:rPr>
                <w:rFonts w:ascii="Arial LatArm" w:hAnsi="Arial LatArm" w:cs="Tahoma"/>
                <w:color w:val="000000"/>
                <w:sz w:val="20"/>
                <w:szCs w:val="20"/>
              </w:rPr>
            </w:pPr>
          </w:p>
          <w:p w:rsidR="00595213" w:rsidRPr="00AF04FC" w:rsidRDefault="00595213" w:rsidP="00CB0ADE">
            <w:pPr>
              <w:rPr>
                <w:rFonts w:ascii="Arial LatArm" w:hAnsi="Arial LatArm" w:cs="Sylfaen"/>
                <w:sz w:val="20"/>
                <w:szCs w:val="20"/>
              </w:rPr>
            </w:pPr>
          </w:p>
          <w:p w:rsidR="00595213" w:rsidRPr="00AF04FC" w:rsidRDefault="00595213" w:rsidP="00CB0ADE">
            <w:pPr>
              <w:jc w:val="right"/>
              <w:rPr>
                <w:rFonts w:ascii="Arial LatArm" w:hAnsi="Arial LatArm" w:cs="Sylfaen"/>
                <w:sz w:val="20"/>
                <w:szCs w:val="20"/>
              </w:rPr>
            </w:pPr>
            <w:r w:rsidRPr="00AF04FC">
              <w:rPr>
                <w:rFonts w:ascii="Arial LatArm" w:hAnsi="Arial LatArm" w:cs="Tahoma"/>
                <w:color w:val="000000"/>
                <w:sz w:val="20"/>
                <w:szCs w:val="20"/>
              </w:rPr>
              <w:t>/____________________/</w:t>
            </w: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lang w:val="hy-AM"/>
              </w:rPr>
              <w:t>22</w:t>
            </w:r>
            <w:r w:rsidRPr="00AF04FC">
              <w:rPr>
                <w:rFonts w:ascii="Arial LatArm" w:hAnsi="Arial LatArm" w:cs="Sylfaen"/>
                <w:sz w:val="20"/>
                <w:szCs w:val="20"/>
              </w:rPr>
              <w:t>.</w:t>
            </w:r>
            <w:r w:rsidRPr="00AF04FC">
              <w:rPr>
                <w:rFonts w:ascii="Arial" w:hAnsi="Arial" w:cs="Arial"/>
                <w:sz w:val="20"/>
                <w:szCs w:val="20"/>
              </w:rPr>
              <w:t>բ</w:t>
            </w:r>
            <w:r w:rsidRPr="00AF04FC">
              <w:rPr>
                <w:rFonts w:ascii="Arial LatArm" w:hAnsi="Arial LatArm" w:cs="Sylfaen"/>
                <w:sz w:val="20"/>
                <w:szCs w:val="20"/>
              </w:rPr>
              <w:t>.</w:t>
            </w:r>
          </w:p>
          <w:p w:rsidR="00595213" w:rsidRPr="00AF04FC" w:rsidRDefault="00595213" w:rsidP="00CB0ADE">
            <w:pPr>
              <w:rPr>
                <w:rFonts w:ascii="Arial LatArm" w:hAnsi="Arial LatArm" w:cs="Sylfaen"/>
                <w:sz w:val="20"/>
                <w:szCs w:val="20"/>
              </w:rPr>
            </w:pP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595213" w:rsidRPr="00AF04FC" w:rsidRDefault="00595213" w:rsidP="00CB0ADE">
            <w:pPr>
              <w:rPr>
                <w:rFonts w:ascii="Arial LatArm" w:hAnsi="Arial LatArm"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Arial"/>
                <w:sz w:val="20"/>
                <w:szCs w:val="20"/>
                <w:lang w:val="hy-AM"/>
              </w:rPr>
              <w:t>2</w:t>
            </w:r>
            <w:r w:rsidRPr="00AF04FC">
              <w:rPr>
                <w:rFonts w:ascii="Arial LatArm" w:hAnsi="Arial LatArm" w:cs="Arial"/>
                <w:sz w:val="20"/>
                <w:szCs w:val="20"/>
              </w:rPr>
              <w:t>1.</w:t>
            </w:r>
            <w:r w:rsidRPr="00AF04FC">
              <w:rPr>
                <w:rFonts w:ascii="Arial" w:hAnsi="Arial" w:cs="Arial"/>
                <w:sz w:val="20"/>
                <w:szCs w:val="20"/>
              </w:rPr>
              <w:t>ա</w:t>
            </w:r>
            <w:r w:rsidRPr="00AF04FC">
              <w:rPr>
                <w:rFonts w:ascii="Arial LatArm" w:hAnsi="Arial LatArm" w:cs="Sylfaen"/>
                <w:sz w:val="20"/>
                <w:szCs w:val="20"/>
              </w:rPr>
              <w:t xml:space="preserve">. </w:t>
            </w:r>
            <w:r w:rsidRPr="00AF04FC">
              <w:rPr>
                <w:rFonts w:ascii="Arial LatArm" w:hAnsi="Arial LatArm" w:cs="Courier New"/>
                <w:sz w:val="20"/>
                <w:szCs w:val="20"/>
              </w:rPr>
              <w:t> </w:t>
            </w:r>
            <w:r w:rsidRPr="00AF04FC">
              <w:rPr>
                <w:rFonts w:ascii="Arial" w:hAnsi="Arial" w:cs="Arial"/>
                <w:sz w:val="20"/>
                <w:szCs w:val="20"/>
              </w:rPr>
              <w:t>Վճարողիստորագրությունները</w:t>
            </w:r>
            <w:r w:rsidRPr="00AF04FC">
              <w:rPr>
                <w:rFonts w:ascii="Arial LatArm" w:hAnsi="Arial LatArm" w:cs="Sylfaen"/>
                <w:sz w:val="20"/>
                <w:szCs w:val="20"/>
              </w:rPr>
              <w:t>`</w:t>
            </w:r>
          </w:p>
          <w:p w:rsidR="00595213" w:rsidRPr="00AF04FC" w:rsidRDefault="00595213" w:rsidP="00CB0ADE">
            <w:pPr>
              <w:jc w:val="right"/>
              <w:rPr>
                <w:rFonts w:ascii="Arial LatArm" w:hAnsi="Arial LatArm" w:cs="Sylfaen"/>
                <w:sz w:val="20"/>
                <w:szCs w:val="20"/>
              </w:rPr>
            </w:pPr>
          </w:p>
          <w:p w:rsidR="00595213" w:rsidRPr="00AF04FC" w:rsidRDefault="00595213" w:rsidP="00CB0ADE">
            <w:pPr>
              <w:rPr>
                <w:rFonts w:ascii="Arial LatArm" w:hAnsi="Arial LatArm" w:cs="Sylfaen"/>
                <w:sz w:val="20"/>
                <w:szCs w:val="20"/>
              </w:rPr>
            </w:pPr>
            <w:r w:rsidRPr="00AF04FC">
              <w:rPr>
                <w:rFonts w:ascii="Arial LatArm" w:hAnsi="Arial LatArm" w:cs="Tahoma"/>
                <w:color w:val="000000"/>
                <w:sz w:val="20"/>
                <w:szCs w:val="20"/>
              </w:rPr>
              <w:t xml:space="preserve">                                               /____________________/</w:t>
            </w:r>
          </w:p>
          <w:p w:rsidR="00595213" w:rsidRPr="00AF04FC" w:rsidRDefault="00595213" w:rsidP="00CB0ADE">
            <w:pPr>
              <w:jc w:val="right"/>
              <w:rPr>
                <w:rFonts w:ascii="Arial LatArm" w:hAnsi="Arial LatArm" w:cs="Tahoma"/>
                <w:color w:val="000000"/>
                <w:sz w:val="20"/>
                <w:szCs w:val="20"/>
              </w:rPr>
            </w:pPr>
          </w:p>
          <w:p w:rsidR="00595213" w:rsidRPr="00AF04FC" w:rsidRDefault="00595213" w:rsidP="00CB0ADE">
            <w:pPr>
              <w:jc w:val="right"/>
              <w:rPr>
                <w:rFonts w:ascii="Arial LatArm" w:hAnsi="Arial LatArm" w:cs="Tahoma"/>
                <w:color w:val="000000"/>
                <w:sz w:val="20"/>
                <w:szCs w:val="20"/>
              </w:rPr>
            </w:pPr>
          </w:p>
          <w:p w:rsidR="00595213" w:rsidRPr="00AF04FC" w:rsidRDefault="00595213" w:rsidP="00CB0ADE">
            <w:pPr>
              <w:jc w:val="right"/>
              <w:rPr>
                <w:rFonts w:ascii="Arial LatArm" w:hAnsi="Arial LatArm" w:cs="Sylfaen"/>
                <w:sz w:val="20"/>
                <w:szCs w:val="20"/>
              </w:rPr>
            </w:pPr>
            <w:r w:rsidRPr="00AF04FC">
              <w:rPr>
                <w:rFonts w:ascii="Arial LatArm" w:hAnsi="Arial LatArm" w:cs="Tahoma"/>
                <w:color w:val="000000"/>
                <w:sz w:val="20"/>
                <w:szCs w:val="20"/>
              </w:rPr>
              <w:t>/____________________/</w:t>
            </w:r>
          </w:p>
          <w:p w:rsidR="00595213" w:rsidRPr="00AF04FC" w:rsidRDefault="00595213" w:rsidP="00CB0ADE">
            <w:pPr>
              <w:jc w:val="right"/>
              <w:rPr>
                <w:rFonts w:ascii="Arial LatArm" w:hAnsi="Arial LatArm" w:cs="Sylfaen"/>
                <w:sz w:val="20"/>
                <w:szCs w:val="20"/>
              </w:rPr>
            </w:pPr>
          </w:p>
          <w:p w:rsidR="00595213" w:rsidRPr="00AF04FC" w:rsidRDefault="00595213" w:rsidP="00CB0ADE">
            <w:pPr>
              <w:jc w:val="right"/>
              <w:rPr>
                <w:rFonts w:ascii="Arial LatArm" w:hAnsi="Arial LatArm" w:cs="Sylfaen"/>
                <w:sz w:val="20"/>
                <w:szCs w:val="20"/>
              </w:rPr>
            </w:pPr>
            <w:r w:rsidRPr="00AF04FC">
              <w:rPr>
                <w:rFonts w:ascii="Arial LatArm" w:hAnsi="Arial LatArm" w:cs="Sylfaen"/>
                <w:sz w:val="20"/>
                <w:szCs w:val="20"/>
                <w:lang w:val="hy-AM"/>
              </w:rPr>
              <w:t>2</w:t>
            </w:r>
            <w:r w:rsidRPr="00AF04FC">
              <w:rPr>
                <w:rFonts w:ascii="Arial LatArm" w:hAnsi="Arial LatArm" w:cs="Sylfaen"/>
                <w:sz w:val="20"/>
                <w:szCs w:val="20"/>
              </w:rPr>
              <w:t>1.</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595213" w:rsidRPr="00AF04FC" w:rsidRDefault="00595213" w:rsidP="00CB0ADE">
            <w:pPr>
              <w:jc w:val="right"/>
              <w:rPr>
                <w:rFonts w:ascii="Arial LatArm" w:hAnsi="Arial LatArm" w:cs="Sylfaen"/>
                <w:sz w:val="20"/>
                <w:szCs w:val="20"/>
              </w:rPr>
            </w:pPr>
          </w:p>
        </w:tc>
      </w:tr>
      <w:tr w:rsidR="00595213" w:rsidRPr="00AF04F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F04FC" w:rsidRDefault="00595213" w:rsidP="00CB0ADE">
            <w:pPr>
              <w:rPr>
                <w:rFonts w:ascii="Arial LatArm" w:hAnsi="Arial LatArm" w:cs="Tahoma"/>
                <w:color w:val="000000"/>
                <w:sz w:val="20"/>
                <w:szCs w:val="20"/>
              </w:rPr>
            </w:pPr>
            <w:r w:rsidRPr="00AF04FC">
              <w:rPr>
                <w:rFonts w:ascii="Arial LatArm" w:hAnsi="Arial LatArm" w:cs="Tahoma"/>
                <w:color w:val="000000"/>
                <w:sz w:val="20"/>
                <w:szCs w:val="20"/>
              </w:rPr>
              <w:t>2</w:t>
            </w:r>
            <w:r w:rsidRPr="00AF04FC">
              <w:rPr>
                <w:rFonts w:ascii="Arial LatArm" w:hAnsi="Arial LatArm" w:cs="Tahoma"/>
                <w:color w:val="000000"/>
                <w:sz w:val="20"/>
                <w:szCs w:val="20"/>
                <w:lang w:val="hy-AM"/>
              </w:rPr>
              <w:t>4</w:t>
            </w:r>
            <w:r w:rsidRPr="00AF04FC">
              <w:rPr>
                <w:rFonts w:ascii="Arial LatArm" w:hAnsi="Arial LatArm" w:cs="Tahoma"/>
                <w:color w:val="000000"/>
                <w:sz w:val="20"/>
                <w:szCs w:val="20"/>
              </w:rPr>
              <w:t>.</w:t>
            </w:r>
            <w:r w:rsidRPr="00AF04FC">
              <w:rPr>
                <w:rFonts w:ascii="Arial" w:hAnsi="Arial" w:cs="Arial"/>
                <w:color w:val="000000"/>
                <w:sz w:val="20"/>
                <w:szCs w:val="20"/>
              </w:rPr>
              <w:t>ա</w:t>
            </w:r>
            <w:r w:rsidRPr="00AF04FC">
              <w:rPr>
                <w:rFonts w:ascii="Arial LatArm" w:hAnsi="Arial LatArm" w:cs="Tahoma"/>
                <w:color w:val="000000"/>
                <w:sz w:val="20"/>
                <w:szCs w:val="20"/>
              </w:rPr>
              <w:t xml:space="preserve">.   </w:t>
            </w:r>
            <w:r w:rsidRPr="00AF04FC">
              <w:rPr>
                <w:rFonts w:ascii="Arial" w:hAnsi="Arial" w:cs="Arial"/>
                <w:color w:val="000000"/>
                <w:sz w:val="20"/>
                <w:szCs w:val="20"/>
                <w:lang w:val="hy-AM"/>
              </w:rPr>
              <w:t>Շահառուինսպասարկողֆինանսականկազմակերպություն</w:t>
            </w:r>
          </w:p>
          <w:p w:rsidR="00595213" w:rsidRPr="00AF04FC" w:rsidRDefault="00595213" w:rsidP="00CB0ADE">
            <w:pPr>
              <w:rPr>
                <w:rFonts w:ascii="Arial LatArm" w:hAnsi="Arial LatArm" w:cs="Tahoma"/>
                <w:color w:val="000000"/>
                <w:sz w:val="20"/>
                <w:szCs w:val="20"/>
                <w:lang w:val="hy-AM"/>
              </w:rPr>
            </w:pPr>
          </w:p>
          <w:p w:rsidR="00595213" w:rsidRPr="00AF04FC" w:rsidRDefault="00595213" w:rsidP="00CB0ADE">
            <w:pPr>
              <w:rPr>
                <w:rFonts w:ascii="Arial LatArm" w:hAnsi="Arial LatArm" w:cs="Tahoma"/>
                <w:color w:val="000000"/>
                <w:sz w:val="20"/>
                <w:szCs w:val="20"/>
              </w:rPr>
            </w:pPr>
            <w:r w:rsidRPr="00AF04FC">
              <w:rPr>
                <w:rFonts w:ascii="Arial LatArm" w:hAnsi="Arial LatArm" w:cs="Tahoma"/>
                <w:color w:val="000000"/>
                <w:sz w:val="20"/>
                <w:szCs w:val="20"/>
              </w:rPr>
              <w:t xml:space="preserve">   /____________________/</w:t>
            </w: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rPr>
              <w:t xml:space="preserve">                                                       /</w:t>
            </w:r>
            <w:r w:rsidRPr="00AF04FC">
              <w:rPr>
                <w:rFonts w:ascii="Arial" w:hAnsi="Arial" w:cs="Arial"/>
                <w:sz w:val="20"/>
                <w:szCs w:val="20"/>
              </w:rPr>
              <w:t>ստորագրություն</w:t>
            </w:r>
            <w:r w:rsidRPr="00AF04FC">
              <w:rPr>
                <w:rFonts w:ascii="Arial LatArm" w:hAnsi="Arial LatArm" w:cs="Sylfaen"/>
                <w:sz w:val="20"/>
                <w:szCs w:val="20"/>
              </w:rPr>
              <w:t>/</w:t>
            </w:r>
          </w:p>
          <w:p w:rsidR="00595213" w:rsidRPr="00AF04FC" w:rsidRDefault="00595213" w:rsidP="00CB0ADE">
            <w:pPr>
              <w:rPr>
                <w:rFonts w:ascii="Arial LatArm" w:hAnsi="Arial LatArm" w:cs="Tahoma"/>
                <w:color w:val="000000"/>
                <w:sz w:val="20"/>
                <w:szCs w:val="20"/>
              </w:rPr>
            </w:pPr>
          </w:p>
          <w:p w:rsidR="00595213" w:rsidRPr="00AF04FC" w:rsidRDefault="00595213" w:rsidP="00CB0ADE">
            <w:pPr>
              <w:rPr>
                <w:rFonts w:ascii="Arial LatArm" w:hAnsi="Arial LatArm" w:cs="Arial"/>
                <w:sz w:val="20"/>
                <w:szCs w:val="20"/>
              </w:rPr>
            </w:pPr>
          </w:p>
        </w:tc>
        <w:tc>
          <w:tcPr>
            <w:tcW w:w="5364" w:type="dxa"/>
            <w:tcBorders>
              <w:top w:val="single" w:sz="4" w:space="0" w:color="auto"/>
              <w:left w:val="nil"/>
              <w:right w:val="single" w:sz="4" w:space="0" w:color="auto"/>
            </w:tcBorders>
            <w:noWrap/>
            <w:vAlign w:val="bottom"/>
          </w:tcPr>
          <w:p w:rsidR="00595213" w:rsidRPr="00AF04FC" w:rsidRDefault="00595213" w:rsidP="00CB0ADE">
            <w:pPr>
              <w:rPr>
                <w:rFonts w:ascii="Arial LatArm" w:hAnsi="Arial LatArm" w:cs="Tahoma"/>
                <w:color w:val="000000"/>
                <w:sz w:val="20"/>
                <w:szCs w:val="20"/>
              </w:rPr>
            </w:pPr>
            <w:r w:rsidRPr="00AF04FC">
              <w:rPr>
                <w:rFonts w:ascii="Arial LatArm" w:hAnsi="Arial LatArm" w:cs="Tahoma"/>
                <w:color w:val="000000"/>
                <w:sz w:val="20"/>
                <w:szCs w:val="20"/>
              </w:rPr>
              <w:t>2</w:t>
            </w:r>
            <w:r w:rsidRPr="00AF04FC">
              <w:rPr>
                <w:rFonts w:ascii="Arial LatArm" w:hAnsi="Arial LatArm" w:cs="Tahoma"/>
                <w:color w:val="000000"/>
                <w:sz w:val="20"/>
                <w:szCs w:val="20"/>
                <w:lang w:val="hy-AM"/>
              </w:rPr>
              <w:t>3</w:t>
            </w:r>
            <w:r w:rsidRPr="00AF04FC">
              <w:rPr>
                <w:rFonts w:ascii="Arial LatArm" w:hAnsi="Arial LatArm" w:cs="Tahoma"/>
                <w:color w:val="000000"/>
                <w:sz w:val="20"/>
                <w:szCs w:val="20"/>
              </w:rPr>
              <w:t>.</w:t>
            </w:r>
            <w:r w:rsidRPr="00AF04FC">
              <w:rPr>
                <w:rFonts w:ascii="Arial" w:hAnsi="Arial" w:cs="Arial"/>
                <w:color w:val="000000"/>
                <w:sz w:val="20"/>
                <w:szCs w:val="20"/>
              </w:rPr>
              <w:t>ա</w:t>
            </w:r>
            <w:r w:rsidRPr="00AF04FC">
              <w:rPr>
                <w:rFonts w:ascii="Arial LatArm" w:hAnsi="Arial LatArm" w:cs="Tahoma"/>
                <w:color w:val="000000"/>
                <w:sz w:val="20"/>
                <w:szCs w:val="20"/>
              </w:rPr>
              <w:t xml:space="preserve">.   </w:t>
            </w:r>
            <w:r w:rsidRPr="00AF04FC">
              <w:rPr>
                <w:rFonts w:ascii="Arial" w:hAnsi="Arial" w:cs="Arial"/>
                <w:color w:val="000000"/>
                <w:sz w:val="20"/>
                <w:szCs w:val="20"/>
                <w:lang w:val="hy-AM"/>
              </w:rPr>
              <w:t>Վճարողինսպասարկողֆինանսականկազմակերպություն</w:t>
            </w:r>
          </w:p>
          <w:p w:rsidR="00595213" w:rsidRPr="00AF04FC" w:rsidRDefault="00595213" w:rsidP="00CB0ADE">
            <w:pPr>
              <w:jc w:val="right"/>
              <w:rPr>
                <w:rFonts w:ascii="Arial LatArm" w:hAnsi="Arial LatArm" w:cs="Tahoma"/>
                <w:color w:val="000000"/>
                <w:sz w:val="20"/>
                <w:szCs w:val="20"/>
              </w:rPr>
            </w:pPr>
          </w:p>
          <w:p w:rsidR="00595213" w:rsidRPr="00AF04FC" w:rsidRDefault="00595213" w:rsidP="00CB0ADE">
            <w:pPr>
              <w:jc w:val="right"/>
              <w:rPr>
                <w:rFonts w:ascii="Arial LatArm" w:hAnsi="Arial LatArm" w:cs="Tahoma"/>
                <w:color w:val="000000"/>
                <w:sz w:val="20"/>
                <w:szCs w:val="20"/>
              </w:rPr>
            </w:pPr>
          </w:p>
          <w:p w:rsidR="00595213" w:rsidRPr="00AF04FC" w:rsidRDefault="00595213" w:rsidP="00CB0ADE">
            <w:pPr>
              <w:jc w:val="right"/>
              <w:rPr>
                <w:rFonts w:ascii="Arial LatArm" w:hAnsi="Arial LatArm" w:cs="Tahoma"/>
                <w:color w:val="000000"/>
                <w:sz w:val="20"/>
                <w:szCs w:val="20"/>
              </w:rPr>
            </w:pPr>
            <w:r w:rsidRPr="00AF04FC">
              <w:rPr>
                <w:rFonts w:ascii="Arial LatArm" w:hAnsi="Arial LatArm" w:cs="Tahoma"/>
                <w:color w:val="000000"/>
                <w:sz w:val="20"/>
                <w:szCs w:val="20"/>
              </w:rPr>
              <w:t>/____________________/</w:t>
            </w:r>
          </w:p>
          <w:p w:rsidR="00595213" w:rsidRPr="00AF04FC" w:rsidRDefault="00595213" w:rsidP="00CB0ADE">
            <w:pPr>
              <w:jc w:val="center"/>
              <w:rPr>
                <w:rFonts w:ascii="Arial LatArm" w:hAnsi="Arial LatArm" w:cs="Sylfaen"/>
                <w:sz w:val="20"/>
                <w:szCs w:val="20"/>
              </w:rPr>
            </w:pPr>
            <w:r w:rsidRPr="00AF04FC">
              <w:rPr>
                <w:rFonts w:ascii="Arial LatArm" w:hAnsi="Arial LatArm" w:cs="Sylfaen"/>
                <w:sz w:val="20"/>
                <w:szCs w:val="20"/>
              </w:rPr>
              <w:t>/</w:t>
            </w:r>
            <w:r w:rsidRPr="00AF04FC">
              <w:rPr>
                <w:rFonts w:ascii="Arial" w:hAnsi="Arial" w:cs="Arial"/>
                <w:sz w:val="20"/>
                <w:szCs w:val="20"/>
              </w:rPr>
              <w:t>ստորագրություն</w:t>
            </w:r>
            <w:r w:rsidRPr="00AF04FC">
              <w:rPr>
                <w:rFonts w:ascii="Arial LatArm" w:hAnsi="Arial LatArm" w:cs="Sylfaen"/>
                <w:sz w:val="20"/>
                <w:szCs w:val="20"/>
              </w:rPr>
              <w:t>/</w:t>
            </w:r>
          </w:p>
          <w:p w:rsidR="00595213" w:rsidRPr="00AF04FC" w:rsidRDefault="00595213" w:rsidP="00CB0ADE">
            <w:pPr>
              <w:jc w:val="right"/>
              <w:rPr>
                <w:rFonts w:ascii="Arial LatArm" w:hAnsi="Arial LatArm" w:cs="Arial"/>
                <w:sz w:val="20"/>
                <w:szCs w:val="20"/>
                <w:lang w:val="hy-AM"/>
              </w:rPr>
            </w:pPr>
          </w:p>
        </w:tc>
      </w:tr>
      <w:tr w:rsidR="00595213" w:rsidRPr="00AF04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rPr>
              <w:lastRenderedPageBreak/>
              <w:t>24.</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rPr>
              <w:t>2</w:t>
            </w:r>
            <w:r w:rsidRPr="00AF04FC">
              <w:rPr>
                <w:rFonts w:ascii="Arial LatArm" w:hAnsi="Arial LatArm" w:cs="Sylfaen"/>
                <w:sz w:val="20"/>
                <w:szCs w:val="20"/>
                <w:lang w:val="hy-AM"/>
              </w:rPr>
              <w:t>4</w:t>
            </w:r>
            <w:r w:rsidRPr="00AF04FC">
              <w:rPr>
                <w:rFonts w:ascii="Arial LatArm" w:hAnsi="Arial LatArm" w:cs="Sylfaen"/>
                <w:sz w:val="20"/>
                <w:szCs w:val="20"/>
              </w:rPr>
              <w:t>.</w:t>
            </w:r>
            <w:r w:rsidRPr="00AF04FC">
              <w:rPr>
                <w:rFonts w:ascii="Arial" w:hAnsi="Arial" w:cs="Arial"/>
                <w:sz w:val="20"/>
                <w:szCs w:val="20"/>
                <w:lang w:val="hy-AM"/>
              </w:rPr>
              <w:t>գ</w:t>
            </w:r>
            <w:r w:rsidRPr="00AF04FC">
              <w:rPr>
                <w:rFonts w:ascii="Arial LatArm" w:hAnsi="Arial LatArm" w:cs="Tahoma"/>
                <w:color w:val="000000"/>
                <w:sz w:val="20"/>
                <w:szCs w:val="20"/>
              </w:rPr>
              <w:t xml:space="preserve">                                                 "___"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 xml:space="preserve">20___ </w:t>
            </w:r>
            <w:r w:rsidRPr="00AF04FC">
              <w:rPr>
                <w:rFonts w:ascii="Arial" w:hAnsi="Arial" w:cs="Arial"/>
                <w:color w:val="000000"/>
                <w:sz w:val="20"/>
                <w:szCs w:val="20"/>
              </w:rPr>
              <w:t>թ</w:t>
            </w:r>
            <w:r w:rsidRPr="00AF04FC">
              <w:rPr>
                <w:rFonts w:ascii="Arial LatArm" w:hAnsi="Arial LatArm" w:cs="Sylfaen"/>
                <w:color w:val="000000"/>
                <w:sz w:val="20"/>
                <w:szCs w:val="20"/>
              </w:rPr>
              <w:t>.</w:t>
            </w: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Arial"/>
                <w:sz w:val="20"/>
                <w:szCs w:val="20"/>
              </w:rPr>
            </w:pPr>
          </w:p>
        </w:tc>
        <w:tc>
          <w:tcPr>
            <w:tcW w:w="5364" w:type="dxa"/>
            <w:tcBorders>
              <w:top w:val="nil"/>
              <w:left w:val="nil"/>
              <w:bottom w:val="single" w:sz="4" w:space="0" w:color="auto"/>
              <w:right w:val="single" w:sz="4" w:space="0" w:color="auto"/>
            </w:tcBorders>
            <w:noWrap/>
            <w:vAlign w:val="bottom"/>
          </w:tcPr>
          <w:p w:rsidR="00595213" w:rsidRPr="00AF04FC" w:rsidRDefault="00595213" w:rsidP="00CB0ADE">
            <w:pPr>
              <w:rPr>
                <w:rFonts w:ascii="Arial LatArm" w:hAnsi="Arial LatArm" w:cs="Sylfaen"/>
                <w:sz w:val="20"/>
                <w:szCs w:val="20"/>
              </w:rPr>
            </w:pPr>
            <w:r w:rsidRPr="00AF04FC">
              <w:rPr>
                <w:rFonts w:ascii="Arial LatArm" w:hAnsi="Arial LatArm" w:cs="Sylfaen"/>
                <w:sz w:val="20"/>
                <w:szCs w:val="20"/>
              </w:rPr>
              <w:t>23.</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 xml:space="preserve">.    </w:t>
            </w: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sz w:val="20"/>
                <w:szCs w:val="20"/>
              </w:rPr>
            </w:pPr>
          </w:p>
          <w:p w:rsidR="00595213" w:rsidRPr="00AF04FC" w:rsidRDefault="00595213" w:rsidP="00CB0ADE">
            <w:pPr>
              <w:rPr>
                <w:rFonts w:ascii="Arial LatArm" w:hAnsi="Arial LatArm" w:cs="Sylfaen"/>
                <w:color w:val="000000"/>
                <w:sz w:val="20"/>
                <w:szCs w:val="20"/>
              </w:rPr>
            </w:pPr>
            <w:r w:rsidRPr="00AF04FC">
              <w:rPr>
                <w:rFonts w:ascii="Arial LatArm" w:hAnsi="Arial LatArm" w:cs="Sylfaen"/>
                <w:sz w:val="20"/>
                <w:szCs w:val="20"/>
              </w:rPr>
              <w:t>23.</w:t>
            </w:r>
            <w:r w:rsidRPr="00AF04FC">
              <w:rPr>
                <w:rFonts w:ascii="Arial" w:hAnsi="Arial" w:cs="Arial"/>
                <w:sz w:val="20"/>
                <w:szCs w:val="20"/>
                <w:lang w:val="hy-AM"/>
              </w:rPr>
              <w:t>գ</w:t>
            </w:r>
            <w:r w:rsidRPr="00AF04FC">
              <w:rPr>
                <w:rFonts w:ascii="Arial LatArm" w:hAnsi="Arial LatArm" w:cs="Sylfaen"/>
                <w:sz w:val="20"/>
                <w:szCs w:val="20"/>
              </w:rPr>
              <w:t>.</w:t>
            </w:r>
            <w:r w:rsidRPr="00AF04FC">
              <w:rPr>
                <w:rFonts w:ascii="Arial" w:hAnsi="Arial" w:cs="Arial"/>
                <w:sz w:val="20"/>
                <w:szCs w:val="20"/>
              </w:rPr>
              <w:t>Կատարմանամսաթիվը</w:t>
            </w:r>
            <w:r w:rsidRPr="00AF04FC">
              <w:rPr>
                <w:rFonts w:ascii="Arial LatArm" w:hAnsi="Arial LatArm" w:cs="Sylfaen"/>
                <w:sz w:val="20"/>
                <w:szCs w:val="20"/>
              </w:rPr>
              <w:t xml:space="preserve">`           </w:t>
            </w:r>
            <w:r w:rsidRPr="00AF04FC">
              <w:rPr>
                <w:rFonts w:ascii="Arial LatArm" w:hAnsi="Arial LatArm" w:cs="Tahoma"/>
                <w:color w:val="000000"/>
                <w:sz w:val="20"/>
                <w:szCs w:val="20"/>
              </w:rPr>
              <w:t xml:space="preserve">"___"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20___</w:t>
            </w:r>
            <w:r w:rsidRPr="00AF04FC">
              <w:rPr>
                <w:rFonts w:ascii="Arial" w:hAnsi="Arial" w:cs="Arial"/>
                <w:color w:val="000000"/>
                <w:sz w:val="20"/>
                <w:szCs w:val="20"/>
              </w:rPr>
              <w:t>թ</w:t>
            </w:r>
            <w:r w:rsidRPr="00AF04FC">
              <w:rPr>
                <w:rFonts w:ascii="Arial LatArm" w:hAnsi="Arial LatArm" w:cs="Sylfaen"/>
                <w:color w:val="000000"/>
                <w:sz w:val="20"/>
                <w:szCs w:val="20"/>
              </w:rPr>
              <w:t>.</w:t>
            </w:r>
          </w:p>
          <w:p w:rsidR="00595213" w:rsidRPr="00AF04FC" w:rsidRDefault="00595213" w:rsidP="00CB0ADE">
            <w:pPr>
              <w:rPr>
                <w:rFonts w:ascii="Arial LatArm" w:hAnsi="Arial LatArm" w:cs="Sylfaen"/>
                <w:color w:val="000000"/>
                <w:sz w:val="20"/>
                <w:szCs w:val="20"/>
              </w:rPr>
            </w:pPr>
          </w:p>
          <w:p w:rsidR="00595213" w:rsidRPr="00AF04FC" w:rsidRDefault="00595213" w:rsidP="00CB0ADE">
            <w:pPr>
              <w:rPr>
                <w:rFonts w:ascii="Arial LatArm" w:hAnsi="Arial LatArm" w:cs="Sylfaen"/>
                <w:sz w:val="20"/>
                <w:szCs w:val="20"/>
              </w:rPr>
            </w:pPr>
          </w:p>
          <w:p w:rsidR="00595213" w:rsidRPr="00AF04FC" w:rsidRDefault="00595213" w:rsidP="00CB0ADE">
            <w:pPr>
              <w:jc w:val="right"/>
              <w:rPr>
                <w:rFonts w:ascii="Arial LatArm" w:hAnsi="Arial LatArm" w:cs="Arial"/>
                <w:sz w:val="20"/>
                <w:szCs w:val="20"/>
              </w:rPr>
            </w:pPr>
          </w:p>
        </w:tc>
      </w:tr>
    </w:tbl>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AF04FC"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cs="Sylfaen"/>
          <w:sz w:val="20"/>
          <w:szCs w:val="20"/>
          <w:lang w:val="hy-AM"/>
        </w:rPr>
      </w:pPr>
      <w:r w:rsidRPr="00AF04FC">
        <w:rPr>
          <w:rFonts w:ascii="Arial LatArm" w:hAnsi="Arial LatArm"/>
          <w:i/>
          <w:sz w:val="16"/>
          <w:lang w:val="hy-AM"/>
        </w:rPr>
        <w:t xml:space="preserve">* </w:t>
      </w:r>
      <w:r w:rsidRPr="00AF04FC">
        <w:rPr>
          <w:rFonts w:ascii="Arial" w:hAnsi="Arial" w:cs="Arial"/>
          <w:i/>
          <w:sz w:val="16"/>
          <w:lang w:val="hy-AM"/>
        </w:rPr>
        <w:t>Վճարմանպահանջագիրըլրացվումէհամաձայնսույնհրավերովսահմանված</w:t>
      </w:r>
      <w:r w:rsidRPr="00AF04FC">
        <w:rPr>
          <w:rFonts w:ascii="Arial LatArm" w:hAnsi="Arial LatArm" w:cs="Arial LatArm"/>
          <w:i/>
          <w:sz w:val="16"/>
          <w:lang w:val="hy-AM"/>
        </w:rPr>
        <w:t>«</w:t>
      </w:r>
      <w:r w:rsidRPr="00AF04FC">
        <w:rPr>
          <w:rFonts w:ascii="Arial" w:hAnsi="Arial" w:cs="Arial"/>
          <w:i/>
          <w:sz w:val="16"/>
          <w:lang w:val="hy-AM"/>
        </w:rPr>
        <w:t>Վճարմանպահանջագրիպարտադիրվավերապայմաններիևլրացմանկարգի</w:t>
      </w:r>
      <w:r w:rsidRPr="00AF04FC">
        <w:rPr>
          <w:rFonts w:ascii="Arial LatArm" w:hAnsi="Arial LatArm" w:cs="Arial LatArm"/>
          <w:i/>
          <w:sz w:val="16"/>
          <w:lang w:val="hy-AM"/>
        </w:rPr>
        <w:t>»</w:t>
      </w:r>
      <w:r w:rsidRPr="00AF04FC">
        <w:rPr>
          <w:rFonts w:ascii="Arial LatArm" w:hAnsi="Arial LatArm"/>
          <w:i/>
          <w:sz w:val="16"/>
          <w:lang w:val="hy-AM"/>
        </w:rPr>
        <w:t>:</w:t>
      </w:r>
    </w:p>
    <w:p w:rsidR="00631658" w:rsidRPr="00AF04FC" w:rsidRDefault="00595213" w:rsidP="00631658">
      <w:pPr>
        <w:jc w:val="center"/>
        <w:rPr>
          <w:rFonts w:ascii="Arial LatArm" w:hAnsi="Arial LatArm"/>
          <w:b/>
          <w:sz w:val="22"/>
          <w:szCs w:val="22"/>
          <w:lang w:val="nl-NL"/>
        </w:rPr>
      </w:pPr>
      <w:r w:rsidRPr="00AF04FC">
        <w:rPr>
          <w:rFonts w:ascii="Arial LatArm" w:hAnsi="Arial LatArm"/>
          <w:b/>
          <w:lang w:val="hy-AM"/>
        </w:rPr>
        <w:br w:type="page"/>
      </w:r>
      <w:r w:rsidR="00631658" w:rsidRPr="00AF04FC">
        <w:rPr>
          <w:rFonts w:ascii="Arial" w:hAnsi="Arial" w:cs="Arial"/>
          <w:b/>
          <w:sz w:val="22"/>
          <w:szCs w:val="22"/>
          <w:lang w:val="hy-AM"/>
        </w:rPr>
        <w:lastRenderedPageBreak/>
        <w:t>Վճարմանպահանջագրիպարտադիրվավերապայմաններըևլրացմանուղեցույցը</w:t>
      </w:r>
    </w:p>
    <w:p w:rsidR="00631658" w:rsidRPr="00AF04FC" w:rsidRDefault="00631658" w:rsidP="00631658">
      <w:pPr>
        <w:jc w:val="center"/>
        <w:rPr>
          <w:rFonts w:ascii="Arial LatArm" w:hAnsi="Arial LatArm"/>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both"/>
              <w:rPr>
                <w:rFonts w:ascii="Arial LatArm" w:hAnsi="Arial LatArm"/>
                <w:sz w:val="20"/>
                <w:szCs w:val="20"/>
              </w:rPr>
            </w:pPr>
            <w:r w:rsidRPr="00AF04FC">
              <w:rPr>
                <w:rFonts w:ascii="Arial" w:hAnsi="Arial" w:cs="Arial"/>
                <w:sz w:val="20"/>
                <w:szCs w:val="20"/>
              </w:rPr>
              <w:t>Հ</w:t>
            </w:r>
            <w:r w:rsidRPr="00AF04FC">
              <w:rPr>
                <w:rFonts w:ascii="Arial LatArm" w:hAnsi="Arial LatArm"/>
                <w:sz w:val="20"/>
                <w:szCs w:val="20"/>
              </w:rPr>
              <w:t>/</w:t>
            </w:r>
            <w:r w:rsidRPr="00AF04FC">
              <w:rPr>
                <w:rFonts w:ascii="Arial" w:hAnsi="Arial" w:cs="Arial"/>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&lt;&lt;</w:t>
            </w:r>
            <w:r w:rsidRPr="00AF04FC">
              <w:rPr>
                <w:rFonts w:ascii="Arial" w:hAnsi="Arial" w:cs="Arial"/>
                <w:b/>
                <w:sz w:val="20"/>
                <w:szCs w:val="20"/>
              </w:rPr>
              <w:t>Վճարմանպահանջագիր</w:t>
            </w:r>
            <w:r w:rsidRPr="00AF04FC">
              <w:rPr>
                <w:rFonts w:ascii="Arial LatArm" w:hAnsi="Arial LatArm"/>
                <w:b/>
                <w:sz w:val="20"/>
                <w:szCs w:val="20"/>
              </w:rPr>
              <w:t>&gt;&gt;</w:t>
            </w:r>
            <w:r w:rsidRPr="00AF04FC">
              <w:rPr>
                <w:rFonts w:ascii="Arial" w:hAnsi="Arial" w:cs="Arial"/>
                <w:b/>
                <w:sz w:val="20"/>
                <w:szCs w:val="20"/>
              </w:rPr>
              <w: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w:hAnsi="Arial" w:cs="Arial"/>
                <w:b/>
                <w:sz w:val="20"/>
                <w:szCs w:val="20"/>
              </w:rPr>
              <w:t>Նշվածդաշտի</w:t>
            </w:r>
            <w:r w:rsidRPr="00AF04FC">
              <w:rPr>
                <w:rFonts w:ascii="Arial LatArm" w:hAnsi="Arial LatArm"/>
                <w:b/>
                <w:sz w:val="20"/>
                <w:szCs w:val="20"/>
              </w:rPr>
              <w:t>/</w:t>
            </w:r>
          </w:p>
          <w:p w:rsidR="00631658" w:rsidRPr="00AF04FC" w:rsidRDefault="00631658" w:rsidP="00CB0ADE">
            <w:pPr>
              <w:jc w:val="center"/>
              <w:rPr>
                <w:rFonts w:ascii="Arial LatArm" w:hAnsi="Arial LatArm"/>
                <w:b/>
                <w:sz w:val="20"/>
                <w:szCs w:val="20"/>
              </w:rPr>
            </w:pPr>
            <w:r w:rsidRPr="00AF04FC">
              <w:rPr>
                <w:rFonts w:ascii="Arial" w:hAnsi="Arial" w:cs="Arial"/>
                <w:b/>
                <w:sz w:val="20"/>
                <w:szCs w:val="20"/>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lang w:val="hy-AM"/>
              </w:rPr>
            </w:pPr>
            <w:r w:rsidRPr="00AF04FC">
              <w:rPr>
                <w:rFonts w:ascii="Arial" w:hAnsi="Arial" w:cs="Arial"/>
                <w:b/>
                <w:sz w:val="20"/>
                <w:szCs w:val="20"/>
              </w:rPr>
              <w:t>Վավերապայմանիլրացմանպահանջը</w:t>
            </w:r>
          </w:p>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w:t>
            </w:r>
            <w:r w:rsidRPr="00AF04FC">
              <w:rPr>
                <w:rFonts w:ascii="Arial" w:hAnsi="Arial" w:cs="Arial"/>
                <w:b/>
                <w:sz w:val="20"/>
                <w:szCs w:val="20"/>
                <w:lang w:val="hy-AM"/>
              </w:rPr>
              <w:t>գնումներիգործընթացիհետկապված</w:t>
            </w:r>
            <w:r w:rsidRPr="00AF04FC">
              <w:rPr>
                <w:rFonts w:ascii="Arial LatArm" w:hAnsi="Arial LatArm"/>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ind w:left="-588" w:firstLine="588"/>
              <w:jc w:val="center"/>
              <w:rPr>
                <w:rFonts w:ascii="Arial LatArm" w:hAnsi="Arial LatArm"/>
                <w:b/>
                <w:sz w:val="20"/>
                <w:szCs w:val="20"/>
              </w:rPr>
            </w:pPr>
            <w:r w:rsidRPr="00AF04FC">
              <w:rPr>
                <w:rFonts w:ascii="Arial" w:hAnsi="Arial" w:cs="Arial"/>
                <w:b/>
                <w:sz w:val="20"/>
                <w:szCs w:val="20"/>
              </w:rPr>
              <w:t>Վավերապայմանը</w:t>
            </w:r>
          </w:p>
          <w:p w:rsidR="00631658" w:rsidRPr="00AF04FC" w:rsidRDefault="00631658" w:rsidP="00CB0ADE">
            <w:pPr>
              <w:ind w:left="-588" w:firstLine="588"/>
              <w:jc w:val="center"/>
              <w:rPr>
                <w:rFonts w:ascii="Arial LatArm" w:hAnsi="Arial LatArm"/>
                <w:b/>
                <w:sz w:val="20"/>
                <w:szCs w:val="20"/>
              </w:rPr>
            </w:pPr>
            <w:r w:rsidRPr="00AF04FC">
              <w:rPr>
                <w:rFonts w:ascii="Arial" w:hAnsi="Arial" w:cs="Arial"/>
                <w:b/>
                <w:sz w:val="20"/>
                <w:szCs w:val="20"/>
              </w:rPr>
              <w:t>լրացնողկողմը</w:t>
            </w:r>
            <w:r w:rsidRPr="00AF04FC">
              <w:rPr>
                <w:rFonts w:ascii="Arial LatArm" w:hAnsi="Arial LatArm"/>
                <w:b/>
                <w:sz w:val="20"/>
                <w:szCs w:val="20"/>
              </w:rPr>
              <w:t xml:space="preserve">` </w:t>
            </w:r>
          </w:p>
          <w:p w:rsidR="00631658" w:rsidRPr="00AF04FC" w:rsidRDefault="00631658" w:rsidP="00CB0ADE">
            <w:pPr>
              <w:ind w:left="-588" w:firstLine="588"/>
              <w:jc w:val="center"/>
              <w:rPr>
                <w:rFonts w:ascii="Arial LatArm" w:hAnsi="Arial LatArm"/>
                <w:b/>
                <w:sz w:val="20"/>
                <w:szCs w:val="20"/>
              </w:rPr>
            </w:pPr>
            <w:r w:rsidRPr="00AF04FC">
              <w:rPr>
                <w:rFonts w:ascii="Arial" w:hAnsi="Arial" w:cs="Arial"/>
                <w:b/>
                <w:sz w:val="20"/>
                <w:szCs w:val="20"/>
              </w:rPr>
              <w:t>շահառունկամվճարողը</w:t>
            </w:r>
          </w:p>
          <w:p w:rsidR="00631658" w:rsidRPr="00AF04FC" w:rsidRDefault="00631658" w:rsidP="00CB0ADE">
            <w:pPr>
              <w:ind w:left="-588" w:firstLine="588"/>
              <w:jc w:val="center"/>
              <w:rPr>
                <w:rFonts w:ascii="Arial LatArm" w:hAnsi="Arial LatArm"/>
                <w:b/>
                <w:sz w:val="20"/>
                <w:szCs w:val="20"/>
              </w:rPr>
            </w:pPr>
            <w:r w:rsidRPr="00AF04FC">
              <w:rPr>
                <w:rFonts w:ascii="Arial LatArm" w:hAnsi="Arial LatArm"/>
                <w:b/>
                <w:sz w:val="20"/>
                <w:szCs w:val="20"/>
              </w:rPr>
              <w:t>(</w:t>
            </w:r>
            <w:r w:rsidRPr="00AF04FC">
              <w:rPr>
                <w:rFonts w:ascii="Arial" w:hAnsi="Arial" w:cs="Arial"/>
                <w:b/>
                <w:sz w:val="20"/>
                <w:szCs w:val="20"/>
                <w:lang w:val="hy-AM"/>
              </w:rPr>
              <w:t>գնումներիգործընթացիհետկապված</w:t>
            </w:r>
            <w:r w:rsidRPr="00AF04FC">
              <w:rPr>
                <w:rFonts w:ascii="Arial LatArm" w:hAnsi="Arial LatArm"/>
                <w:b/>
                <w:sz w:val="20"/>
                <w:szCs w:val="20"/>
              </w:rPr>
              <w:t>)</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b/>
                <w:sz w:val="20"/>
                <w:szCs w:val="20"/>
              </w:rPr>
            </w:pPr>
            <w:r w:rsidRPr="00AF04FC">
              <w:rPr>
                <w:rFonts w:ascii="Arial LatArm" w:hAnsi="Arial LatArm"/>
                <w:b/>
                <w:sz w:val="20"/>
                <w:szCs w:val="20"/>
              </w:rPr>
              <w:t>5</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Փաստաթղթիանվանումը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Փաստաթղթիվրանախապեսլրացվածէ</w:t>
            </w:r>
            <w:r w:rsidRPr="00AF04FC">
              <w:rPr>
                <w:rFonts w:ascii="Arial LatArm" w:hAnsi="Arial LatArm"/>
                <w:sz w:val="20"/>
                <w:szCs w:val="20"/>
                <w:lang w:val="hy-AM"/>
              </w:rPr>
              <w:t>&lt;</w:t>
            </w:r>
            <w:r w:rsidRPr="00AF04FC">
              <w:rPr>
                <w:rFonts w:ascii="Arial" w:hAnsi="Arial" w:cs="Arial"/>
                <w:sz w:val="20"/>
                <w:szCs w:val="20"/>
                <w:lang w:val="hy-AM"/>
              </w:rPr>
              <w:t>Վճարմանպահանջագիր</w:t>
            </w:r>
            <w:r w:rsidRPr="00AF04FC">
              <w:rPr>
                <w:rFonts w:ascii="Arial LatArm" w:hAnsi="Arial LatArm"/>
                <w:sz w:val="20"/>
                <w:szCs w:val="20"/>
                <w:lang w:val="hy-AM"/>
              </w:rPr>
              <w:t>&gt;</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pStyle w:val="ListParagraph"/>
              <w:numPr>
                <w:ilvl w:val="0"/>
                <w:numId w:val="17"/>
              </w:numPr>
              <w:contextualSpacing/>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both"/>
              <w:rPr>
                <w:rFonts w:ascii="Arial LatArm" w:hAnsi="Arial LatArm"/>
                <w:sz w:val="20"/>
                <w:szCs w:val="20"/>
              </w:rPr>
            </w:pPr>
            <w:r w:rsidRPr="00AF04FC">
              <w:rPr>
                <w:rFonts w:ascii="Arial" w:hAnsi="Arial" w:cs="Arial"/>
                <w:sz w:val="20"/>
                <w:szCs w:val="20"/>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լրացվումէշահառուիկողմից</w:t>
            </w:r>
            <w:r w:rsidRPr="00AF04FC">
              <w:rPr>
                <w:rFonts w:ascii="Arial LatArm" w:hAnsi="Arial LatArm"/>
                <w:sz w:val="20"/>
                <w:szCs w:val="20"/>
              </w:rPr>
              <w:t xml:space="preserve">` </w:t>
            </w:r>
            <w:r w:rsidRPr="00AF04FC">
              <w:rPr>
                <w:rFonts w:ascii="Arial" w:hAnsi="Arial" w:cs="Arial"/>
                <w:sz w:val="20"/>
                <w:szCs w:val="20"/>
              </w:rPr>
              <w:t>վճարողիբանկինվճարմանպահանջագիրըներկայացնելիս</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pStyle w:val="ListParagraph"/>
              <w:numPr>
                <w:ilvl w:val="0"/>
                <w:numId w:val="17"/>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both"/>
              <w:rPr>
                <w:rFonts w:ascii="Arial LatArm" w:hAnsi="Arial LatArm"/>
                <w:sz w:val="20"/>
                <w:szCs w:val="20"/>
              </w:rPr>
            </w:pPr>
            <w:r w:rsidRPr="00AF04FC">
              <w:rPr>
                <w:rFonts w:ascii="Arial" w:hAnsi="Arial" w:cs="Arial"/>
                <w:sz w:val="20"/>
                <w:szCs w:val="20"/>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ind w:left="132" w:hanging="132"/>
              <w:jc w:val="center"/>
              <w:rPr>
                <w:rFonts w:ascii="Arial LatArm" w:hAnsi="Arial LatArm"/>
                <w:sz w:val="20"/>
                <w:szCs w:val="20"/>
                <w:lang w:val="hy-AM"/>
              </w:rPr>
            </w:pPr>
            <w:r w:rsidRPr="00AF04FC">
              <w:rPr>
                <w:rFonts w:ascii="Arial" w:hAnsi="Arial" w:cs="Arial"/>
                <w:sz w:val="20"/>
                <w:szCs w:val="20"/>
              </w:rPr>
              <w:t>լրացվումէշահառուիկողմից</w:t>
            </w:r>
            <w:r w:rsidRPr="00AF04FC">
              <w:rPr>
                <w:rFonts w:ascii="Arial LatArm" w:hAnsi="Arial LatArm"/>
                <w:sz w:val="20"/>
                <w:szCs w:val="20"/>
              </w:rPr>
              <w:t xml:space="preserve">` </w:t>
            </w:r>
            <w:r w:rsidRPr="00AF04FC">
              <w:rPr>
                <w:rFonts w:ascii="Arial" w:hAnsi="Arial" w:cs="Arial"/>
                <w:sz w:val="20"/>
                <w:szCs w:val="20"/>
              </w:rPr>
              <w:t>վճարողիբանկինվճարմանպահանջագրիներկայացմանօրը</w:t>
            </w:r>
            <w:r w:rsidRPr="00AF04FC">
              <w:rPr>
                <w:rFonts w:ascii="Arial LatArm" w:hAnsi="Arial LatArm"/>
                <w:sz w:val="20"/>
                <w:szCs w:val="20"/>
                <w:lang w:val="hy-AM"/>
              </w:rPr>
              <w:t xml:space="preserve">: </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pStyle w:val="ListParagraph"/>
              <w:numPr>
                <w:ilvl w:val="0"/>
                <w:numId w:val="17"/>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both"/>
              <w:rPr>
                <w:rFonts w:ascii="Arial LatArm" w:hAnsi="Arial LatArm"/>
                <w:sz w:val="20"/>
                <w:szCs w:val="20"/>
              </w:rPr>
            </w:pPr>
            <w:r w:rsidRPr="00AF04FC">
              <w:rPr>
                <w:rFonts w:ascii="Arial" w:hAnsi="Arial" w:cs="Arial"/>
                <w:sz w:val="20"/>
                <w:szCs w:val="20"/>
                <w:lang w:val="hy-AM"/>
              </w:rPr>
              <w:t>Վճարողիանվանումը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լրացվումէայնանձի</w:t>
            </w:r>
            <w:r w:rsidRPr="00AF04FC">
              <w:rPr>
                <w:rFonts w:ascii="Arial LatArm" w:hAnsi="Arial LatArm"/>
                <w:sz w:val="20"/>
                <w:szCs w:val="20"/>
              </w:rPr>
              <w:t xml:space="preserve"> (</w:t>
            </w:r>
            <w:r w:rsidRPr="00AF04FC">
              <w:rPr>
                <w:rFonts w:ascii="Arial" w:hAnsi="Arial" w:cs="Arial"/>
                <w:sz w:val="20"/>
                <w:szCs w:val="20"/>
              </w:rPr>
              <w:t>վճարողի</w:t>
            </w:r>
            <w:r w:rsidRPr="00AF04FC">
              <w:rPr>
                <w:rFonts w:ascii="Arial LatArm" w:hAnsi="Arial LatArm"/>
                <w:sz w:val="20"/>
                <w:szCs w:val="20"/>
              </w:rPr>
              <w:t xml:space="preserve">) </w:t>
            </w:r>
            <w:r w:rsidRPr="00AF04FC">
              <w:rPr>
                <w:rFonts w:ascii="Arial" w:hAnsi="Arial" w:cs="Arial"/>
                <w:sz w:val="20"/>
                <w:szCs w:val="20"/>
              </w:rPr>
              <w:t>անունը</w:t>
            </w:r>
            <w:r w:rsidRPr="00AF04FC">
              <w:rPr>
                <w:rFonts w:ascii="Arial LatArm" w:hAnsi="Arial LatArm"/>
                <w:sz w:val="20"/>
                <w:szCs w:val="20"/>
              </w:rPr>
              <w:t xml:space="preserve">, </w:t>
            </w:r>
            <w:r w:rsidRPr="00AF04FC">
              <w:rPr>
                <w:rFonts w:ascii="Arial" w:hAnsi="Arial" w:cs="Arial"/>
                <w:sz w:val="20"/>
                <w:szCs w:val="20"/>
              </w:rPr>
              <w:t>որիհաշվիցպետքէգանձվիպահանջագրովնշվածգումարը</w:t>
            </w:r>
            <w:r w:rsidRPr="00AF04FC">
              <w:rPr>
                <w:rFonts w:ascii="Arial LatArm" w:hAnsi="Arial LatArm"/>
                <w:sz w:val="20"/>
                <w:szCs w:val="20"/>
              </w:rPr>
              <w:t xml:space="preserve">: </w:t>
            </w:r>
            <w:r w:rsidRPr="00AF04FC">
              <w:rPr>
                <w:rFonts w:ascii="Arial" w:hAnsi="Arial" w:cs="Arial"/>
                <w:sz w:val="20"/>
                <w:szCs w:val="20"/>
              </w:rPr>
              <w:t>Լրացվումէվճարողիանունը</w:t>
            </w:r>
            <w:r w:rsidRPr="00AF04FC">
              <w:rPr>
                <w:rFonts w:ascii="Arial LatArm" w:hAnsi="Arial LatArm"/>
                <w:sz w:val="20"/>
                <w:szCs w:val="20"/>
              </w:rPr>
              <w:t xml:space="preserve">, </w:t>
            </w:r>
            <w:r w:rsidRPr="00AF04FC">
              <w:rPr>
                <w:rFonts w:ascii="Arial" w:hAnsi="Arial" w:cs="Arial"/>
                <w:sz w:val="20"/>
                <w:szCs w:val="20"/>
              </w:rPr>
              <w:t>ազգանունը</w:t>
            </w:r>
            <w:r w:rsidRPr="00AF04FC">
              <w:rPr>
                <w:rFonts w:ascii="Arial LatArm" w:hAnsi="Arial LatArm"/>
                <w:sz w:val="20"/>
                <w:szCs w:val="20"/>
              </w:rPr>
              <w:t xml:space="preserve">, </w:t>
            </w:r>
            <w:r w:rsidRPr="00AF04FC">
              <w:rPr>
                <w:rFonts w:ascii="Arial" w:hAnsi="Arial" w:cs="Arial"/>
                <w:sz w:val="20"/>
                <w:szCs w:val="20"/>
              </w:rPr>
              <w:t>եթեայնֆիզիկականանձէկամանվանումը</w:t>
            </w:r>
            <w:r w:rsidRPr="00AF04FC">
              <w:rPr>
                <w:rFonts w:ascii="Arial LatArm" w:hAnsi="Arial LatArm"/>
                <w:sz w:val="20"/>
                <w:szCs w:val="20"/>
              </w:rPr>
              <w:t xml:space="preserve">, </w:t>
            </w:r>
            <w:r w:rsidRPr="00AF04FC">
              <w:rPr>
                <w:rFonts w:ascii="Arial" w:hAnsi="Arial" w:cs="Arial"/>
                <w:sz w:val="20"/>
                <w:szCs w:val="20"/>
              </w:rPr>
              <w:t>եթեայնիրավաբանականանձէ</w:t>
            </w:r>
            <w:r w:rsidRPr="00AF04FC">
              <w:rPr>
                <w:rFonts w:ascii="Arial LatArm" w:hAnsi="Arial LatArm"/>
                <w:sz w:val="20"/>
                <w:szCs w:val="20"/>
              </w:rPr>
              <w:t xml:space="preserve">: </w:t>
            </w:r>
            <w:r w:rsidRPr="00AF04FC">
              <w:rPr>
                <w:rFonts w:ascii="Arial" w:hAnsi="Arial" w:cs="Arial"/>
                <w:sz w:val="20"/>
                <w:szCs w:val="20"/>
              </w:rPr>
              <w:t>Նշվումեննաևայլտվյալներ</w:t>
            </w:r>
            <w:r w:rsidRPr="00AF04FC">
              <w:rPr>
                <w:rFonts w:ascii="Arial LatArm" w:hAnsi="Arial LatArm"/>
                <w:sz w:val="20"/>
                <w:szCs w:val="20"/>
              </w:rPr>
              <w:t xml:space="preserve">` </w:t>
            </w:r>
            <w:r w:rsidRPr="00AF04FC">
              <w:rPr>
                <w:rFonts w:ascii="Arial" w:hAnsi="Arial" w:cs="Arial"/>
                <w:sz w:val="20"/>
                <w:szCs w:val="20"/>
              </w:rPr>
              <w:t>ըստանհրաժեշտության</w:t>
            </w:r>
            <w:r w:rsidRPr="00AF04FC">
              <w:rPr>
                <w:rFonts w:ascii="Arial LatArm" w:hAnsi="Arial LatArm"/>
                <w:sz w:val="20"/>
                <w:szCs w:val="20"/>
              </w:rPr>
              <w:t>:</w:t>
            </w:r>
            <w:r w:rsidRPr="00AF04FC">
              <w:rPr>
                <w:rFonts w:ascii="Arial" w:hAnsi="Arial" w:cs="Arial"/>
                <w:sz w:val="20"/>
                <w:szCs w:val="20"/>
              </w:rPr>
              <w:t>Լրացվումէվճարողիկողմից</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ind w:left="252" w:hanging="252"/>
              <w:jc w:val="center"/>
              <w:rPr>
                <w:rFonts w:ascii="Arial LatArm" w:hAnsi="Arial LatArm"/>
                <w:sz w:val="20"/>
                <w:szCs w:val="20"/>
              </w:rPr>
            </w:pPr>
            <w:r w:rsidRPr="00AF04FC">
              <w:rPr>
                <w:rFonts w:ascii="Arial" w:hAnsi="Arial" w:cs="Arial"/>
                <w:sz w:val="20"/>
                <w:szCs w:val="20"/>
              </w:rPr>
              <w:t>լրացվումէվճարողիկողմից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անվանումը</w:t>
            </w:r>
            <w:r w:rsidRPr="00AF04FC">
              <w:rPr>
                <w:rFonts w:ascii="Arial LatArm" w:hAnsi="Arial LatArm"/>
                <w:sz w:val="20"/>
                <w:szCs w:val="20"/>
              </w:rPr>
              <w:t xml:space="preserve"> (</w:t>
            </w:r>
            <w:r w:rsidRPr="00AF04FC">
              <w:rPr>
                <w:rFonts w:ascii="Arial" w:hAnsi="Arial" w:cs="Arial"/>
                <w:sz w:val="20"/>
                <w:szCs w:val="20"/>
              </w:rPr>
              <w:t>վճարողիբանկը</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լրացվումէվճարողիբանկայինհաշվիհամարըիրենսպասարկողֆինանսականկազմակերպությունում</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որիցպետքէգանձվիպահանջագրովնշվածգումարը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վճարողիՀՎՀՀ</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լրացվումէՀայաստանիՀանրապետությաննորմատիվիրավականակտերովսահմավածդեպքերում</w:t>
            </w:r>
            <w:r w:rsidRPr="00AF04FC">
              <w:rPr>
                <w:rFonts w:ascii="Arial LatArm" w:hAnsi="Arial LatArm"/>
                <w:sz w:val="20"/>
                <w:szCs w:val="20"/>
              </w:rPr>
              <w:t xml:space="preserve">, </w:t>
            </w:r>
            <w:r w:rsidRPr="00AF04FC">
              <w:rPr>
                <w:rFonts w:ascii="Arial" w:hAnsi="Arial" w:cs="Arial"/>
                <w:sz w:val="20"/>
                <w:szCs w:val="20"/>
              </w:rPr>
              <w:t>երբվճարողըհանդիսանումէհաշվառվածհարկատու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վճարողիՀԾՀ</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w:t>
            </w:r>
            <w:r w:rsidRPr="00AF04FC">
              <w:rPr>
                <w:rFonts w:ascii="Arial" w:hAnsi="Arial" w:cs="Arial"/>
                <w:sz w:val="20"/>
                <w:szCs w:val="20"/>
              </w:rPr>
              <w:lastRenderedPageBreak/>
              <w:t>նվածդեպքերում</w:t>
            </w:r>
            <w:r w:rsidRPr="00AF04FC">
              <w:rPr>
                <w:rFonts w:ascii="Arial LatArm" w:hAnsi="Arial LatArm"/>
                <w:sz w:val="20"/>
                <w:szCs w:val="20"/>
              </w:rPr>
              <w:t xml:space="preserve">, </w:t>
            </w:r>
            <w:r w:rsidRPr="00AF04FC">
              <w:rPr>
                <w:rFonts w:ascii="Arial" w:hAnsi="Arial" w:cs="Arial"/>
                <w:sz w:val="20"/>
                <w:szCs w:val="20"/>
              </w:rPr>
              <w:t>երբվճարողըհանդիսանումէֆիզիկականանձ</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lastRenderedPageBreak/>
              <w:t>լրացվումէվճարողիկողմից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w:t>
            </w:r>
            <w:r w:rsidRPr="00AF04FC">
              <w:rPr>
                <w:rFonts w:ascii="Arial" w:hAnsi="Arial" w:cs="Arial"/>
                <w:sz w:val="20"/>
                <w:szCs w:val="20"/>
                <w:lang w:val="hy-AM"/>
              </w:rPr>
              <w:t>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լրացվումէշահառուհանդիսացողանձի</w:t>
            </w:r>
            <w:r w:rsidRPr="00AF04FC">
              <w:rPr>
                <w:rFonts w:ascii="Arial LatArm" w:hAnsi="Arial LatArm"/>
                <w:sz w:val="20"/>
                <w:szCs w:val="20"/>
              </w:rPr>
              <w:t xml:space="preserve"> (</w:t>
            </w:r>
            <w:r w:rsidRPr="00AF04FC">
              <w:rPr>
                <w:rFonts w:ascii="Arial" w:hAnsi="Arial" w:cs="Arial"/>
                <w:sz w:val="20"/>
                <w:szCs w:val="20"/>
              </w:rPr>
              <w:t>վճարումըստացողի</w:t>
            </w:r>
            <w:r w:rsidRPr="00AF04FC">
              <w:rPr>
                <w:rFonts w:ascii="Arial LatArm" w:hAnsi="Arial LatArm"/>
                <w:sz w:val="20"/>
                <w:szCs w:val="20"/>
              </w:rPr>
              <w:t xml:space="preserve">) </w:t>
            </w:r>
            <w:r w:rsidRPr="00AF04FC">
              <w:rPr>
                <w:rFonts w:ascii="Arial" w:hAnsi="Arial" w:cs="Arial"/>
                <w:sz w:val="20"/>
                <w:szCs w:val="20"/>
              </w:rPr>
              <w:t>անվանումը</w:t>
            </w:r>
            <w:r w:rsidRPr="00AF04FC">
              <w:rPr>
                <w:rFonts w:ascii="Arial LatArm" w:hAnsi="Arial LatArm"/>
                <w:sz w:val="20"/>
                <w:szCs w:val="20"/>
              </w:rPr>
              <w:t xml:space="preserve">: </w:t>
            </w:r>
            <w:r w:rsidRPr="00AF04FC">
              <w:rPr>
                <w:rFonts w:ascii="Arial" w:hAnsi="Arial" w:cs="Arial"/>
                <w:sz w:val="20"/>
                <w:szCs w:val="20"/>
              </w:rPr>
              <w:t>Նշվումեննաևայլտվյալներ</w:t>
            </w:r>
            <w:r w:rsidRPr="00AF04FC">
              <w:rPr>
                <w:rFonts w:ascii="Arial LatArm" w:hAnsi="Arial LatArm"/>
                <w:sz w:val="20"/>
                <w:szCs w:val="20"/>
              </w:rPr>
              <w:t xml:space="preserve">` </w:t>
            </w:r>
            <w:r w:rsidRPr="00AF04FC">
              <w:rPr>
                <w:rFonts w:ascii="Arial" w:hAnsi="Arial" w:cs="Arial"/>
                <w:sz w:val="20"/>
                <w:szCs w:val="20"/>
              </w:rPr>
              <w:t>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շահառուիՀ</w:t>
            </w:r>
            <w:r w:rsidRPr="00AF04FC">
              <w:rPr>
                <w:rFonts w:ascii="Arial"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LatArm" w:hAnsi="Arial LatArm" w:cs="Sylfaen"/>
                <w:sz w:val="20"/>
                <w:szCs w:val="20"/>
              </w:rPr>
              <w:t xml:space="preserve"> (</w:t>
            </w:r>
            <w:r w:rsidRPr="00AF04FC">
              <w:rPr>
                <w:rFonts w:ascii="Arial" w:hAnsi="Arial" w:cs="Arial"/>
                <w:sz w:val="20"/>
                <w:szCs w:val="20"/>
                <w:lang w:val="hy-AM"/>
              </w:rPr>
              <w:t>գնումներիհետկապվածգործընթացումչիլրացվում</w:t>
            </w:r>
            <w:r w:rsidRPr="00AF04FC">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cs="Sylfaen"/>
                <w:sz w:val="20"/>
                <w:szCs w:val="20"/>
                <w:lang w:val="ru-RU"/>
              </w:rPr>
              <w:t>(</w:t>
            </w:r>
            <w:r w:rsidRPr="00AF04FC">
              <w:rPr>
                <w:rFonts w:ascii="Arial" w:hAnsi="Arial" w:cs="Arial"/>
                <w:sz w:val="20"/>
                <w:szCs w:val="20"/>
                <w:lang w:val="hy-AM"/>
              </w:rPr>
              <w:t>չիլրացվում</w:t>
            </w:r>
            <w:r w:rsidRPr="00AF04FC">
              <w:rPr>
                <w:rFonts w:ascii="Arial LatArm" w:hAnsi="Arial LatArm" w:cs="Sylfaen"/>
                <w:sz w:val="20"/>
                <w:szCs w:val="20"/>
                <w:lang w:val="ru-RU"/>
              </w:rPr>
              <w:t>)</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շահառուիՀՎՀՀ</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լրացվումէՀայաստանիՀանրապետությաննորմատիվիրավականակտերովսահմանվածդեպքերում</w:t>
            </w:r>
            <w:r w:rsidRPr="00AF04FC">
              <w:rPr>
                <w:rFonts w:ascii="Arial LatArm" w:hAnsi="Arial LatArm"/>
                <w:sz w:val="20"/>
                <w:szCs w:val="20"/>
              </w:rPr>
              <w:t xml:space="preserve">, </w:t>
            </w:r>
            <w:r w:rsidRPr="00AF04FC">
              <w:rPr>
                <w:rFonts w:ascii="Arial" w:hAnsi="Arial" w:cs="Arial"/>
                <w:sz w:val="20"/>
                <w:szCs w:val="20"/>
              </w:rPr>
              <w:t>երբշահառունհանդիսանումէհաշվառվածհարկատու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լրացվումէշահառուիայնբանկային</w:t>
            </w:r>
            <w:r w:rsidRPr="00AF04FC">
              <w:rPr>
                <w:rFonts w:ascii="Arial LatArm" w:hAnsi="Arial LatArm"/>
                <w:sz w:val="20"/>
                <w:szCs w:val="20"/>
              </w:rPr>
              <w:t xml:space="preserve"> (</w:t>
            </w:r>
            <w:r w:rsidRPr="00AF04FC">
              <w:rPr>
                <w:rFonts w:ascii="Arial" w:hAnsi="Arial" w:cs="Arial"/>
                <w:sz w:val="20"/>
                <w:szCs w:val="20"/>
                <w:lang w:val="hy-AM"/>
              </w:rPr>
              <w:t>գանձապետական</w:t>
            </w:r>
            <w:r w:rsidRPr="00AF04FC">
              <w:rPr>
                <w:rFonts w:ascii="Arial LatArm" w:hAnsi="Arial LatArm"/>
                <w:sz w:val="20"/>
                <w:szCs w:val="20"/>
              </w:rPr>
              <w:t xml:space="preserve">) </w:t>
            </w:r>
            <w:r w:rsidRPr="00AF04FC">
              <w:rPr>
                <w:rFonts w:ascii="Arial" w:hAnsi="Arial" w:cs="Arial"/>
                <w:sz w:val="20"/>
                <w:szCs w:val="20"/>
              </w:rPr>
              <w:t>հաշվիհամարը</w:t>
            </w:r>
            <w:r w:rsidRPr="00AF04FC">
              <w:rPr>
                <w:rFonts w:ascii="Arial LatArm" w:hAnsi="Arial LatArm"/>
                <w:sz w:val="20"/>
                <w:szCs w:val="20"/>
              </w:rPr>
              <w:t xml:space="preserve">, </w:t>
            </w:r>
            <w:r w:rsidRPr="00AF04FC">
              <w:rPr>
                <w:rFonts w:ascii="Arial" w:hAnsi="Arial" w:cs="Arial"/>
                <w:sz w:val="20"/>
                <w:szCs w:val="20"/>
              </w:rPr>
              <w:t>որիվրապետքէփոխանցվենվճարողիցգանձվածմիջոցները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գումարը</w:t>
            </w:r>
            <w:r w:rsidRPr="00AF04FC">
              <w:rPr>
                <w:rFonts w:ascii="Arial LatArm" w:hAnsi="Arial LatArm"/>
                <w:sz w:val="20"/>
                <w:szCs w:val="20"/>
              </w:rPr>
              <w:t xml:space="preserve"> (</w:t>
            </w:r>
            <w:r w:rsidRPr="00AF04FC">
              <w:rPr>
                <w:rFonts w:ascii="Arial" w:hAnsi="Arial" w:cs="Arial"/>
                <w:sz w:val="20"/>
                <w:szCs w:val="20"/>
              </w:rPr>
              <w:t>թվերովևբառերով</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լրացվումէվճարողիկողմից</w:t>
            </w:r>
          </w:p>
        </w:tc>
      </w:tr>
      <w:tr w:rsidR="00631658" w:rsidRPr="00344EA9"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Ակցեպտավորվածգումարը՝</w:t>
            </w:r>
            <w:r w:rsidRPr="00AF04FC">
              <w:rPr>
                <w:rFonts w:ascii="Arial LatArm" w:hAnsi="Arial LatArm" w:cs="Sylfaen"/>
                <w:sz w:val="20"/>
                <w:szCs w:val="20"/>
                <w:lang w:val="hy-AM"/>
              </w:rPr>
              <w:t xml:space="preserve">  (</w:t>
            </w:r>
            <w:r w:rsidRPr="00AF04FC">
              <w:rPr>
                <w:rFonts w:ascii="Arial" w:hAnsi="Arial" w:cs="Arial"/>
                <w:sz w:val="20"/>
                <w:szCs w:val="20"/>
                <w:lang w:val="hy-AM"/>
              </w:rPr>
              <w:t>թվերովևբառերով</w:t>
            </w:r>
            <w:r w:rsidRPr="00AF04FC">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ոչպարտադիր</w:t>
            </w:r>
          </w:p>
          <w:p w:rsidR="00631658" w:rsidRPr="00AF04FC" w:rsidRDefault="00631658" w:rsidP="00CB0ADE">
            <w:pPr>
              <w:jc w:val="center"/>
              <w:rPr>
                <w:rFonts w:ascii="Arial LatArm" w:hAnsi="Arial LatArm"/>
                <w:sz w:val="20"/>
                <w:szCs w:val="20"/>
                <w:lang w:val="hy-AM"/>
              </w:rPr>
            </w:pPr>
            <w:r w:rsidRPr="00AF04FC">
              <w:rPr>
                <w:rFonts w:ascii="Arial LatArm" w:hAnsi="Arial LatArm" w:cs="Sylfaen"/>
                <w:sz w:val="20"/>
                <w:szCs w:val="20"/>
                <w:lang w:val="hy-AM"/>
              </w:rPr>
              <w:t>(</w:t>
            </w:r>
            <w:r w:rsidRPr="00AF04FC">
              <w:rPr>
                <w:rFonts w:ascii="Arial" w:hAnsi="Arial" w:cs="Arial"/>
                <w:sz w:val="20"/>
                <w:szCs w:val="20"/>
                <w:lang w:val="hy-AM"/>
              </w:rPr>
              <w:t>նախատեսվածէնշվածգումարիմասնակիակցեպտիհամար</w:t>
            </w:r>
            <w:r w:rsidRPr="00AF04FC">
              <w:rPr>
                <w:rFonts w:ascii="Arial LatArm" w:hAnsi="Arial LatArm" w:cs="Sylfaen"/>
                <w:sz w:val="20"/>
                <w:szCs w:val="20"/>
                <w:lang w:val="hy-AM"/>
              </w:rPr>
              <w:t xml:space="preserve">, </w:t>
            </w:r>
            <w:r w:rsidRPr="00AF04FC">
              <w:rPr>
                <w:rFonts w:ascii="Arial" w:hAnsi="Arial" w:cs="Arial"/>
                <w:sz w:val="20"/>
                <w:szCs w:val="20"/>
                <w:lang w:val="hy-AM"/>
              </w:rPr>
              <w:t>որըգնումներիհետկապվածչիկիրառվում</w:t>
            </w:r>
            <w:r w:rsidRPr="00AF04FC">
              <w:rPr>
                <w:rFonts w:ascii="Arial LatArm" w:hAnsi="Arial LatArm"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cs="Sylfaen"/>
                <w:sz w:val="20"/>
                <w:szCs w:val="20"/>
                <w:lang w:val="hy-AM"/>
              </w:rPr>
              <w:t>(</w:t>
            </w:r>
            <w:r w:rsidRPr="00AF04FC">
              <w:rPr>
                <w:rFonts w:ascii="Arial" w:hAnsi="Arial" w:cs="Arial"/>
                <w:sz w:val="20"/>
                <w:szCs w:val="20"/>
                <w:lang w:val="hy-AM"/>
              </w:rPr>
              <w:t>չիլրացվումեւչիկիրառվում</w:t>
            </w:r>
            <w:r w:rsidRPr="00AF04FC">
              <w:rPr>
                <w:rFonts w:ascii="Arial LatArm" w:hAnsi="Arial LatArm" w:cs="Sylfaen"/>
                <w:sz w:val="20"/>
                <w:szCs w:val="20"/>
                <w:lang w:val="hy-AM"/>
              </w:rPr>
              <w:t>)</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արժույթը</w:t>
            </w:r>
            <w:r w:rsidRPr="00AF04FC">
              <w:rPr>
                <w:rFonts w:ascii="Arial LatArm" w:hAnsi="Arial LatArm"/>
                <w:sz w:val="20"/>
                <w:szCs w:val="20"/>
              </w:rPr>
              <w:t xml:space="preserve"> (</w:t>
            </w:r>
            <w:r w:rsidRPr="00AF04FC">
              <w:rPr>
                <w:rFonts w:ascii="Arial" w:hAnsi="Arial" w:cs="Arial"/>
                <w:sz w:val="20"/>
                <w:szCs w:val="20"/>
              </w:rPr>
              <w:t>բառերովևկոդով</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631658" w:rsidRPr="00344EA9"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Պարտադիր</w:t>
            </w:r>
            <w:r w:rsidRPr="00AF04FC">
              <w:rPr>
                <w:rFonts w:ascii="Arial" w:hAnsi="Arial" w:cs="Arial"/>
                <w:sz w:val="20"/>
                <w:szCs w:val="20"/>
                <w:lang w:val="hy-AM"/>
              </w:rPr>
              <w:t>լրացվումէ</w:t>
            </w:r>
            <w:r w:rsidRPr="00AF04FC">
              <w:rPr>
                <w:rFonts w:ascii="Arial LatArm" w:hAnsi="Arial LatArm"/>
                <w:sz w:val="20"/>
                <w:szCs w:val="20"/>
              </w:rPr>
              <w:t>«</w:t>
            </w:r>
            <w:r w:rsidRPr="00AF04FC">
              <w:rPr>
                <w:rFonts w:ascii="Arial" w:hAnsi="Arial" w:cs="Arial"/>
                <w:sz w:val="20"/>
                <w:szCs w:val="20"/>
                <w:lang w:val="hy-AM"/>
              </w:rPr>
              <w:t>պայմանագրիկատարմանապահովմանհամար</w:t>
            </w:r>
            <w:r w:rsidRPr="00AF04FC">
              <w:rPr>
                <w:rFonts w:ascii="Arial LatArm" w:hAnsi="Arial LatArm"/>
                <w:sz w:val="20"/>
                <w:szCs w:val="20"/>
              </w:rPr>
              <w:t>»</w:t>
            </w:r>
            <w:r w:rsidRPr="00AF04FC">
              <w:rPr>
                <w:rFonts w:ascii="Arial"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նախապեսլրացվումէշահառուիկողմից</w:t>
            </w:r>
            <w:r w:rsidRPr="00AF04FC">
              <w:rPr>
                <w:rFonts w:ascii="Arial LatArm" w:hAnsi="Arial LatArm"/>
                <w:sz w:val="20"/>
                <w:szCs w:val="20"/>
                <w:lang w:val="hy-AM"/>
              </w:rPr>
              <w:t xml:space="preserve">` </w:t>
            </w:r>
            <w:r w:rsidRPr="00AF04FC">
              <w:rPr>
                <w:rFonts w:ascii="Arial" w:hAnsi="Arial" w:cs="Arial"/>
                <w:sz w:val="20"/>
                <w:szCs w:val="20"/>
                <w:lang w:val="hy-AM"/>
              </w:rPr>
              <w:t>հրավերով</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Վճարմանկատարմանհիմքերը՝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լրացվումէպահանջագրովնշվածգումարիգանձմանևշահառուինվճարմանհամարհիմքհանդիսացողփաստաթղթիտվյալները</w:t>
            </w:r>
            <w:r w:rsidRPr="00AF04FC">
              <w:rPr>
                <w:rFonts w:ascii="Arial LatArm" w:hAnsi="Arial LatArm"/>
                <w:sz w:val="20"/>
                <w:szCs w:val="20"/>
              </w:rPr>
              <w:t xml:space="preserve">, </w:t>
            </w:r>
            <w:r w:rsidRPr="00AF04FC">
              <w:rPr>
                <w:rFonts w:ascii="Arial" w:hAnsi="Arial" w:cs="Arial"/>
                <w:sz w:val="20"/>
                <w:szCs w:val="20"/>
              </w:rPr>
              <w:t>որոնցհիմանվրաշահառունվճարմանպահանջագիրէներկայացնումվճարողինսպասարկողբանկինլրացվումէպահանջագրիներկայացմանհամարհիմքհանդիսացողպայմանագրիհամարը</w:t>
            </w:r>
            <w:r w:rsidRPr="00AF04FC">
              <w:rPr>
                <w:rFonts w:ascii="Arial LatArm" w:hAnsi="Arial LatArm"/>
                <w:sz w:val="20"/>
                <w:szCs w:val="20"/>
                <w:lang w:val="hy-AM"/>
              </w:rPr>
              <w:t>,</w:t>
            </w:r>
            <w:r w:rsidRPr="00AF04FC">
              <w:rPr>
                <w:rFonts w:ascii="Arial" w:hAnsi="Arial" w:cs="Arial"/>
                <w:sz w:val="20"/>
                <w:szCs w:val="20"/>
              </w:rPr>
              <w:t>գնմանընթացակարգիծածկագիրը</w:t>
            </w:r>
            <w:r w:rsidRPr="00AF04FC">
              <w:rPr>
                <w:rFonts w:ascii="Arial" w:hAnsi="Arial" w:cs="Arial"/>
                <w:sz w:val="20"/>
                <w:szCs w:val="20"/>
                <w:lang w:val="hy-AM"/>
              </w:rPr>
              <w:t>ըստտուժանքիմասին</w:t>
            </w:r>
            <w:r w:rsidRPr="00AF04FC">
              <w:rPr>
                <w:rFonts w:ascii="Arial" w:hAnsi="Arial" w:cs="Arial"/>
                <w:sz w:val="20"/>
                <w:szCs w:val="20"/>
                <w:lang w:val="hy-AM"/>
              </w:rPr>
              <w:lastRenderedPageBreak/>
              <w:t>համաձայնագրի</w:t>
            </w:r>
            <w:r w:rsidRPr="00AF04FC">
              <w:rPr>
                <w:rFonts w:ascii="Arial LatArm" w:hAnsi="Arial LatArm"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lastRenderedPageBreak/>
              <w:t>լրացվումէ</w:t>
            </w:r>
            <w:r w:rsidRPr="00AF04FC">
              <w:rPr>
                <w:rFonts w:ascii="Arial" w:hAnsi="Arial" w:cs="Arial"/>
                <w:sz w:val="20"/>
                <w:szCs w:val="20"/>
                <w:lang w:val="hy-AM"/>
              </w:rPr>
              <w:t>շահառու</w:t>
            </w:r>
            <w:r w:rsidRPr="00AF04FC">
              <w:rPr>
                <w:rFonts w:ascii="Arial" w:hAnsi="Arial" w:cs="Arial"/>
                <w:sz w:val="20"/>
                <w:szCs w:val="20"/>
              </w:rPr>
              <w:t>իկողմից</w:t>
            </w:r>
          </w:p>
        </w:tc>
      </w:tr>
      <w:tr w:rsidR="00631658" w:rsidRPr="00344EA9"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Del="0010680B" w:rsidRDefault="00631658" w:rsidP="00CB0ADE">
            <w:pPr>
              <w:jc w:val="center"/>
              <w:rPr>
                <w:rFonts w:ascii="Arial LatArm" w:hAnsi="Arial LatArm"/>
                <w:sz w:val="20"/>
                <w:szCs w:val="20"/>
                <w:lang w:val="hy-AM"/>
              </w:rPr>
            </w:pPr>
            <w:r w:rsidRPr="00AF04FC">
              <w:rPr>
                <w:rFonts w:ascii="Arial LatArm" w:hAnsi="Arial LatArm"/>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Վճարմանպայմանները՝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cs="Sylfaen"/>
                <w:sz w:val="20"/>
                <w:szCs w:val="20"/>
                <w:lang w:val="hy-AM"/>
              </w:rPr>
            </w:pPr>
            <w:r w:rsidRPr="00AF04FC">
              <w:rPr>
                <w:rFonts w:ascii="Arial" w:hAnsi="Arial" w:cs="Arial"/>
                <w:sz w:val="20"/>
                <w:szCs w:val="20"/>
              </w:rPr>
              <w:t>պարտադիր</w:t>
            </w:r>
          </w:p>
          <w:p w:rsidR="00631658" w:rsidRPr="00AF04FC" w:rsidRDefault="00631658" w:rsidP="00CB0ADE">
            <w:pPr>
              <w:jc w:val="center"/>
              <w:rPr>
                <w:rFonts w:ascii="Arial LatArm" w:hAnsi="Arial LatArm" w:cs="Sylfaen"/>
                <w:sz w:val="20"/>
                <w:szCs w:val="20"/>
                <w:lang w:val="hy-AM"/>
              </w:rPr>
            </w:pPr>
            <w:r w:rsidRPr="00AF04FC">
              <w:rPr>
                <w:rFonts w:ascii="Arial" w:hAnsi="Arial" w:cs="Arial"/>
                <w:sz w:val="20"/>
                <w:szCs w:val="20"/>
                <w:lang w:val="hy-AM"/>
              </w:rPr>
              <w:t>լրացվումէ</w:t>
            </w:r>
            <w:r w:rsidRPr="00AF04FC">
              <w:rPr>
                <w:rFonts w:ascii="Arial LatArm" w:hAnsi="Arial LatArm" w:cs="Sylfaen"/>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cs="Sylfaen"/>
                <w:sz w:val="20"/>
                <w:szCs w:val="20"/>
                <w:lang w:val="hy-AM"/>
              </w:rPr>
              <w:t>&gt;</w:t>
            </w:r>
            <w:r w:rsidRPr="00AF04FC">
              <w:rPr>
                <w:rFonts w:ascii="Arial" w:hAnsi="Arial" w:cs="Arial"/>
                <w:sz w:val="20"/>
                <w:szCs w:val="20"/>
                <w:lang w:val="hy-AM"/>
              </w:rPr>
              <w:t>բառերը</w:t>
            </w:r>
            <w:r w:rsidRPr="00AF04FC">
              <w:rPr>
                <w:rFonts w:ascii="Arial LatArm" w:hAnsi="Arial LatArm" w:cs="Sylfaen"/>
                <w:sz w:val="20"/>
                <w:szCs w:val="20"/>
                <w:lang w:val="hy-AM"/>
              </w:rPr>
              <w:t xml:space="preserve">, </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որընշանակումէորվճարողըստորագրելովպահանջագիրընախապեստալիսէիրհամաձայնությունընշվածգումարըիրհաշվիցգանձելուհամար</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նախապեսլրացվումէշահառուիկողմից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լրացվումէպահանջագրինկիցներկայացվածփաստաթղթերիէջերիքանակը</w:t>
            </w:r>
            <w:r w:rsidRPr="00AF04FC">
              <w:rPr>
                <w:rFonts w:ascii="Arial LatArm" w:hAnsi="Arial LatArm"/>
                <w:sz w:val="20"/>
                <w:szCs w:val="20"/>
              </w:rPr>
              <w:t xml:space="preserve">, </w:t>
            </w:r>
            <w:r w:rsidRPr="00AF04FC">
              <w:rPr>
                <w:rFonts w:ascii="Arial" w:hAnsi="Arial" w:cs="Arial"/>
                <w:sz w:val="20"/>
                <w:szCs w:val="20"/>
              </w:rPr>
              <w:t>որոնքպետքէտրամադրվենվճարողին</w:t>
            </w:r>
            <w:r w:rsidRPr="00AF04FC">
              <w:rPr>
                <w:rFonts w:ascii="Arial LatArm" w:hAnsi="Arial LatArm"/>
                <w:sz w:val="20"/>
                <w:szCs w:val="20"/>
              </w:rPr>
              <w:t>(</w:t>
            </w:r>
            <w:r w:rsidRPr="00AF04FC">
              <w:rPr>
                <w:rFonts w:ascii="Arial" w:hAnsi="Arial" w:cs="Arial"/>
                <w:sz w:val="20"/>
                <w:szCs w:val="20"/>
                <w:lang w:val="hy-AM"/>
              </w:rPr>
              <w:t>վճարողիբանկին</w:t>
            </w:r>
            <w:r w:rsidRPr="00AF04FC">
              <w:rPr>
                <w:rFonts w:ascii="Arial LatArm" w:hAnsi="Arial LatArm"/>
                <w:sz w:val="20"/>
                <w:szCs w:val="20"/>
              </w:rPr>
              <w:t>)</w:t>
            </w:r>
          </w:p>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Եթելրացվելէ</w:t>
            </w:r>
            <w:r w:rsidRPr="00AF04FC">
              <w:rPr>
                <w:rFonts w:ascii="Arial LatArm" w:hAnsi="Arial LatArm"/>
                <w:sz w:val="20"/>
                <w:szCs w:val="20"/>
                <w:lang w:val="hy-AM"/>
              </w:rPr>
              <w:t>&lt;</w:t>
            </w:r>
            <w:r w:rsidRPr="00AF04FC">
              <w:rPr>
                <w:rFonts w:ascii="Arial" w:hAnsi="Arial" w:cs="Arial"/>
                <w:sz w:val="20"/>
                <w:szCs w:val="20"/>
                <w:lang w:val="hy-AM"/>
              </w:rPr>
              <w:t>Վճարմանկատարմանհիմքեր</w:t>
            </w:r>
            <w:r w:rsidRPr="00AF04FC">
              <w:rPr>
                <w:rFonts w:ascii="Arial LatArm" w:hAnsi="Arial LatArm" w:cs="Sylfaen"/>
                <w:sz w:val="20"/>
                <w:szCs w:val="20"/>
                <w:lang w:val="hy-AM"/>
              </w:rPr>
              <w:t>&gt;</w:t>
            </w:r>
            <w:r w:rsidRPr="00AF04FC">
              <w:rPr>
                <w:rFonts w:ascii="Arial" w:hAnsi="Arial" w:cs="Arial"/>
                <w:sz w:val="20"/>
                <w:szCs w:val="20"/>
                <w:lang w:val="hy-AM"/>
              </w:rPr>
              <w:t>դաշտըապաայստվյալըպարտադիրլրացվումէ</w:t>
            </w:r>
            <w:r w:rsidRPr="00AF04FC">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լրացվումէշահառուիկողմից</w:t>
            </w:r>
          </w:p>
        </w:tc>
      </w:tr>
      <w:tr w:rsidR="00631658" w:rsidRPr="00344EA9"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2</w:t>
            </w:r>
            <w:r w:rsidRPr="00AF04FC">
              <w:rPr>
                <w:rFonts w:ascii="Arial LatArm" w:hAnsi="Arial LatArm"/>
                <w:sz w:val="20"/>
                <w:szCs w:val="20"/>
              </w:rPr>
              <w:t>1.</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այսդաշտըլրացվում</w:t>
            </w:r>
            <w:r w:rsidRPr="00AF04FC">
              <w:rPr>
                <w:rFonts w:ascii="Arial" w:hAnsi="Arial" w:cs="Arial"/>
                <w:sz w:val="20"/>
                <w:szCs w:val="20"/>
                <w:lang w:val="hy-AM"/>
              </w:rPr>
              <w:t>էվճարողիկողմիցպահանջագրիներկայացմանդեպքում</w:t>
            </w:r>
            <w:r w:rsidRPr="00AF04FC">
              <w:rPr>
                <w:rFonts w:ascii="Arial LatArm" w:hAnsi="Arial LatArm"/>
                <w:sz w:val="20"/>
                <w:szCs w:val="20"/>
                <w:lang w:val="hy-AM"/>
              </w:rPr>
              <w:t xml:space="preserve">: </w:t>
            </w:r>
            <w:r w:rsidRPr="00AF04FC">
              <w:rPr>
                <w:rFonts w:ascii="Arial" w:hAnsi="Arial" w:cs="Arial"/>
                <w:sz w:val="20"/>
                <w:szCs w:val="20"/>
                <w:lang w:val="hy-AM"/>
              </w:rPr>
              <w:t>Ընդորում</w:t>
            </w:r>
            <w:r w:rsidRPr="00AF04FC">
              <w:rPr>
                <w:rFonts w:ascii="Arial" w:hAnsi="Arial" w:cs="Arial"/>
                <w:sz w:val="20"/>
                <w:szCs w:val="20"/>
              </w:rPr>
              <w:t>եթե</w:t>
            </w:r>
            <w:r w:rsidRPr="00AF04FC">
              <w:rPr>
                <w:rFonts w:ascii="Arial" w:hAnsi="Arial" w:cs="Arial"/>
                <w:sz w:val="20"/>
                <w:szCs w:val="20"/>
                <w:lang w:val="hy-AM"/>
              </w:rPr>
              <w:t>Վճարմանպայմաններդաշտումնշվածէ</w:t>
            </w:r>
            <w:r w:rsidRPr="00AF04FC">
              <w:rPr>
                <w:rFonts w:ascii="Arial LatArm" w:hAnsi="Arial LatArm"/>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sz w:val="20"/>
                <w:szCs w:val="20"/>
                <w:lang w:val="hy-AM"/>
              </w:rPr>
              <w:t>&gt;</w:t>
            </w:r>
            <w:r w:rsidRPr="00AF04FC">
              <w:rPr>
                <w:rFonts w:ascii="Arial" w:hAnsi="Arial" w:cs="Arial"/>
                <w:sz w:val="20"/>
                <w:szCs w:val="20"/>
                <w:lang w:val="hy-AM"/>
              </w:rPr>
              <w:t>ապա</w:t>
            </w:r>
            <w:r w:rsidRPr="00AF04FC">
              <w:rPr>
                <w:rFonts w:ascii="Arial" w:hAnsi="Arial" w:cs="Arial"/>
                <w:sz w:val="20"/>
                <w:szCs w:val="20"/>
              </w:rPr>
              <w:t>վճարող</w:t>
            </w:r>
            <w:r w:rsidRPr="00AF04FC">
              <w:rPr>
                <w:rFonts w:ascii="Arial" w:hAnsi="Arial" w:cs="Arial"/>
                <w:sz w:val="20"/>
                <w:szCs w:val="20"/>
                <w:lang w:val="hy-AM"/>
              </w:rPr>
              <w:t>ըստորագրելով՝նախապեսհամաձայնվումնշվածգումարըիրհաշվիցգանձելուհամար</w:t>
            </w:r>
            <w:r w:rsidRPr="00AF04FC">
              <w:rPr>
                <w:rFonts w:ascii="Arial LatArm" w:hAnsi="Arial LatArm"/>
                <w:sz w:val="20"/>
                <w:szCs w:val="20"/>
                <w:lang w:val="hy-AM"/>
              </w:rPr>
              <w:t xml:space="preserve">: </w:t>
            </w:r>
            <w:r w:rsidRPr="00AF04FC">
              <w:rPr>
                <w:rFonts w:ascii="Arial" w:hAnsi="Arial" w:cs="Arial"/>
                <w:sz w:val="20"/>
                <w:szCs w:val="20"/>
                <w:lang w:val="hy-AM"/>
              </w:rPr>
              <w:t>Վճարողիկողմիցէլեկտրոնայինեղանակովպահանջագրիներկայացմանդեպքումայսդաշտումդրվումէվճարողիէլեկտրոնայինստորագրությունը</w:t>
            </w:r>
            <w:r w:rsidRPr="00AF04FC">
              <w:rPr>
                <w:rFonts w:ascii="Arial LatArm" w:hAnsi="Arial LatArm"/>
                <w:sz w:val="20"/>
                <w:szCs w:val="20"/>
                <w:lang w:val="hy-AM"/>
              </w:rPr>
              <w:t>:</w:t>
            </w:r>
          </w:p>
          <w:p w:rsidR="00631658" w:rsidRPr="00AF04FC" w:rsidRDefault="00631658" w:rsidP="00CB0ADE">
            <w:pPr>
              <w:jc w:val="center"/>
              <w:rPr>
                <w:rFonts w:ascii="Arial LatArm" w:hAnsi="Arial LatAr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ստորագրվումէվճարողիկողմիցկամ</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դրվումէվճարողիէլեկտրոնայինստորագրությունը</w:t>
            </w:r>
          </w:p>
          <w:p w:rsidR="00631658" w:rsidRPr="00AF04FC" w:rsidRDefault="00631658" w:rsidP="00CB0ADE">
            <w:pPr>
              <w:jc w:val="center"/>
              <w:rPr>
                <w:rFonts w:ascii="Arial LatArm" w:hAnsi="Arial LatArm"/>
                <w:sz w:val="20"/>
                <w:szCs w:val="20"/>
                <w:lang w:val="hy-AM"/>
              </w:rPr>
            </w:pPr>
          </w:p>
        </w:tc>
      </w:tr>
      <w:tr w:rsidR="00631658" w:rsidRPr="00344EA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F04FC" w:rsidRDefault="00631658" w:rsidP="00CB0ADE">
            <w:pPr>
              <w:rPr>
                <w:rFonts w:ascii="Arial LatArm" w:hAnsi="Arial LatArm"/>
                <w:sz w:val="20"/>
                <w:szCs w:val="20"/>
              </w:rPr>
            </w:pPr>
            <w:r w:rsidRPr="00AF04FC">
              <w:rPr>
                <w:rFonts w:ascii="Arial LatArm" w:hAnsi="Arial LatArm"/>
                <w:sz w:val="20"/>
                <w:szCs w:val="20"/>
                <w:lang w:val="hy-AM"/>
              </w:rPr>
              <w:t>2</w:t>
            </w:r>
            <w:r w:rsidRPr="00AF04FC">
              <w:rPr>
                <w:rFonts w:ascii="Arial LatArm" w:hAnsi="Arial LatArm"/>
                <w:sz w:val="20"/>
                <w:szCs w:val="20"/>
              </w:rPr>
              <w:t>1.</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LatArm" w:hAnsi="Arial LatArm"/>
                <w:sz w:val="20"/>
                <w:szCs w:val="20"/>
              </w:rPr>
              <w:t xml:space="preserve">` </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կնիքիառկայությանդեպքում</w:t>
            </w:r>
            <w:r w:rsidRPr="00AF04FC">
              <w:rPr>
                <w:rFonts w:ascii="Arial LatArm" w:hAnsi="Arial LatArm"/>
                <w:sz w:val="20"/>
                <w:szCs w:val="20"/>
                <w:lang w:val="hy-AM"/>
              </w:rPr>
              <w:t xml:space="preserve">, </w:t>
            </w:r>
            <w:r w:rsidRPr="00AF04FC">
              <w:rPr>
                <w:rFonts w:ascii="Arial" w:hAnsi="Arial" w:cs="Arial"/>
                <w:sz w:val="20"/>
                <w:szCs w:val="20"/>
                <w:lang w:val="hy-AM"/>
              </w:rPr>
              <w:t>երբվճարողըպահանջագիրըներկայացնումէթղթայինեղանակով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կնքվումէվճարողիկողմից</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թղթայինեղանակովներկայացնելիս</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lang w:val="hy-AM"/>
              </w:rPr>
              <w:t>22</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w:hAnsi="Arial" w:cs="Arial"/>
                <w:sz w:val="20"/>
                <w:szCs w:val="20"/>
                <w:lang w:val="hy-AM"/>
              </w:rPr>
              <w:t>՝</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լրացվումէբանկներկայացնելիս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ստորագրվումէշահառուիկողմից</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F04FC" w:rsidRDefault="00631658" w:rsidP="00CB0ADE">
            <w:pPr>
              <w:rPr>
                <w:rFonts w:ascii="Arial LatArm" w:hAnsi="Arial LatArm"/>
                <w:sz w:val="20"/>
                <w:szCs w:val="20"/>
              </w:rPr>
            </w:pPr>
            <w:r w:rsidRPr="00AF04FC">
              <w:rPr>
                <w:rFonts w:ascii="Arial LatArm" w:hAnsi="Arial LatArm"/>
                <w:sz w:val="20"/>
                <w:szCs w:val="20"/>
                <w:lang w:val="hy-AM"/>
              </w:rPr>
              <w:t>22</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LatArm" w:hAnsi="Arial LatArm"/>
                <w:sz w:val="20"/>
                <w:szCs w:val="20"/>
              </w:rPr>
              <w:t xml:space="preserve">` </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rPr>
              <w:t>կնքվումէշահառուիկողմից</w:t>
            </w:r>
          </w:p>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թղթայինեղանակովբանկներկայացնելիս</w:t>
            </w: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վճարմանպահանջագիրըվճարողինսպասարկողֆինանսականկազմակերպության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թղթայինեղանակովներկայաց</w:t>
            </w:r>
            <w:r w:rsidRPr="00AF04FC">
              <w:rPr>
                <w:rFonts w:ascii="Arial" w:hAnsi="Arial" w:cs="Arial"/>
                <w:sz w:val="20"/>
                <w:szCs w:val="20"/>
                <w:lang w:val="hy-AM"/>
              </w:rPr>
              <w:t>վածլի</w:t>
            </w:r>
            <w:r w:rsidRPr="00AF04FC">
              <w:rPr>
                <w:rFonts w:ascii="Arial" w:hAnsi="Arial" w:cs="Arial"/>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F04FC" w:rsidRDefault="00631658" w:rsidP="00CB0ADE">
            <w:pP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lastRenderedPageBreak/>
              <w:t xml:space="preserve">) </w:t>
            </w:r>
            <w:r w:rsidRPr="00AF04FC">
              <w:rPr>
                <w:rFonts w:ascii="Arial" w:hAnsi="Arial" w:cs="Arial"/>
                <w:sz w:val="20"/>
                <w:szCs w:val="20"/>
                <w:lang w:val="hy-AM"/>
              </w:rPr>
              <w:t>դրոշմա</w:t>
            </w:r>
            <w:r w:rsidRPr="00AF04FC">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վճարմանպահանջագիրըվճարողինսպասարկողֆինանսականկազմակերպության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թղթայինեղանակովներկ</w:t>
            </w:r>
            <w:r w:rsidRPr="00AF04FC">
              <w:rPr>
                <w:rFonts w:ascii="Arial" w:hAnsi="Arial" w:cs="Arial"/>
                <w:sz w:val="20"/>
                <w:szCs w:val="20"/>
              </w:rPr>
              <w:lastRenderedPageBreak/>
              <w:t>այաց</w:t>
            </w:r>
            <w:r w:rsidRPr="00AF04FC">
              <w:rPr>
                <w:rFonts w:ascii="Arial" w:hAnsi="Arial" w:cs="Arial"/>
                <w:sz w:val="20"/>
                <w:szCs w:val="20"/>
                <w:lang w:val="hy-AM"/>
              </w:rPr>
              <w:t>վածլի</w:t>
            </w:r>
            <w:r w:rsidRPr="00AF04FC">
              <w:rPr>
                <w:rFonts w:ascii="Arial" w:hAnsi="Arial" w:cs="Arial"/>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LatArm" w:hAnsi="Arial LatArm"/>
                <w:sz w:val="20"/>
                <w:szCs w:val="20"/>
              </w:rPr>
              <w:lastRenderedPageBreak/>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lang w:val="hy-AM"/>
              </w:rPr>
            </w:pPr>
            <w:r w:rsidRPr="00AF04FC">
              <w:rPr>
                <w:rFonts w:ascii="Arial" w:hAnsi="Arial" w:cs="Arial"/>
                <w:sz w:val="20"/>
                <w:szCs w:val="20"/>
                <w:lang w:val="hy-AM"/>
              </w:rPr>
              <w:t>վճարողինսպասարկողֆինանսականկազմակերպության</w:t>
            </w:r>
            <w:r w:rsidRPr="00AF04FC">
              <w:rPr>
                <w:rFonts w:ascii="Arial LatArm" w:hAnsi="Arial LatArm"/>
                <w:sz w:val="20"/>
                <w:szCs w:val="20"/>
                <w:lang w:val="hy-AM"/>
              </w:rPr>
              <w:t xml:space="preserve"> (</w:t>
            </w:r>
            <w:r w:rsidRPr="00AF04FC">
              <w:rPr>
                <w:rFonts w:ascii="Arial" w:hAnsi="Arial" w:cs="Arial"/>
                <w:sz w:val="20"/>
                <w:szCs w:val="20"/>
                <w:lang w:val="hy-AM"/>
              </w:rPr>
              <w:t>մասնաճյուղի</w:t>
            </w:r>
            <w:r w:rsidRPr="00AF04FC">
              <w:rPr>
                <w:rFonts w:ascii="Arial LatArm" w:hAnsi="Arial LatArm"/>
                <w:sz w:val="20"/>
                <w:szCs w:val="20"/>
                <w:lang w:val="hy-AM"/>
              </w:rPr>
              <w:t xml:space="preserve">) </w:t>
            </w:r>
            <w:r w:rsidRPr="00AF04FC">
              <w:rPr>
                <w:rFonts w:ascii="Arial" w:hAnsi="Arial" w:cs="Arial"/>
                <w:sz w:val="20"/>
                <w:szCs w:val="20"/>
                <w:lang w:val="hy-AM"/>
              </w:rPr>
              <w:t>կողմիցկատարմանամսաթիվը</w:t>
            </w:r>
            <w:r w:rsidRPr="00AF04FC">
              <w:rPr>
                <w:rFonts w:ascii="Arial LatArm" w:hAnsi="Arial LatArm"/>
                <w:sz w:val="20"/>
                <w:szCs w:val="20"/>
                <w:lang w:val="hy-AM"/>
              </w:rPr>
              <w:t xml:space="preserve">, </w:t>
            </w:r>
            <w:r w:rsidRPr="00AF04FC">
              <w:rPr>
                <w:rFonts w:ascii="Arial" w:hAnsi="Arial" w:cs="Arial"/>
                <w:sz w:val="20"/>
                <w:szCs w:val="20"/>
                <w:lang w:val="hy-AM"/>
              </w:rPr>
              <w:t>ժամը</w:t>
            </w:r>
            <w:r w:rsidRPr="00AF04FC">
              <w:rPr>
                <w:rFonts w:ascii="Arial LatArm" w:hAnsi="Arial LatArm"/>
                <w:sz w:val="20"/>
                <w:szCs w:val="20"/>
                <w:lang w:val="hy-AM"/>
              </w:rPr>
              <w:t xml:space="preserve">, </w:t>
            </w:r>
            <w:r w:rsidRPr="00AF04FC">
              <w:rPr>
                <w:rFonts w:ascii="Arial"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կողմիցպարտադիրնշվումէպահանջագրիկատարմանամսաթիվը</w:t>
            </w:r>
            <w:r w:rsidRPr="00AF04FC">
              <w:rPr>
                <w:rFonts w:ascii="Arial LatArm" w:hAnsi="Arial LatArm"/>
                <w:sz w:val="20"/>
                <w:szCs w:val="20"/>
              </w:rPr>
              <w:t xml:space="preserve">, </w:t>
            </w:r>
            <w:r w:rsidRPr="00AF04FC">
              <w:rPr>
                <w:rFonts w:ascii="Arial" w:hAnsi="Arial" w:cs="Arial"/>
                <w:sz w:val="20"/>
                <w:szCs w:val="20"/>
              </w:rPr>
              <w:t>ժամը</w:t>
            </w:r>
            <w:r w:rsidRPr="00AF04FC">
              <w:rPr>
                <w:rFonts w:ascii="Arial LatArm" w:hAnsi="Arial LatArm"/>
                <w:sz w:val="20"/>
                <w:szCs w:val="20"/>
              </w:rPr>
              <w:t xml:space="preserve">, </w:t>
            </w:r>
            <w:r w:rsidRPr="00AF04FC">
              <w:rPr>
                <w:rFonts w:ascii="Arial" w:hAnsi="Arial" w:cs="Arial"/>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շահառուինսպասարկողֆինանսականկազմակերպության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ոչպարտադիր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վճարմանպահանջագիրըշահառուինսպասարկողֆինանսականկազմակերպության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w:t>
            </w:r>
            <w:r w:rsidRPr="00AF04FC">
              <w:rPr>
                <w:rFonts w:ascii="Arial" w:hAnsi="Arial" w:cs="Arial"/>
                <w:sz w:val="20"/>
                <w:szCs w:val="20"/>
              </w:rPr>
              <w:t>աշխատակցիստորագրությունը</w:t>
            </w:r>
            <w:r w:rsidRPr="00AF04FC">
              <w:rPr>
                <w:rFonts w:ascii="Arial" w:hAnsi="Arial" w:cs="Arial"/>
                <w:sz w:val="20"/>
                <w:szCs w:val="20"/>
                <w:lang w:val="hy-AM"/>
              </w:rPr>
              <w:t>դրվումէ</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շահառռւինսպասարկողֆինանսականկազմակերպության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lang w:val="hy-AM"/>
              </w:rPr>
              <w:t>դրոշմա</w:t>
            </w:r>
            <w:r w:rsidRPr="00AF04FC">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ոչ</w:t>
            </w: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w:t>
            </w:r>
            <w:r w:rsidRPr="00AF04FC">
              <w:rPr>
                <w:rFonts w:ascii="Arial" w:hAnsi="Arial" w:cs="Arial"/>
                <w:sz w:val="20"/>
                <w:szCs w:val="20"/>
                <w:lang w:val="hy-AM"/>
              </w:rPr>
              <w:t>վերջինիս</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որտեղդրոշմակնիքըդրվումէ</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r w:rsidR="00631658" w:rsidRPr="00AF04FC" w:rsidTr="00CB0ADE">
        <w:tc>
          <w:tcPr>
            <w:tcW w:w="72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շահառռւինսպասարկողֆինանսականկազմակերպությանամսաթիվը</w:t>
            </w:r>
            <w:r w:rsidRPr="00AF04FC">
              <w:rPr>
                <w:rFonts w:ascii="Arial LatArm" w:hAnsi="Arial LatArm"/>
                <w:sz w:val="20"/>
                <w:szCs w:val="20"/>
              </w:rPr>
              <w:t xml:space="preserve">, </w:t>
            </w:r>
            <w:r w:rsidRPr="00AF04FC">
              <w:rPr>
                <w:rFonts w:ascii="Arial" w:hAnsi="Arial" w:cs="Arial"/>
                <w:sz w:val="20"/>
                <w:szCs w:val="20"/>
              </w:rPr>
              <w:t>ժամը</w:t>
            </w:r>
            <w:r w:rsidRPr="00AF04FC">
              <w:rPr>
                <w:rFonts w:ascii="Arial LatArm" w:hAnsi="Arial LatArm"/>
                <w:sz w:val="20"/>
                <w:szCs w:val="20"/>
              </w:rPr>
              <w:t xml:space="preserve">, </w:t>
            </w:r>
            <w:r w:rsidRPr="00AF04FC">
              <w:rPr>
                <w:rFonts w:ascii="Arial" w:hAnsi="Arial" w:cs="Arial"/>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ոչ</w:t>
            </w:r>
            <w:r w:rsidRPr="00AF04FC">
              <w:rPr>
                <w:rFonts w:ascii="Arial" w:hAnsi="Arial" w:cs="Arial"/>
                <w:sz w:val="20"/>
                <w:szCs w:val="20"/>
              </w:rPr>
              <w:t>պարտադիր</w:t>
            </w:r>
          </w:p>
          <w:p w:rsidR="00631658" w:rsidRPr="00AF04FC" w:rsidRDefault="00631658"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w:t>
            </w:r>
            <w:r w:rsidRPr="00AF04FC">
              <w:rPr>
                <w:rFonts w:ascii="Arial" w:hAnsi="Arial" w:cs="Arial"/>
                <w:sz w:val="20"/>
                <w:szCs w:val="20"/>
                <w:lang w:val="hy-AM"/>
              </w:rPr>
              <w:t>վերջինիս</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որտեղսույնտվյալներըդրվումեն</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631658" w:rsidRPr="00AF04FC" w:rsidRDefault="00631658" w:rsidP="00CB0ADE">
            <w:pPr>
              <w:jc w:val="center"/>
              <w:rPr>
                <w:rFonts w:ascii="Arial LatArm" w:hAnsi="Arial LatArm"/>
                <w:sz w:val="20"/>
                <w:szCs w:val="20"/>
              </w:rPr>
            </w:pPr>
          </w:p>
        </w:tc>
      </w:tr>
    </w:tbl>
    <w:p w:rsidR="00631658" w:rsidRPr="00AF04FC" w:rsidRDefault="00631658" w:rsidP="00631658">
      <w:pPr>
        <w:pStyle w:val="BodyTextIndent"/>
        <w:jc w:val="right"/>
        <w:rPr>
          <w:rFonts w:cs="Sylfaen"/>
          <w:i w:val="0"/>
          <w:lang w:val="en-US"/>
        </w:rPr>
      </w:pPr>
    </w:p>
    <w:p w:rsidR="00631658" w:rsidRPr="00AF04FC" w:rsidRDefault="00631658" w:rsidP="00631658">
      <w:pPr>
        <w:pStyle w:val="BodyTextIndent"/>
        <w:jc w:val="right"/>
        <w:rPr>
          <w:rFonts w:cs="Sylfaen"/>
          <w:i w:val="0"/>
          <w:lang w:val="en-US"/>
        </w:rPr>
      </w:pPr>
    </w:p>
    <w:p w:rsidR="00631658" w:rsidRPr="00AF04FC" w:rsidRDefault="00631658" w:rsidP="00631658">
      <w:pPr>
        <w:pStyle w:val="BodyTextIndent"/>
        <w:jc w:val="right"/>
        <w:rPr>
          <w:rFonts w:cs="Sylfaen"/>
          <w:i w:val="0"/>
          <w:lang w:val="en-US"/>
        </w:rPr>
      </w:pPr>
    </w:p>
    <w:p w:rsidR="00631658" w:rsidRPr="00AF04FC" w:rsidRDefault="00631658" w:rsidP="00631658">
      <w:pPr>
        <w:pStyle w:val="BodyTextIndent"/>
        <w:jc w:val="right"/>
        <w:rPr>
          <w:rFonts w:cs="Sylfaen"/>
          <w:i w:val="0"/>
          <w:lang w:val="en-US"/>
        </w:rPr>
      </w:pPr>
    </w:p>
    <w:p w:rsidR="00631658" w:rsidRPr="00AF04FC" w:rsidRDefault="00631658" w:rsidP="00631658">
      <w:pPr>
        <w:pStyle w:val="BodyTextIndent"/>
        <w:jc w:val="right"/>
        <w:rPr>
          <w:rFonts w:cs="Sylfaen"/>
          <w:i w:val="0"/>
          <w:lang w:val="en-US"/>
        </w:rPr>
      </w:pPr>
    </w:p>
    <w:p w:rsidR="00631658" w:rsidRPr="00AF04FC" w:rsidRDefault="00631658" w:rsidP="00631658">
      <w:pPr>
        <w:rPr>
          <w:rFonts w:ascii="Arial LatArm" w:hAnsi="Arial LatArm"/>
        </w:rPr>
      </w:pPr>
    </w:p>
    <w:p w:rsidR="00631658" w:rsidRPr="00AF04FC" w:rsidRDefault="00631658" w:rsidP="00631658">
      <w:pPr>
        <w:jc w:val="center"/>
        <w:rPr>
          <w:rFonts w:ascii="Arial LatArm" w:hAnsi="Arial LatArm" w:cs="GHEA Grapalat"/>
          <w:sz w:val="22"/>
          <w:szCs w:val="22"/>
          <w:lang w:val="hy-AM"/>
        </w:rPr>
      </w:pPr>
    </w:p>
    <w:p w:rsidR="00091EBC" w:rsidRPr="00AF04FC" w:rsidRDefault="00631658" w:rsidP="00091EBC">
      <w:pPr>
        <w:pStyle w:val="BodyTextIndent3"/>
        <w:spacing w:line="240" w:lineRule="auto"/>
        <w:jc w:val="right"/>
        <w:rPr>
          <w:rFonts w:ascii="Arial LatArm" w:hAnsi="Arial LatArm" w:cs="Arial"/>
          <w:b/>
          <w:lang w:val="hy-AM"/>
        </w:rPr>
      </w:pPr>
      <w:r w:rsidRPr="00AF04FC">
        <w:rPr>
          <w:rFonts w:ascii="Arial LatArm" w:hAnsi="Arial LatArm"/>
          <w:b/>
          <w:lang w:val="hy-AM"/>
        </w:rPr>
        <w:br w:type="page"/>
      </w:r>
      <w:r w:rsidR="00091EBC" w:rsidRPr="00AF04FC">
        <w:rPr>
          <w:rFonts w:ascii="Arial" w:hAnsi="Arial" w:cs="Arial"/>
          <w:b/>
          <w:lang w:val="hy-AM"/>
        </w:rPr>
        <w:lastRenderedPageBreak/>
        <w:t>Հավելված</w:t>
      </w:r>
      <w:r w:rsidR="00BF7D70" w:rsidRPr="00AF04FC">
        <w:rPr>
          <w:rFonts w:ascii="Arial LatArm" w:hAnsi="Arial LatArm" w:cs="Arial"/>
          <w:b/>
          <w:lang w:val="hy-AM"/>
        </w:rPr>
        <w:t>5</w:t>
      </w:r>
    </w:p>
    <w:p w:rsidR="00091EBC" w:rsidRPr="00B553D8" w:rsidRDefault="009F330C" w:rsidP="00091EBC">
      <w:pPr>
        <w:pStyle w:val="BodyTextIndent3"/>
        <w:spacing w:line="240" w:lineRule="auto"/>
        <w:jc w:val="right"/>
        <w:rPr>
          <w:rFonts w:ascii="Arial LatArm" w:hAnsi="Arial LatArm" w:cs="Arial"/>
          <w:b/>
          <w:color w:val="FF0000"/>
          <w:lang w:val="hy-AM"/>
        </w:rPr>
      </w:pPr>
      <w:r w:rsidRPr="006C50D5">
        <w:rPr>
          <w:rFonts w:ascii="Sylfaen" w:hAnsi="Sylfaen"/>
          <w:i/>
          <w:lang w:val="hy-AM"/>
        </w:rPr>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Pr>
          <w:rFonts w:ascii="Arial" w:hAnsi="Arial" w:cs="Arial"/>
          <w:i/>
          <w:color w:val="FF0000"/>
          <w:lang w:val="ru-RU"/>
        </w:rPr>
        <w:t>2</w:t>
      </w:r>
      <w:r w:rsidR="00091EBC" w:rsidRPr="00B553D8">
        <w:rPr>
          <w:rFonts w:ascii="Arial" w:hAnsi="Arial" w:cs="Arial"/>
          <w:b/>
          <w:color w:val="FF0000"/>
          <w:lang w:val="hy-AM"/>
        </w:rPr>
        <w:t>ծածկագրով</w:t>
      </w:r>
    </w:p>
    <w:p w:rsidR="00091EBC" w:rsidRPr="00B553D8" w:rsidRDefault="00CF7D84" w:rsidP="00091EBC">
      <w:pPr>
        <w:pStyle w:val="BodyTextIndent3"/>
        <w:spacing w:line="240" w:lineRule="auto"/>
        <w:jc w:val="right"/>
        <w:rPr>
          <w:rFonts w:ascii="Arial LatArm" w:hAnsi="Arial LatArm" w:cs="Sylfaen"/>
          <w:b/>
          <w:color w:val="FF0000"/>
          <w:lang w:val="hy-AM"/>
        </w:rPr>
      </w:pPr>
      <w:r w:rsidRPr="00B553D8">
        <w:rPr>
          <w:rFonts w:ascii="Arial" w:hAnsi="Arial" w:cs="Arial"/>
          <w:b/>
          <w:color w:val="FF0000"/>
          <w:lang w:val="hy-AM"/>
        </w:rPr>
        <w:t>Գնանշման հարցմանընթացակարգի</w:t>
      </w:r>
      <w:r w:rsidR="00091EBC" w:rsidRPr="00B553D8">
        <w:rPr>
          <w:rFonts w:ascii="Arial" w:hAnsi="Arial" w:cs="Arial"/>
          <w:b/>
          <w:color w:val="FF0000"/>
          <w:lang w:val="hy-AM"/>
        </w:rPr>
        <w:t>հրավերի</w:t>
      </w:r>
    </w:p>
    <w:p w:rsidR="00091EBC" w:rsidRPr="00AF04FC" w:rsidRDefault="00091EBC" w:rsidP="00091EBC">
      <w:pPr>
        <w:pStyle w:val="BodyTextIndent3"/>
        <w:spacing w:line="240" w:lineRule="auto"/>
        <w:jc w:val="right"/>
        <w:rPr>
          <w:rFonts w:ascii="Arial LatArm" w:hAnsi="Arial LatArm" w:cs="Sylfaen"/>
          <w:b/>
          <w:lang w:val="hy-AM"/>
        </w:rPr>
      </w:pPr>
    </w:p>
    <w:p w:rsidR="00091EBC" w:rsidRPr="00AF04FC" w:rsidRDefault="00091EBC" w:rsidP="00091EBC">
      <w:pPr>
        <w:pStyle w:val="NormalWeb"/>
        <w:shd w:val="clear" w:color="auto" w:fill="FFFFFF"/>
        <w:spacing w:before="0" w:beforeAutospacing="0" w:after="0" w:afterAutospacing="0"/>
        <w:ind w:firstLine="375"/>
        <w:jc w:val="center"/>
        <w:rPr>
          <w:rStyle w:val="Strong"/>
          <w:rFonts w:ascii="Arial LatArm" w:hAnsi="Arial LatArm"/>
          <w:color w:val="000000"/>
          <w:sz w:val="20"/>
          <w:szCs w:val="20"/>
          <w:lang w:val="hy-AM"/>
        </w:rPr>
      </w:pPr>
      <w:r w:rsidRPr="00AF04FC">
        <w:rPr>
          <w:rStyle w:val="Strong"/>
          <w:rFonts w:ascii="Arial" w:hAnsi="Arial" w:cs="Arial"/>
          <w:color w:val="000000"/>
          <w:sz w:val="20"/>
          <w:szCs w:val="20"/>
          <w:lang w:val="hy-AM"/>
        </w:rPr>
        <w:t>ԵՐԱՇԽԻՔ</w:t>
      </w:r>
      <w:r w:rsidRPr="00AF04FC">
        <w:rPr>
          <w:rStyle w:val="Strong"/>
          <w:rFonts w:ascii="Arial LatArm" w:hAnsi="Arial LatArm"/>
          <w:color w:val="000000"/>
          <w:sz w:val="20"/>
          <w:szCs w:val="20"/>
          <w:lang w:val="hy-AM"/>
        </w:rPr>
        <w:t xml:space="preserve"> N __________</w:t>
      </w:r>
    </w:p>
    <w:p w:rsidR="001C7C1A" w:rsidRPr="00AF04FC" w:rsidRDefault="001C7C1A" w:rsidP="001C7C1A">
      <w:pPr>
        <w:jc w:val="center"/>
        <w:rPr>
          <w:rFonts w:ascii="Arial LatArm" w:hAnsi="Arial LatArm" w:cs="GHEA Grapalat"/>
          <w:b/>
          <w:sz w:val="20"/>
          <w:szCs w:val="20"/>
          <w:lang w:val="hy-AM"/>
        </w:rPr>
      </w:pPr>
      <w:r w:rsidRPr="00AF04FC">
        <w:rPr>
          <w:rFonts w:ascii="Arial LatArm" w:hAnsi="Arial LatArm" w:cs="GHEA Grapalat"/>
          <w:b/>
          <w:sz w:val="18"/>
          <w:szCs w:val="18"/>
          <w:lang w:val="hy-AM"/>
        </w:rPr>
        <w:t xml:space="preserve">         (</w:t>
      </w:r>
      <w:r w:rsidRPr="00AF04FC">
        <w:rPr>
          <w:rFonts w:ascii="Arial" w:hAnsi="Arial" w:cs="Arial"/>
          <w:b/>
          <w:sz w:val="18"/>
          <w:szCs w:val="18"/>
          <w:lang w:val="hy-AM"/>
        </w:rPr>
        <w:t>պայմանագրիապահովում</w:t>
      </w:r>
      <w:r w:rsidRPr="00AF04FC">
        <w:rPr>
          <w:rFonts w:ascii="Arial LatArm" w:hAnsi="Arial LatArm" w:cs="GHEA Grapalat"/>
          <w:b/>
          <w:sz w:val="18"/>
          <w:szCs w:val="18"/>
          <w:lang w:val="hy-AM"/>
        </w:rPr>
        <w:t>)</w:t>
      </w:r>
    </w:p>
    <w:p w:rsidR="00091EBC" w:rsidRPr="00AF04FC" w:rsidRDefault="00091EBC" w:rsidP="00091EBC">
      <w:pPr>
        <w:pStyle w:val="NormalWeb"/>
        <w:shd w:val="clear" w:color="auto" w:fill="FFFFFF"/>
        <w:spacing w:before="0" w:beforeAutospacing="0" w:after="0" w:afterAutospacing="0"/>
        <w:ind w:firstLine="375"/>
        <w:rPr>
          <w:rStyle w:val="Strong"/>
          <w:rFonts w:ascii="Arial LatArm" w:hAnsi="Arial LatArm"/>
          <w:lang w:val="hy-AM"/>
        </w:rPr>
      </w:pPr>
    </w:p>
    <w:p w:rsidR="00091EBC" w:rsidRPr="00B553D8" w:rsidRDefault="00091EBC" w:rsidP="00091EBC">
      <w:pPr>
        <w:pStyle w:val="NormalWeb"/>
        <w:shd w:val="clear" w:color="auto" w:fill="FFFFFF"/>
        <w:spacing w:before="0" w:beforeAutospacing="0" w:after="0" w:afterAutospacing="0"/>
        <w:ind w:firstLine="375"/>
        <w:rPr>
          <w:rStyle w:val="Strong"/>
          <w:rFonts w:ascii="Arial LatArm" w:hAnsi="Arial LatArm"/>
          <w:b w:val="0"/>
          <w:bCs w:val="0"/>
          <w:color w:val="FF0000"/>
          <w:sz w:val="20"/>
          <w:szCs w:val="20"/>
          <w:u w:val="single"/>
          <w:lang w:val="hy-AM"/>
        </w:rPr>
      </w:pPr>
      <w:r w:rsidRPr="00AF04FC">
        <w:rPr>
          <w:rStyle w:val="Strong"/>
          <w:rFonts w:ascii="Arial LatArm" w:hAnsi="Arial LatArm"/>
          <w:b w:val="0"/>
          <w:bCs w:val="0"/>
          <w:sz w:val="20"/>
          <w:szCs w:val="20"/>
          <w:lang w:val="hy-AM"/>
        </w:rPr>
        <w:tab/>
        <w:t>1.</w:t>
      </w:r>
      <w:r w:rsidRPr="00AF04FC">
        <w:rPr>
          <w:rStyle w:val="Strong"/>
          <w:rFonts w:ascii="Arial" w:hAnsi="Arial" w:cs="Arial"/>
          <w:b w:val="0"/>
          <w:bCs w:val="0"/>
          <w:sz w:val="20"/>
          <w:szCs w:val="20"/>
          <w:lang w:val="hy-AM"/>
        </w:rPr>
        <w:t>Սույներաշխիքը</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այսուհետ՝երաշխիք</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հանդիսանումէ</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009F330C" w:rsidRPr="009F330C">
        <w:rPr>
          <w:rStyle w:val="Strong"/>
          <w:rFonts w:ascii="Sylfaen" w:hAnsi="Sylfaen"/>
          <w:b w:val="0"/>
          <w:bCs w:val="0"/>
          <w:sz w:val="20"/>
          <w:szCs w:val="20"/>
          <w:u w:val="single"/>
          <w:lang w:val="hy-AM"/>
        </w:rPr>
        <w:t>Արարատ գյուղի մանկապարտեղ ՀՈԱԿ -</w:t>
      </w:r>
      <w:r w:rsidRPr="00B553D8">
        <w:rPr>
          <w:rStyle w:val="Strong"/>
          <w:rFonts w:ascii="Arial LatArm" w:hAnsi="Arial LatArm"/>
          <w:b w:val="0"/>
          <w:bCs w:val="0"/>
          <w:color w:val="FF0000"/>
          <w:sz w:val="20"/>
          <w:szCs w:val="20"/>
          <w:u w:val="single"/>
          <w:lang w:val="hy-AM"/>
        </w:rPr>
        <w:tab/>
      </w:r>
    </w:p>
    <w:p w:rsidR="00091EBC" w:rsidRPr="00AF04FC" w:rsidRDefault="00091EBC" w:rsidP="00091EBC">
      <w:pPr>
        <w:pStyle w:val="NormalWeb"/>
        <w:shd w:val="clear" w:color="auto" w:fill="FFFFFF"/>
        <w:spacing w:before="0" w:beforeAutospacing="0" w:after="0" w:afterAutospacing="0"/>
        <w:ind w:left="5664" w:firstLine="708"/>
        <w:rPr>
          <w:rStyle w:val="Strong"/>
          <w:rFonts w:ascii="Arial LatArm" w:hAnsi="Arial LatArm"/>
          <w:lang w:val="hy-AM"/>
        </w:rPr>
      </w:pPr>
      <w:r w:rsidRPr="00AF04FC">
        <w:rPr>
          <w:rFonts w:ascii="Arial" w:hAnsi="Arial" w:cs="Arial"/>
          <w:vertAlign w:val="superscript"/>
          <w:lang w:val="hy-AM"/>
        </w:rPr>
        <w:t>պատվիրատուիանվանումը</w:t>
      </w:r>
    </w:p>
    <w:p w:rsidR="00091EBC" w:rsidRPr="00AF04FC" w:rsidRDefault="00091EBC" w:rsidP="007A5E2D">
      <w:pPr>
        <w:pStyle w:val="NormalWeb"/>
        <w:shd w:val="clear" w:color="auto" w:fill="FFFFFF"/>
        <w:spacing w:before="0" w:beforeAutospacing="0" w:after="0" w:afterAutospacing="0"/>
        <w:rPr>
          <w:rFonts w:ascii="Arial LatArm" w:hAnsi="Arial LatArm" w:cs="Sylfaen"/>
          <w:vertAlign w:val="superscript"/>
          <w:lang w:val="hy-AM"/>
        </w:rPr>
      </w:pP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այսուհետ՝բենեֆիցիար</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և</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w:hAnsi="Arial" w:cs="Arial"/>
          <w:b w:val="0"/>
          <w:bCs w:val="0"/>
          <w:sz w:val="20"/>
          <w:szCs w:val="20"/>
          <w:lang w:val="hy-AM"/>
        </w:rPr>
        <w:t>միջև</w:t>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LatArm" w:hAnsi="Arial LatArm" w:cs="Sylfaen"/>
          <w:vertAlign w:val="superscript"/>
          <w:lang w:val="hy-AM"/>
        </w:rPr>
        <w:tab/>
      </w:r>
      <w:r w:rsidRPr="00AF04FC">
        <w:rPr>
          <w:rFonts w:ascii="Arial" w:hAnsi="Arial" w:cs="Arial"/>
          <w:vertAlign w:val="superscript"/>
          <w:lang w:val="hy-AM"/>
        </w:rPr>
        <w:t>ընտրվածմասնակցիանվանումը</w:t>
      </w:r>
    </w:p>
    <w:p w:rsidR="00091EBC" w:rsidRPr="00AF04FC" w:rsidRDefault="00091EBC" w:rsidP="007A5E2D">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w:hAnsi="Arial" w:cs="Arial"/>
          <w:b w:val="0"/>
          <w:bCs w:val="0"/>
          <w:sz w:val="20"/>
          <w:szCs w:val="20"/>
          <w:lang w:val="hy-AM"/>
        </w:rPr>
        <w:t>կնքվելիք</w:t>
      </w:r>
      <w:r w:rsidRPr="00AF04FC">
        <w:rPr>
          <w:rStyle w:val="Strong"/>
          <w:rFonts w:ascii="Arial LatArm" w:hAnsi="Arial LatArm"/>
          <w:b w:val="0"/>
          <w:bCs w:val="0"/>
          <w:sz w:val="20"/>
          <w:szCs w:val="20"/>
          <w:lang w:val="hy-AM"/>
        </w:rPr>
        <w:t xml:space="preserve"> N </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w:hAnsi="Arial" w:cs="Arial"/>
          <w:b w:val="0"/>
          <w:bCs w:val="0"/>
          <w:sz w:val="20"/>
          <w:szCs w:val="20"/>
          <w:lang w:val="hy-AM"/>
        </w:rPr>
        <w:t>պայմանագրիցբխողպրինցիպալի</w:t>
      </w:r>
    </w:p>
    <w:p w:rsidR="00091EBC" w:rsidRPr="00AF04FC" w:rsidRDefault="00091EBC" w:rsidP="00091EBC">
      <w:pPr>
        <w:pStyle w:val="NormalWeb"/>
        <w:shd w:val="clear" w:color="auto" w:fill="FFFFFF"/>
        <w:spacing w:before="0" w:beforeAutospacing="0" w:after="0" w:afterAutospacing="0"/>
        <w:ind w:firstLine="375"/>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Fonts w:ascii="Arial" w:hAnsi="Arial" w:cs="Arial"/>
          <w:vertAlign w:val="superscript"/>
          <w:lang w:val="hy-AM"/>
        </w:rPr>
        <w:t>կնքվելիքպայմանագրի</w:t>
      </w:r>
      <w:r w:rsidR="007A5E2D" w:rsidRPr="00AF04FC">
        <w:rPr>
          <w:rFonts w:ascii="Arial" w:hAnsi="Arial" w:cs="Arial"/>
          <w:vertAlign w:val="superscript"/>
          <w:lang w:val="hy-AM"/>
        </w:rPr>
        <w:t>համարը</w:t>
      </w:r>
    </w:p>
    <w:p w:rsidR="00091EBC" w:rsidRPr="00AF04FC" w:rsidRDefault="00091EBC" w:rsidP="007A5E2D">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w:hAnsi="Arial" w:cs="Arial"/>
          <w:b w:val="0"/>
          <w:bCs w:val="0"/>
          <w:sz w:val="20"/>
          <w:szCs w:val="20"/>
          <w:lang w:val="hy-AM"/>
        </w:rPr>
        <w:t>պարտավորությունների</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այսուհետ՝երաշխավորվածպարտավորություններ</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կատարմանապահով</w:t>
      </w:r>
      <w:r w:rsidRPr="00AF04FC">
        <w:rPr>
          <w:rStyle w:val="Strong"/>
          <w:rFonts w:ascii="Arial LatArm" w:hAnsi="Arial LatArm"/>
          <w:b w:val="0"/>
          <w:bCs w:val="0"/>
          <w:sz w:val="20"/>
          <w:szCs w:val="20"/>
          <w:lang w:val="hy-AM"/>
        </w:rPr>
        <w:t xml:space="preserve">: </w:t>
      </w:r>
    </w:p>
    <w:p w:rsidR="00091EBC" w:rsidRPr="00AF04FC" w:rsidRDefault="00091EBC" w:rsidP="00091EBC">
      <w:pPr>
        <w:pStyle w:val="NormalWeb"/>
        <w:shd w:val="clear" w:color="auto" w:fill="FFFFFF"/>
        <w:spacing w:before="0" w:beforeAutospacing="0" w:after="0" w:afterAutospacing="0"/>
        <w:ind w:firstLine="708"/>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 xml:space="preserve">2. </w:t>
      </w:r>
      <w:r w:rsidRPr="00AF04FC">
        <w:rPr>
          <w:rStyle w:val="Strong"/>
          <w:rFonts w:ascii="Arial" w:hAnsi="Arial" w:cs="Arial"/>
          <w:b w:val="0"/>
          <w:bCs w:val="0"/>
          <w:sz w:val="20"/>
          <w:szCs w:val="20"/>
          <w:lang w:val="hy-AM"/>
        </w:rPr>
        <w:t>Երաշխիքով</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այսուհետ՝երաշխիքտվող</w:t>
      </w:r>
    </w:p>
    <w:p w:rsidR="00091EBC" w:rsidRPr="00AF04FC" w:rsidRDefault="00091EBC" w:rsidP="00091EBC">
      <w:pPr>
        <w:pStyle w:val="NormalWeb"/>
        <w:shd w:val="clear" w:color="auto" w:fill="FFFFFF"/>
        <w:spacing w:before="0" w:beforeAutospacing="0" w:after="0" w:afterAutospacing="0"/>
        <w:ind w:firstLine="375"/>
        <w:rPr>
          <w:rStyle w:val="Strong"/>
          <w:rFonts w:ascii="Arial LatArm" w:hAnsi="Arial LatArm"/>
          <w:b w:val="0"/>
          <w:bCs w:val="0"/>
          <w:sz w:val="20"/>
          <w:szCs w:val="20"/>
          <w:lang w:val="hy-AM"/>
        </w:rPr>
      </w:pP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Style w:val="Strong"/>
          <w:rFonts w:ascii="Arial LatArm" w:hAnsi="Arial LatArm"/>
          <w:b w:val="0"/>
          <w:bCs w:val="0"/>
          <w:sz w:val="20"/>
          <w:szCs w:val="20"/>
          <w:lang w:val="hy-AM"/>
        </w:rPr>
        <w:tab/>
      </w:r>
      <w:r w:rsidRPr="00AF04FC">
        <w:rPr>
          <w:rFonts w:ascii="Arial" w:hAnsi="Arial" w:cs="Arial"/>
          <w:vertAlign w:val="superscript"/>
          <w:lang w:val="hy-AM"/>
        </w:rPr>
        <w:t>երաշխիքըտվողբանկիանվանումը</w:t>
      </w:r>
    </w:p>
    <w:p w:rsidR="00091EBC" w:rsidRPr="00AF04FC" w:rsidRDefault="00091EBC" w:rsidP="00091EBC">
      <w:pPr>
        <w:pStyle w:val="NormalWeb"/>
        <w:shd w:val="clear" w:color="auto" w:fill="FFFFFF"/>
        <w:spacing w:before="0" w:beforeAutospacing="0" w:after="0" w:afterAutospacing="0"/>
        <w:rPr>
          <w:rStyle w:val="Strong"/>
          <w:rFonts w:ascii="Arial LatArm" w:hAnsi="Arial LatArm"/>
          <w:b w:val="0"/>
          <w:bCs w:val="0"/>
          <w:sz w:val="20"/>
          <w:szCs w:val="20"/>
          <w:u w:val="single"/>
          <w:lang w:val="hy-AM"/>
        </w:rPr>
      </w:pPr>
      <w:r w:rsidRPr="00AF04FC">
        <w:rPr>
          <w:rStyle w:val="Strong"/>
          <w:rFonts w:ascii="Arial" w:hAnsi="Arial" w:cs="Arial"/>
          <w:b w:val="0"/>
          <w:bCs w:val="0"/>
          <w:sz w:val="20"/>
          <w:szCs w:val="20"/>
          <w:lang w:val="hy-AM"/>
        </w:rPr>
        <w:t>անձ</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անվերապահորենպարտավորվումէբենեֆիցիարի՝սույներաշխիքովսահմանվածկարգովևժամկետումներկայացվածպահանջով</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այսուհետ՝պահանջ</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բենեֆիցիարինվճարել</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p>
    <w:p w:rsidR="00091EBC" w:rsidRPr="00AF04FC" w:rsidRDefault="00091EBC" w:rsidP="00091EBC">
      <w:pPr>
        <w:pStyle w:val="NormalWeb"/>
        <w:shd w:val="clear" w:color="auto" w:fill="FFFFFF"/>
        <w:spacing w:before="0" w:beforeAutospacing="0" w:after="0" w:afterAutospacing="0"/>
        <w:ind w:left="7080" w:firstLine="708"/>
        <w:rPr>
          <w:rStyle w:val="Strong"/>
          <w:rFonts w:ascii="Arial LatArm" w:hAnsi="Arial LatArm"/>
          <w:b w:val="0"/>
          <w:bCs w:val="0"/>
          <w:sz w:val="20"/>
          <w:szCs w:val="20"/>
          <w:u w:val="single"/>
          <w:lang w:val="hy-AM"/>
        </w:rPr>
      </w:pPr>
      <w:r w:rsidRPr="00AF04FC">
        <w:rPr>
          <w:rFonts w:ascii="Arial" w:hAnsi="Arial" w:cs="Arial"/>
          <w:vertAlign w:val="superscript"/>
          <w:lang w:val="hy-AM"/>
        </w:rPr>
        <w:t>գումարըթվերովևտառերով</w:t>
      </w:r>
    </w:p>
    <w:p w:rsidR="00CC4F8A" w:rsidRPr="00225475" w:rsidRDefault="00091EBC" w:rsidP="00CC4F8A">
      <w:pPr>
        <w:jc w:val="center"/>
        <w:rPr>
          <w:rFonts w:ascii="Arial LatArm" w:hAnsi="Arial LatArm"/>
          <w:sz w:val="22"/>
          <w:szCs w:val="22"/>
          <w:lang w:val="hy-AM"/>
        </w:rPr>
      </w:pP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այսուհետ՝երաշխիքիգումար</w:t>
      </w:r>
      <w:r w:rsidRPr="00AF04FC">
        <w:rPr>
          <w:rStyle w:val="Strong"/>
          <w:rFonts w:ascii="Arial LatArm" w:hAnsi="Arial LatArm"/>
          <w:b w:val="0"/>
          <w:bCs w:val="0"/>
          <w:sz w:val="20"/>
          <w:szCs w:val="20"/>
          <w:lang w:val="hy-AM"/>
        </w:rPr>
        <w:t>)</w:t>
      </w:r>
      <w:r w:rsidRPr="00AF04FC">
        <w:rPr>
          <w:rStyle w:val="Strong"/>
          <w:rFonts w:ascii="Arial" w:hAnsi="Arial" w:cs="Arial"/>
          <w:b w:val="0"/>
          <w:bCs w:val="0"/>
          <w:sz w:val="20"/>
          <w:szCs w:val="20"/>
          <w:lang w:val="hy-AM"/>
        </w:rPr>
        <w:t>՝պահանջնստանալուցտասըաշխատանքայինօրվաընթացքում</w:t>
      </w:r>
      <w:r w:rsidRPr="00AF04FC">
        <w:rPr>
          <w:rStyle w:val="Strong"/>
          <w:rFonts w:ascii="Arial LatArm" w:hAnsi="Arial LatArm"/>
          <w:b w:val="0"/>
          <w:bCs w:val="0"/>
          <w:sz w:val="20"/>
          <w:szCs w:val="20"/>
          <w:lang w:val="hy-AM"/>
        </w:rPr>
        <w:t xml:space="preserve">:   </w:t>
      </w:r>
      <w:r w:rsidRPr="00AF04FC">
        <w:rPr>
          <w:rStyle w:val="Strong"/>
          <w:rFonts w:ascii="Arial" w:hAnsi="Arial" w:cs="Arial"/>
          <w:b w:val="0"/>
          <w:bCs w:val="0"/>
          <w:sz w:val="20"/>
          <w:szCs w:val="20"/>
          <w:lang w:val="hy-AM"/>
        </w:rPr>
        <w:t>Վճարումըկատարվումէբենեֆիցիարի</w:t>
      </w:r>
      <w:r w:rsidRPr="00AF04FC">
        <w:rPr>
          <w:rStyle w:val="Strong"/>
          <w:rFonts w:ascii="Arial LatArm" w:hAnsi="Arial LatArm"/>
          <w:b w:val="0"/>
          <w:bCs w:val="0"/>
          <w:sz w:val="20"/>
          <w:szCs w:val="20"/>
          <w:u w:val="single"/>
          <w:lang w:val="hy-AM"/>
        </w:rPr>
        <w:tab/>
      </w:r>
      <w:r w:rsidRPr="00AF04FC">
        <w:rPr>
          <w:rStyle w:val="Strong"/>
          <w:rFonts w:ascii="Arial LatArm" w:hAnsi="Arial LatArm"/>
          <w:b w:val="0"/>
          <w:bCs w:val="0"/>
          <w:sz w:val="20"/>
          <w:szCs w:val="20"/>
          <w:u w:val="single"/>
          <w:lang w:val="hy-AM"/>
        </w:rPr>
        <w:tab/>
      </w:r>
      <w:r w:rsidR="00CC4F8A" w:rsidRPr="00FB1897">
        <w:rPr>
          <w:rFonts w:ascii="Arial LatArm" w:hAnsi="Arial LatArm"/>
          <w:sz w:val="22"/>
          <w:szCs w:val="22"/>
          <w:lang w:val="nb-NO"/>
        </w:rPr>
        <w:t>220399690076000</w:t>
      </w:r>
      <w:r w:rsidR="00CC4F8A" w:rsidRPr="00225475">
        <w:rPr>
          <w:rFonts w:ascii="Arial LatArm" w:hAnsi="Arial LatArm"/>
          <w:sz w:val="22"/>
          <w:szCs w:val="22"/>
          <w:lang w:val="hy-AM"/>
        </w:rPr>
        <w:br/>
      </w:r>
      <w:r w:rsidR="00CC4F8A" w:rsidRPr="006C50D5">
        <w:rPr>
          <w:rFonts w:ascii="Sylfaen" w:hAnsi="Sylfaen" w:cs="Arial"/>
          <w:sz w:val="22"/>
          <w:szCs w:val="22"/>
          <w:lang w:val="hy-AM"/>
        </w:rPr>
        <w:t>ԱԿԲԱԿՐԵԴԻՏԱԳՐԻԿՈԼ</w:t>
      </w:r>
    </w:p>
    <w:p w:rsidR="00CC4F8A" w:rsidRPr="00AF04FC" w:rsidRDefault="00CC4F8A" w:rsidP="00CC4F8A">
      <w:pPr>
        <w:rPr>
          <w:rFonts w:ascii="Arial LatArm" w:hAnsi="Arial LatArm"/>
          <w:lang w:val="hy-AM"/>
        </w:rPr>
      </w:pPr>
    </w:p>
    <w:p w:rsidR="00091EBC" w:rsidRPr="00AF04FC" w:rsidRDefault="00091EBC" w:rsidP="00091EBC">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Style w:val="Strong"/>
          <w:rFonts w:ascii="Arial" w:hAnsi="Arial" w:cs="Arial"/>
          <w:b w:val="0"/>
          <w:bCs w:val="0"/>
          <w:sz w:val="20"/>
          <w:szCs w:val="20"/>
          <w:lang w:val="hy-AM"/>
        </w:rPr>
        <w:t>հաշվեհամարինփոխանցմանմիջոցով</w:t>
      </w:r>
      <w:r w:rsidRPr="00AF04FC">
        <w:rPr>
          <w:rStyle w:val="Strong"/>
          <w:rFonts w:ascii="Arial LatArm" w:hAnsi="Arial LatArm"/>
          <w:b w:val="0"/>
          <w:bCs w:val="0"/>
          <w:sz w:val="20"/>
          <w:szCs w:val="20"/>
          <w:lang w:val="hy-AM"/>
        </w:rPr>
        <w:t>:</w:t>
      </w:r>
    </w:p>
    <w:p w:rsidR="00091EBC" w:rsidRPr="00AF04FC" w:rsidRDefault="00091EBC" w:rsidP="00091EBC">
      <w:pPr>
        <w:pStyle w:val="NormalWeb"/>
        <w:shd w:val="clear" w:color="auto" w:fill="FFFFFF"/>
        <w:spacing w:before="0" w:beforeAutospacing="0" w:after="0" w:afterAutospacing="0"/>
        <w:rPr>
          <w:rStyle w:val="Strong"/>
          <w:rFonts w:ascii="Arial LatArm" w:hAnsi="Arial LatArm"/>
          <w:b w:val="0"/>
          <w:bCs w:val="0"/>
          <w:sz w:val="20"/>
          <w:szCs w:val="20"/>
          <w:lang w:val="hy-AM"/>
        </w:rPr>
      </w:pPr>
      <w:r w:rsidRPr="00AF04FC">
        <w:rPr>
          <w:rFonts w:ascii="Arial" w:hAnsi="Arial" w:cs="Arial"/>
          <w:vertAlign w:val="superscript"/>
          <w:lang w:val="hy-AM"/>
        </w:rPr>
        <w:t>հաշվեհամարը</w:t>
      </w:r>
    </w:p>
    <w:p w:rsidR="00091EBC" w:rsidRPr="00AF04FC" w:rsidRDefault="00091EBC"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3. </w:t>
      </w:r>
      <w:r w:rsidRPr="00AF04FC">
        <w:rPr>
          <w:rFonts w:ascii="Arial" w:hAnsi="Arial" w:cs="Arial"/>
          <w:color w:val="000000"/>
          <w:sz w:val="20"/>
          <w:szCs w:val="20"/>
          <w:lang w:val="hy-AM"/>
        </w:rPr>
        <w:t>Սույներաշխիքնանհետկանչելիէ</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4. </w:t>
      </w:r>
      <w:r w:rsidRPr="00AF04FC">
        <w:rPr>
          <w:rFonts w:ascii="Arial" w:hAnsi="Arial" w:cs="Arial"/>
          <w:color w:val="000000"/>
          <w:sz w:val="20"/>
          <w:szCs w:val="20"/>
          <w:lang w:val="hy-AM"/>
        </w:rPr>
        <w:t>Սույներաշխիքիցբխողբենեֆիցիարի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երաշխիքիգումարիվճարումըպահանջելուիրավունքըկարողէփոխանցվելայլանձիերաշխիքտվողանձիգրավորհամաձայնությանդեպքում</w:t>
      </w:r>
      <w:r w:rsidRPr="00AF04FC">
        <w:rPr>
          <w:rFonts w:ascii="Arial LatArm" w:hAnsi="Arial LatArm"/>
          <w:color w:val="000000"/>
          <w:sz w:val="20"/>
          <w:szCs w:val="20"/>
          <w:lang w:val="hy-AM"/>
        </w:rPr>
        <w:t>:</w:t>
      </w:r>
    </w:p>
    <w:p w:rsidR="0024041A" w:rsidRPr="00AF04FC" w:rsidRDefault="0024041A" w:rsidP="00410FAF">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5. </w:t>
      </w:r>
      <w:r w:rsidRPr="00AF04FC">
        <w:rPr>
          <w:rFonts w:ascii="Arial" w:hAnsi="Arial" w:cs="Arial"/>
          <w:color w:val="000000"/>
          <w:sz w:val="20"/>
          <w:szCs w:val="20"/>
          <w:lang w:val="hy-AM"/>
        </w:rPr>
        <w:t>Երաշխիքըգործումէբենեֆիցիարիևպրիցիպալիմիջև</w:t>
      </w:r>
      <w:r w:rsidR="007A5E2D" w:rsidRPr="00AF04FC">
        <w:rPr>
          <w:rFonts w:ascii="Arial" w:hAnsi="Arial" w:cs="Arial"/>
          <w:color w:val="000000"/>
          <w:sz w:val="20"/>
          <w:szCs w:val="20"/>
          <w:lang w:val="hy-AM"/>
        </w:rPr>
        <w:t>կնքված</w:t>
      </w:r>
      <w:r w:rsidR="007A5E2D" w:rsidRPr="00AF04FC">
        <w:rPr>
          <w:rFonts w:ascii="Arial LatArm" w:hAnsi="Arial LatArm"/>
          <w:color w:val="000000"/>
          <w:sz w:val="20"/>
          <w:szCs w:val="20"/>
          <w:lang w:val="hy-AM"/>
        </w:rPr>
        <w:t xml:space="preserve"> N </w:t>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00410FAF" w:rsidRPr="00AF04FC">
        <w:rPr>
          <w:rFonts w:ascii="Arial LatArm" w:hAnsi="Arial LatArm"/>
          <w:color w:val="000000"/>
          <w:sz w:val="20"/>
          <w:szCs w:val="20"/>
          <w:u w:val="single"/>
          <w:lang w:val="hy-AM"/>
        </w:rPr>
        <w:tab/>
      </w:r>
    </w:p>
    <w:p w:rsidR="0024041A" w:rsidRPr="00AF04FC" w:rsidRDefault="0024041A" w:rsidP="0024041A">
      <w:pPr>
        <w:pStyle w:val="NormalWeb"/>
        <w:shd w:val="clear" w:color="auto" w:fill="FFFFFF"/>
        <w:spacing w:before="0" w:beforeAutospacing="0" w:after="0" w:afterAutospacing="0"/>
        <w:ind w:left="4956" w:firstLine="708"/>
        <w:rPr>
          <w:rFonts w:ascii="Arial LatArm" w:hAnsi="Arial LatArm" w:cs="Sylfaen"/>
          <w:vertAlign w:val="superscript"/>
          <w:lang w:val="hy-AM"/>
        </w:rPr>
      </w:pPr>
      <w:r w:rsidRPr="00AF04FC">
        <w:rPr>
          <w:rFonts w:ascii="Arial" w:hAnsi="Arial" w:cs="Arial"/>
          <w:vertAlign w:val="superscript"/>
          <w:lang w:val="hy-AM"/>
        </w:rPr>
        <w:t>կնքվելիքպայմանագրի</w:t>
      </w:r>
      <w:r w:rsidR="00410FAF" w:rsidRPr="00AF04FC">
        <w:rPr>
          <w:rFonts w:ascii="Arial" w:hAnsi="Arial" w:cs="Arial"/>
          <w:vertAlign w:val="superscript"/>
          <w:lang w:val="hy-AM"/>
        </w:rPr>
        <w:t>համարը</w:t>
      </w:r>
    </w:p>
    <w:p w:rsidR="00251E84" w:rsidRPr="00AF04FC" w:rsidRDefault="0024041A" w:rsidP="0024041A">
      <w:pPr>
        <w:pStyle w:val="NormalWeb"/>
        <w:shd w:val="clear" w:color="auto" w:fill="FFFFFF"/>
        <w:spacing w:before="0" w:beforeAutospacing="0" w:after="0" w:afterAutospacing="0"/>
        <w:jc w:val="both"/>
        <w:rPr>
          <w:rFonts w:ascii="Arial LatArm" w:hAnsi="Arial LatArm"/>
          <w:color w:val="000000"/>
          <w:sz w:val="20"/>
          <w:szCs w:val="20"/>
          <w:lang w:val="hy-AM"/>
        </w:rPr>
      </w:pPr>
      <w:r w:rsidRPr="00AF04FC">
        <w:rPr>
          <w:rFonts w:ascii="Arial" w:hAnsi="Arial" w:cs="Arial"/>
          <w:color w:val="000000"/>
          <w:sz w:val="20"/>
          <w:szCs w:val="20"/>
          <w:lang w:val="hy-AM"/>
        </w:rPr>
        <w:t>պայմանագիրնուժիմեջմտնելուօրվանիցմինչևպրիցիպալիկողմիցստանձնվ</w:t>
      </w:r>
      <w:r w:rsidR="00410FAF" w:rsidRPr="00AF04FC">
        <w:rPr>
          <w:rFonts w:ascii="Arial" w:hAnsi="Arial" w:cs="Arial"/>
          <w:color w:val="000000"/>
          <w:sz w:val="20"/>
          <w:szCs w:val="20"/>
          <w:lang w:val="hy-AM"/>
        </w:rPr>
        <w:t>ած</w:t>
      </w:r>
      <w:r w:rsidRPr="00AF04FC">
        <w:rPr>
          <w:rFonts w:ascii="Arial" w:hAnsi="Arial" w:cs="Arial"/>
          <w:color w:val="000000"/>
          <w:sz w:val="20"/>
          <w:szCs w:val="20"/>
          <w:lang w:val="hy-AM"/>
        </w:rPr>
        <w:t>պարտավորությունների</w:t>
      </w:r>
      <w:r w:rsidR="00410FAF" w:rsidRPr="00AF04FC">
        <w:rPr>
          <w:rFonts w:ascii="Arial" w:hAnsi="Arial" w:cs="Arial"/>
          <w:color w:val="000000"/>
          <w:sz w:val="20"/>
          <w:szCs w:val="20"/>
          <w:lang w:val="hy-AM"/>
        </w:rPr>
        <w:t>ամբողջական</w:t>
      </w:r>
      <w:r w:rsidR="00251E84" w:rsidRPr="00AF04FC">
        <w:rPr>
          <w:rFonts w:ascii="Arial" w:hAnsi="Arial" w:cs="Arial"/>
          <w:color w:val="000000"/>
          <w:sz w:val="20"/>
          <w:szCs w:val="20"/>
          <w:lang w:val="hy-AM"/>
        </w:rPr>
        <w:t>կատարմանվերջինօրվանհաջորդող</w:t>
      </w:r>
      <w:r w:rsidR="00334B2F" w:rsidRPr="00AF04FC">
        <w:rPr>
          <w:rFonts w:ascii="Arial" w:hAnsi="Arial" w:cs="Arial"/>
          <w:color w:val="000000"/>
          <w:sz w:val="20"/>
          <w:szCs w:val="20"/>
          <w:lang w:val="hy-AM"/>
        </w:rPr>
        <w:t>քսաներորդ</w:t>
      </w:r>
      <w:r w:rsidR="00251E84" w:rsidRPr="00AF04FC">
        <w:rPr>
          <w:rFonts w:ascii="Arial" w:hAnsi="Arial" w:cs="Arial"/>
          <w:color w:val="000000"/>
          <w:sz w:val="20"/>
          <w:szCs w:val="20"/>
          <w:lang w:val="hy-AM"/>
        </w:rPr>
        <w:t>աշխատանքայինօրըներառյալ</w:t>
      </w:r>
      <w:r w:rsidR="00251E84" w:rsidRPr="00AF04FC">
        <w:rPr>
          <w:rFonts w:ascii="Arial LatArm" w:hAnsi="Arial LatArm"/>
          <w:color w:val="000000"/>
          <w:sz w:val="20"/>
          <w:szCs w:val="20"/>
          <w:lang w:val="hy-AM"/>
        </w:rPr>
        <w:t>:</w:t>
      </w:r>
    </w:p>
    <w:p w:rsidR="00091EBC" w:rsidRPr="00AF04FC" w:rsidRDefault="00091EBC" w:rsidP="007A5E2D">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6. </w:t>
      </w:r>
      <w:r w:rsidRPr="00AF04FC">
        <w:rPr>
          <w:rFonts w:ascii="Arial" w:hAnsi="Arial" w:cs="Arial"/>
          <w:color w:val="000000"/>
          <w:sz w:val="20"/>
          <w:szCs w:val="20"/>
          <w:lang w:val="hy-AM"/>
        </w:rPr>
        <w:t>Բենեֆիցիարըպահանջըներկայացնումէերաշխիքտվողանձինգրավորձևով</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Պահանջինկիցներկայացվումենհետևյալփաստաթղթերը՝</w:t>
      </w:r>
    </w:p>
    <w:p w:rsidR="00DC3470" w:rsidRPr="00AF04FC" w:rsidRDefault="00DC3470" w:rsidP="00DC3470">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1) </w:t>
      </w:r>
      <w:r w:rsidR="0091775C" w:rsidRPr="00AF04FC">
        <w:rPr>
          <w:rFonts w:ascii="Arial LatArm" w:hAnsi="Arial LatArm"/>
          <w:color w:val="000000"/>
          <w:sz w:val="20"/>
          <w:szCs w:val="20"/>
          <w:lang w:val="hy-AM"/>
        </w:rPr>
        <w:t xml:space="preserve">N </w:t>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0091775C" w:rsidRPr="00AF04FC">
        <w:rPr>
          <w:rFonts w:ascii="Arial LatArm" w:hAnsi="Arial LatArm"/>
          <w:color w:val="000000"/>
          <w:sz w:val="20"/>
          <w:szCs w:val="20"/>
          <w:u w:val="single"/>
          <w:lang w:val="hy-AM"/>
        </w:rPr>
        <w:tab/>
      </w:r>
      <w:r w:rsidRPr="00AF04FC">
        <w:rPr>
          <w:rFonts w:ascii="Arial" w:hAnsi="Arial" w:cs="Arial"/>
          <w:color w:val="000000"/>
          <w:sz w:val="20"/>
          <w:szCs w:val="20"/>
          <w:lang w:val="hy-AM"/>
        </w:rPr>
        <w:t>պայմանագրի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ներառյալնաևդրանում</w:t>
      </w:r>
      <w:r w:rsidR="0091775C" w:rsidRPr="00AF04FC">
        <w:rPr>
          <w:rFonts w:ascii="Arial" w:hAnsi="Arial" w:cs="Arial"/>
          <w:color w:val="000000"/>
          <w:sz w:val="20"/>
          <w:szCs w:val="20"/>
          <w:lang w:val="hy-AM"/>
        </w:rPr>
        <w:t>կատարված</w:t>
      </w:r>
    </w:p>
    <w:p w:rsidR="00DC3470" w:rsidRPr="00AF04FC" w:rsidRDefault="00DC3470" w:rsidP="00DC3470">
      <w:pPr>
        <w:pStyle w:val="NormalWeb"/>
        <w:shd w:val="clear" w:color="auto" w:fill="FFFFFF"/>
        <w:spacing w:before="0" w:beforeAutospacing="0" w:after="0" w:afterAutospacing="0"/>
        <w:rPr>
          <w:rFonts w:ascii="Arial LatArm" w:hAnsi="Arial LatArm" w:cs="Sylfaen"/>
          <w:vertAlign w:val="superscript"/>
          <w:lang w:val="hy-AM"/>
        </w:rPr>
      </w:pPr>
      <w:r w:rsidRPr="00AF04FC">
        <w:rPr>
          <w:rFonts w:ascii="Arial" w:hAnsi="Arial" w:cs="Arial"/>
          <w:vertAlign w:val="superscript"/>
          <w:lang w:val="hy-AM"/>
        </w:rPr>
        <w:t>կնքվելիքպայմանագրի</w:t>
      </w:r>
      <w:r w:rsidR="0091775C" w:rsidRPr="00AF04FC">
        <w:rPr>
          <w:rFonts w:ascii="Arial" w:hAnsi="Arial" w:cs="Arial"/>
          <w:vertAlign w:val="superscript"/>
          <w:lang w:val="hy-AM"/>
        </w:rPr>
        <w:t>համարը</w:t>
      </w:r>
    </w:p>
    <w:p w:rsidR="00DC3470" w:rsidRPr="00AF04FC" w:rsidRDefault="00DC3470" w:rsidP="00DC3470">
      <w:pPr>
        <w:pStyle w:val="NormalWeb"/>
        <w:shd w:val="clear" w:color="auto" w:fill="FFFFFF"/>
        <w:spacing w:before="0" w:beforeAutospacing="0" w:after="0" w:afterAutospacing="0"/>
        <w:rPr>
          <w:rFonts w:ascii="Arial LatArm" w:hAnsi="Arial LatArm"/>
          <w:color w:val="000000"/>
          <w:sz w:val="20"/>
          <w:szCs w:val="20"/>
          <w:lang w:val="hy-AM"/>
        </w:rPr>
      </w:pPr>
      <w:r w:rsidRPr="00AF04FC">
        <w:rPr>
          <w:rFonts w:ascii="Arial" w:hAnsi="Arial" w:cs="Arial"/>
          <w:color w:val="000000"/>
          <w:sz w:val="20"/>
          <w:szCs w:val="20"/>
          <w:lang w:val="hy-AM"/>
        </w:rPr>
        <w:t>կատարվածփոփոխությունների</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լրացուցիչհամաձայնագրերիպատճենները</w:t>
      </w:r>
      <w:r w:rsidRPr="00AF04FC">
        <w:rPr>
          <w:rFonts w:ascii="Arial LatArm" w:hAnsi="Arial LatArm"/>
          <w:color w:val="000000"/>
          <w:sz w:val="20"/>
          <w:szCs w:val="20"/>
          <w:lang w:val="hy-AM"/>
        </w:rPr>
        <w:t>.</w:t>
      </w:r>
    </w:p>
    <w:p w:rsidR="00DC3470" w:rsidRPr="00AF04FC" w:rsidRDefault="00DC3470" w:rsidP="00DC3470">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2) </w:t>
      </w:r>
      <w:r w:rsidRPr="00AF04FC">
        <w:rPr>
          <w:rFonts w:ascii="Arial" w:hAnsi="Arial" w:cs="Arial"/>
          <w:color w:val="000000"/>
          <w:sz w:val="20"/>
          <w:szCs w:val="20"/>
          <w:lang w:val="hy-AM"/>
        </w:rPr>
        <w:t>բենեֆիցիարիկողմիցպայմանագիրըմիակողմանիլուծելումասին</w:t>
      </w:r>
      <w:hyperlink r:id="rId11" w:history="1">
        <w:r w:rsidRPr="00AF04FC">
          <w:rPr>
            <w:rStyle w:val="Hyperlink"/>
            <w:rFonts w:ascii="Arial LatArm" w:hAnsi="Arial LatArm"/>
            <w:sz w:val="20"/>
            <w:szCs w:val="20"/>
            <w:lang w:val="hy-AM"/>
          </w:rPr>
          <w:t>www.procurement.am</w:t>
        </w:r>
      </w:hyperlink>
      <w:r w:rsidRPr="00AF04FC">
        <w:rPr>
          <w:rFonts w:ascii="Arial" w:hAnsi="Arial" w:cs="Arial"/>
          <w:color w:val="000000"/>
          <w:sz w:val="20"/>
          <w:szCs w:val="20"/>
          <w:lang w:val="hy-AM"/>
        </w:rPr>
        <w:t>հասցովգործողտեղեկագրումհրապարակածծանուցումը</w:t>
      </w:r>
      <w:r w:rsidRPr="00AF04FC">
        <w:rPr>
          <w:rFonts w:ascii="Arial LatArm" w:hAnsi="Arial LatArm"/>
          <w:color w:val="000000"/>
          <w:sz w:val="20"/>
          <w:szCs w:val="20"/>
          <w:lang w:val="hy-AM"/>
        </w:rPr>
        <w:t>.</w:t>
      </w:r>
    </w:p>
    <w:p w:rsidR="00DC3470" w:rsidRPr="00AF04FC" w:rsidRDefault="00DC3470" w:rsidP="00DC3470">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3) </w:t>
      </w:r>
      <w:r w:rsidRPr="00AF04FC">
        <w:rPr>
          <w:rFonts w:ascii="Arial" w:hAnsi="Arial" w:cs="Arial"/>
          <w:color w:val="000000"/>
          <w:sz w:val="20"/>
          <w:szCs w:val="20"/>
          <w:lang w:val="hy-AM"/>
        </w:rPr>
        <w:t>սույներաշխիքը</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7. </w:t>
      </w:r>
      <w:r w:rsidRPr="00AF04FC">
        <w:rPr>
          <w:rFonts w:ascii="Arial" w:hAnsi="Arial" w:cs="Arial"/>
          <w:color w:val="000000"/>
          <w:sz w:val="20"/>
          <w:szCs w:val="20"/>
          <w:lang w:val="hy-AM"/>
        </w:rPr>
        <w:t>Երաշխիքտվողանձըբենեֆիցիարիկողմիցներկայացվածպահանջըևկիցփաստաթղթերըստանալուհետոառավելագույնըհինգաշխատանքայինօրվաընթացքումքննարկումէներկայացվածպահանջըևկիցփաստաթղթերը՝սույներաշխիքիպայմաններինդրանցհամապատասխանությունըպարզելուհամար</w:t>
      </w:r>
      <w:r w:rsidRPr="00AF04FC">
        <w:rPr>
          <w:rFonts w:ascii="Arial LatArm" w:hAnsi="Arial LatArm"/>
          <w:color w:val="000000"/>
          <w:sz w:val="20"/>
          <w:szCs w:val="20"/>
          <w:lang w:val="hy-AM"/>
        </w:rPr>
        <w:t>:</w:t>
      </w:r>
    </w:p>
    <w:p w:rsidR="00091EBC" w:rsidRPr="00AF04FC" w:rsidRDefault="0054575E"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8</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Երաշխիքտվողանձըմերժումէբենեֆիցիարիպահանջը</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եթե</w:t>
      </w:r>
      <w:r w:rsidR="00091EBC"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 xml:space="preserve">1) </w:t>
      </w:r>
      <w:r w:rsidRPr="00AF04FC">
        <w:rPr>
          <w:rFonts w:ascii="Arial" w:hAnsi="Arial" w:cs="Arial"/>
          <w:color w:val="000000"/>
          <w:sz w:val="20"/>
          <w:szCs w:val="20"/>
          <w:lang w:val="hy-AM"/>
        </w:rPr>
        <w:t>պահանջըկամկիցփաստաթղթերըչենհամապատասխանումսույներաշխիքիպայմաններին</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rPr>
          <w:rFonts w:ascii="Arial LatArm" w:hAnsi="Arial LatArm"/>
          <w:color w:val="000000"/>
          <w:sz w:val="20"/>
          <w:szCs w:val="20"/>
          <w:lang w:val="hy-AM"/>
        </w:rPr>
      </w:pPr>
      <w:r w:rsidRPr="00AF04FC">
        <w:rPr>
          <w:rFonts w:ascii="Arial LatArm" w:hAnsi="Arial LatArm"/>
          <w:color w:val="000000"/>
          <w:sz w:val="20"/>
          <w:szCs w:val="20"/>
          <w:lang w:val="hy-AM"/>
        </w:rPr>
        <w:t xml:space="preserve">2) </w:t>
      </w:r>
      <w:r w:rsidRPr="00AF04FC">
        <w:rPr>
          <w:rFonts w:ascii="Arial" w:hAnsi="Arial" w:cs="Arial"/>
          <w:color w:val="000000"/>
          <w:sz w:val="20"/>
          <w:szCs w:val="20"/>
          <w:lang w:val="hy-AM"/>
        </w:rPr>
        <w:t>պահանջըներկայացվելէերաշխիքովսահմանվածժամկետիավարտիցհետո</w:t>
      </w:r>
      <w:r w:rsidRPr="00AF04FC">
        <w:rPr>
          <w:rFonts w:ascii="Arial LatArm" w:hAnsi="Arial LatArm"/>
          <w:color w:val="000000"/>
          <w:sz w:val="20"/>
          <w:szCs w:val="20"/>
          <w:lang w:val="hy-AM"/>
        </w:rPr>
        <w:t>:</w:t>
      </w:r>
    </w:p>
    <w:p w:rsidR="00091EBC" w:rsidRPr="00AF04FC" w:rsidRDefault="0054575E"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lastRenderedPageBreak/>
        <w:t>9</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Երաշխիքտվողանձըպահանջըմերժելումասինորոշումընդունելուդեպքումանհապաղ</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բայցոչուշ</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քաննույնաշխատանքայինօրը</w:t>
      </w:r>
      <w:r w:rsidR="00091EBC" w:rsidRPr="00AF04FC">
        <w:rPr>
          <w:rFonts w:ascii="Arial LatArm" w:hAnsi="Arial LatArm"/>
          <w:color w:val="000000"/>
          <w:sz w:val="20"/>
          <w:szCs w:val="20"/>
          <w:lang w:val="hy-AM"/>
        </w:rPr>
        <w:t xml:space="preserve">, </w:t>
      </w:r>
      <w:r w:rsidR="00091EBC" w:rsidRPr="00AF04FC">
        <w:rPr>
          <w:rFonts w:ascii="Arial" w:hAnsi="Arial" w:cs="Arial"/>
          <w:color w:val="000000"/>
          <w:sz w:val="20"/>
          <w:szCs w:val="20"/>
          <w:lang w:val="hy-AM"/>
        </w:rPr>
        <w:t>մերժմանմասինտեղեկացնումէբենեֆիցիարին</w:t>
      </w:r>
      <w:r w:rsidR="00091EBC"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1</w:t>
      </w:r>
      <w:r w:rsidR="0054575E" w:rsidRPr="00AF04FC">
        <w:rPr>
          <w:rFonts w:ascii="Arial LatArm" w:hAnsi="Arial LatArm"/>
          <w:color w:val="000000"/>
          <w:sz w:val="20"/>
          <w:szCs w:val="20"/>
          <w:lang w:val="hy-AM"/>
        </w:rPr>
        <w:t>0</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ՍույներաշխիքինկատմամբկիրառվումենՀայաստանիՀանրապետությանքաղաքացիականօրենսգրքիհամապատասխանդրույթները</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lang w:val="hy-AM"/>
        </w:rPr>
        <w:t>1</w:t>
      </w:r>
      <w:r w:rsidR="0054575E" w:rsidRPr="00AF04FC">
        <w:rPr>
          <w:rFonts w:ascii="Arial LatArm" w:hAnsi="Arial LatArm"/>
          <w:color w:val="000000"/>
          <w:sz w:val="20"/>
          <w:szCs w:val="20"/>
          <w:lang w:val="hy-AM"/>
        </w:rPr>
        <w:t>1</w:t>
      </w:r>
      <w:r w:rsidRPr="00AF04FC">
        <w:rPr>
          <w:rFonts w:ascii="Arial LatArm" w:hAnsi="Arial LatArm"/>
          <w:color w:val="000000"/>
          <w:sz w:val="20"/>
          <w:szCs w:val="20"/>
          <w:lang w:val="hy-AM"/>
        </w:rPr>
        <w:t xml:space="preserve">. </w:t>
      </w:r>
      <w:r w:rsidRPr="00AF04FC">
        <w:rPr>
          <w:rFonts w:ascii="Arial" w:hAnsi="Arial" w:cs="Arial"/>
          <w:color w:val="000000"/>
          <w:sz w:val="20"/>
          <w:szCs w:val="20"/>
          <w:lang w:val="hy-AM"/>
        </w:rPr>
        <w:t>ՍույներաշխիքիկապակցությամբծագողվեճերըենթակաենլուծմանՀայաստանիՀանրապետությանօրենսդրությամբսահմանվածկարգով</w:t>
      </w:r>
      <w:r w:rsidRPr="00AF04FC">
        <w:rPr>
          <w:rFonts w:ascii="Arial LatArm" w:hAnsi="Arial LatArm"/>
          <w:color w:val="000000"/>
          <w:sz w:val="20"/>
          <w:szCs w:val="20"/>
          <w:lang w:val="hy-AM"/>
        </w:rPr>
        <w:t>:</w:t>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6C459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w:hAnsi="Arial" w:cs="Arial"/>
          <w:color w:val="000000"/>
          <w:sz w:val="20"/>
          <w:szCs w:val="20"/>
          <w:lang w:val="hy-AM"/>
        </w:rPr>
        <w:t>Գործադիր</w:t>
      </w:r>
      <w:r w:rsidR="006C459C" w:rsidRPr="00AF04FC">
        <w:rPr>
          <w:rFonts w:ascii="Arial" w:hAnsi="Arial" w:cs="Arial"/>
          <w:color w:val="000000"/>
          <w:sz w:val="20"/>
          <w:szCs w:val="20"/>
          <w:lang w:val="hy-AM"/>
        </w:rPr>
        <w:t>մարմնիղեկավար</w:t>
      </w:r>
      <w:r w:rsidR="006C459C" w:rsidRPr="00AF04FC">
        <w:rPr>
          <w:rFonts w:ascii="Arial LatArm" w:hAnsi="Arial LatArm"/>
          <w:color w:val="000000"/>
          <w:sz w:val="20"/>
          <w:szCs w:val="20"/>
          <w:u w:val="single"/>
          <w:lang w:val="hy-AM"/>
        </w:rPr>
        <w:tab/>
      </w:r>
      <w:r w:rsidR="006C459C" w:rsidRPr="00AF04FC">
        <w:rPr>
          <w:rFonts w:ascii="Arial LatArm" w:hAnsi="Arial LatArm"/>
          <w:color w:val="000000"/>
          <w:sz w:val="20"/>
          <w:szCs w:val="20"/>
          <w:u w:val="single"/>
          <w:lang w:val="hy-AM"/>
        </w:rPr>
        <w:tab/>
      </w:r>
      <w:r w:rsidR="006C459C" w:rsidRPr="00AF04FC">
        <w:rPr>
          <w:rFonts w:ascii="Arial LatArm" w:hAnsi="Arial LatArm"/>
          <w:color w:val="000000"/>
          <w:sz w:val="20"/>
          <w:szCs w:val="20"/>
          <w:u w:val="single"/>
          <w:lang w:val="hy-AM"/>
        </w:rPr>
        <w:tab/>
      </w:r>
      <w:r w:rsidR="006C459C" w:rsidRPr="00AF04FC">
        <w:rPr>
          <w:rFonts w:ascii="Arial LatArm" w:hAnsi="Arial LatArm"/>
          <w:color w:val="000000"/>
          <w:sz w:val="20"/>
          <w:szCs w:val="20"/>
          <w:u w:val="single"/>
          <w:lang w:val="hy-AM"/>
        </w:rPr>
        <w:tab/>
      </w:r>
      <w:r w:rsidR="006C459C" w:rsidRPr="00AF04FC">
        <w:rPr>
          <w:rFonts w:ascii="Arial LatArm" w:hAnsi="Arial LatArm"/>
          <w:color w:val="000000"/>
          <w:sz w:val="20"/>
          <w:szCs w:val="20"/>
          <w:u w:val="single"/>
          <w:lang w:val="hy-AM"/>
        </w:rPr>
        <w:tab/>
      </w: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p>
    <w:p w:rsidR="00091EBC" w:rsidRPr="00AF04FC" w:rsidRDefault="00091EBC" w:rsidP="00091EBC">
      <w:pPr>
        <w:pStyle w:val="NormalWeb"/>
        <w:shd w:val="clear" w:color="auto" w:fill="FFFFFF"/>
        <w:spacing w:before="0" w:beforeAutospacing="0" w:after="0" w:afterAutospacing="0"/>
        <w:ind w:firstLine="375"/>
        <w:jc w:val="both"/>
        <w:rPr>
          <w:rFonts w:ascii="Arial LatArm" w:hAnsi="Arial LatArm"/>
          <w:color w:val="000000"/>
          <w:sz w:val="20"/>
          <w:szCs w:val="20"/>
          <w:lang w:val="hy-AM"/>
        </w:rPr>
      </w:pP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r w:rsidRPr="00AF04FC">
        <w:rPr>
          <w:rFonts w:ascii="Arial LatArm" w:hAnsi="Arial LatArm"/>
          <w:color w:val="000000"/>
          <w:sz w:val="20"/>
          <w:szCs w:val="20"/>
          <w:u w:val="single"/>
          <w:lang w:val="hy-AM"/>
        </w:rPr>
        <w:tab/>
      </w:r>
    </w:p>
    <w:p w:rsidR="00091EBC" w:rsidRPr="00AF04FC" w:rsidRDefault="00091EBC" w:rsidP="00091EBC">
      <w:pPr>
        <w:pStyle w:val="NormalWeb"/>
        <w:shd w:val="clear" w:color="auto" w:fill="FFFFFF"/>
        <w:spacing w:before="0" w:beforeAutospacing="0" w:after="0" w:afterAutospacing="0"/>
        <w:rPr>
          <w:rFonts w:ascii="Arial LatArm" w:hAnsi="Arial LatArm" w:cs="Sylfaen"/>
          <w:vertAlign w:val="superscript"/>
          <w:lang w:val="hy-AM"/>
        </w:rPr>
      </w:pPr>
      <w:r w:rsidRPr="00AF04FC">
        <w:rPr>
          <w:rFonts w:ascii="Arial" w:hAnsi="Arial" w:cs="Arial"/>
          <w:vertAlign w:val="superscript"/>
          <w:lang w:val="hy-AM"/>
        </w:rPr>
        <w:t>ամիսը</w:t>
      </w:r>
      <w:r w:rsidRPr="00AF04FC">
        <w:rPr>
          <w:rFonts w:ascii="Arial LatArm" w:hAnsi="Arial LatArm" w:cs="Sylfaen"/>
          <w:vertAlign w:val="superscript"/>
          <w:lang w:val="hy-AM"/>
        </w:rPr>
        <w:t xml:space="preserve">, </w:t>
      </w:r>
      <w:r w:rsidRPr="00AF04FC">
        <w:rPr>
          <w:rFonts w:ascii="Arial" w:hAnsi="Arial" w:cs="Arial"/>
          <w:vertAlign w:val="superscript"/>
          <w:lang w:val="hy-AM"/>
        </w:rPr>
        <w:t>ամսաթիվը</w:t>
      </w:r>
      <w:r w:rsidRPr="00AF04FC">
        <w:rPr>
          <w:rFonts w:ascii="Arial LatArm" w:hAnsi="Arial LatArm" w:cs="Sylfaen"/>
          <w:vertAlign w:val="superscript"/>
          <w:lang w:val="hy-AM"/>
        </w:rPr>
        <w:t xml:space="preserve">, </w:t>
      </w:r>
      <w:r w:rsidRPr="00AF04FC">
        <w:rPr>
          <w:rFonts w:ascii="Arial" w:hAnsi="Arial" w:cs="Arial"/>
          <w:vertAlign w:val="superscript"/>
          <w:lang w:val="hy-AM"/>
        </w:rPr>
        <w:t>տարեթիվը</w:t>
      </w:r>
    </w:p>
    <w:p w:rsidR="00091EBC" w:rsidRPr="00AF04FC" w:rsidRDefault="00091EBC" w:rsidP="00091EBC">
      <w:pPr>
        <w:pStyle w:val="BodyTextIndent3"/>
        <w:spacing w:line="240" w:lineRule="auto"/>
        <w:jc w:val="center"/>
        <w:rPr>
          <w:rFonts w:ascii="Arial LatArm" w:hAnsi="Arial LatArm" w:cs="Arial"/>
          <w:b/>
          <w:lang w:val="hy-AM"/>
        </w:rPr>
      </w:pPr>
    </w:p>
    <w:p w:rsidR="00091EBC" w:rsidRPr="00AF04FC" w:rsidRDefault="00091EBC" w:rsidP="00091EBC">
      <w:pPr>
        <w:pStyle w:val="BodyTextIndent3"/>
        <w:spacing w:line="240" w:lineRule="auto"/>
        <w:jc w:val="right"/>
        <w:rPr>
          <w:rFonts w:ascii="Arial LatArm" w:hAnsi="Arial LatArm"/>
          <w:szCs w:val="24"/>
          <w:lang w:val="hy-AM"/>
        </w:rPr>
      </w:pPr>
    </w:p>
    <w:p w:rsidR="00631658" w:rsidRPr="00AF04FC" w:rsidRDefault="009C370D" w:rsidP="00631658">
      <w:pPr>
        <w:jc w:val="right"/>
        <w:rPr>
          <w:rFonts w:ascii="Arial LatArm" w:hAnsi="Arial LatArm" w:cs="GHEA Grapalat"/>
          <w:i/>
          <w:sz w:val="18"/>
          <w:szCs w:val="18"/>
          <w:lang w:val="hy-AM"/>
        </w:rPr>
      </w:pPr>
      <w:r w:rsidRPr="00AF04FC">
        <w:rPr>
          <w:rFonts w:ascii="Arial LatArm" w:hAnsi="Arial LatArm"/>
          <w:b/>
          <w:lang w:val="hy-AM"/>
        </w:rPr>
        <w:br w:type="page"/>
      </w:r>
    </w:p>
    <w:p w:rsidR="00631658" w:rsidRPr="00AF04FC" w:rsidRDefault="007E4E0E" w:rsidP="00631658">
      <w:pPr>
        <w:pStyle w:val="BodyTextIndent3"/>
        <w:spacing w:line="240" w:lineRule="auto"/>
        <w:jc w:val="right"/>
        <w:rPr>
          <w:rFonts w:ascii="Arial LatArm" w:hAnsi="Arial LatArm" w:cs="Sylfaen"/>
          <w:b/>
          <w:lang w:val="hy-AM"/>
        </w:rPr>
      </w:pPr>
      <w:r w:rsidRPr="006C50D5">
        <w:rPr>
          <w:rFonts w:ascii="Sylfaen" w:hAnsi="Sylfaen"/>
          <w:i/>
          <w:lang w:val="hy-AM"/>
        </w:rPr>
        <w:lastRenderedPageBreak/>
        <w:t>ԱՄԱԳՄ</w:t>
      </w:r>
      <w:r w:rsidRPr="00F9486B">
        <w:rPr>
          <w:rFonts w:ascii="Sylfaen" w:hAnsi="Sylfaen"/>
          <w:i/>
          <w:lang w:val="af-ZA"/>
        </w:rPr>
        <w:t>_</w:t>
      </w:r>
      <w:r w:rsidRPr="006C50D5">
        <w:rPr>
          <w:rFonts w:ascii="Sylfaen" w:hAnsi="Sylfaen"/>
          <w:i/>
          <w:lang w:val="hy-AM"/>
        </w:rPr>
        <w:t>ԳՀԱՊՁԲ</w:t>
      </w:r>
      <w:r w:rsidRPr="00C35D56">
        <w:rPr>
          <w:rFonts w:ascii="Arial" w:hAnsi="Arial" w:cs="Arial"/>
          <w:i/>
          <w:color w:val="FF0000"/>
          <w:lang w:val="af-ZA"/>
        </w:rPr>
        <w:t>-20/0</w:t>
      </w:r>
      <w:r w:rsidR="00384CCB" w:rsidRPr="00724A9E">
        <w:rPr>
          <w:rFonts w:ascii="Arial" w:hAnsi="Arial" w:cs="Arial"/>
          <w:i/>
          <w:color w:val="FF0000"/>
          <w:lang w:val="hy-AM"/>
        </w:rPr>
        <w:t>2</w:t>
      </w:r>
      <w:r w:rsidR="00631658" w:rsidRPr="00AF04FC">
        <w:rPr>
          <w:rFonts w:ascii="Arial" w:hAnsi="Arial" w:cs="Arial"/>
          <w:b/>
          <w:lang w:val="hy-AM"/>
        </w:rPr>
        <w:t>Հավելված</w:t>
      </w:r>
      <w:r w:rsidR="00631658" w:rsidRPr="00AF04FC">
        <w:rPr>
          <w:rFonts w:ascii="Arial LatArm" w:hAnsi="Arial LatArm" w:cs="Sylfaen"/>
          <w:b/>
          <w:lang w:val="hy-AM"/>
        </w:rPr>
        <w:t xml:space="preserve"> 5.1</w:t>
      </w:r>
    </w:p>
    <w:p w:rsidR="00631658" w:rsidRPr="00B553D8" w:rsidRDefault="005E5910" w:rsidP="00631658">
      <w:pPr>
        <w:pStyle w:val="BodyTextIndent3"/>
        <w:spacing w:line="240" w:lineRule="auto"/>
        <w:jc w:val="right"/>
        <w:rPr>
          <w:rFonts w:ascii="Arial LatArm" w:hAnsi="Arial LatArm" w:cs="Sylfaen"/>
          <w:b/>
          <w:color w:val="FF0000"/>
          <w:lang w:val="hy-AM"/>
        </w:rPr>
      </w:pPr>
      <w:r w:rsidRPr="00B553D8">
        <w:rPr>
          <w:rFonts w:ascii="Arial" w:hAnsi="Arial" w:cs="Arial"/>
          <w:b/>
          <w:color w:val="FF0000"/>
          <w:lang w:val="hy-AM"/>
        </w:rPr>
        <w:t>Ա</w:t>
      </w:r>
      <w:r w:rsidR="00881823" w:rsidRPr="00344EA9">
        <w:rPr>
          <w:rFonts w:ascii="Sylfaen" w:hAnsi="Sylfaen" w:cs="Arial"/>
          <w:b/>
          <w:color w:val="FF0000"/>
          <w:lang w:val="hy-AM"/>
        </w:rPr>
        <w:t>ԳՄՀ</w:t>
      </w:r>
      <w:r w:rsidRPr="00B553D8">
        <w:rPr>
          <w:rFonts w:ascii="Arial LatArm" w:hAnsi="Arial LatArm" w:cs="Sylfaen"/>
          <w:b/>
          <w:color w:val="FF0000"/>
          <w:lang w:val="hy-AM"/>
        </w:rPr>
        <w:t>-</w:t>
      </w:r>
      <w:r w:rsidRPr="00B553D8">
        <w:rPr>
          <w:rFonts w:ascii="Arial" w:hAnsi="Arial" w:cs="Arial"/>
          <w:b/>
          <w:color w:val="FF0000"/>
          <w:lang w:val="hy-AM"/>
        </w:rPr>
        <w:t>ԳՀԱՊՁԲ</w:t>
      </w:r>
      <w:r w:rsidR="00384CCB">
        <w:rPr>
          <w:rFonts w:ascii="Arial LatArm" w:hAnsi="Arial LatArm" w:cs="Sylfaen"/>
          <w:b/>
          <w:color w:val="FF0000"/>
          <w:lang w:val="hy-AM"/>
        </w:rPr>
        <w:t>-20/0</w:t>
      </w:r>
      <w:r w:rsidR="00384CCB" w:rsidRPr="00724A9E">
        <w:rPr>
          <w:rFonts w:asciiTheme="minorHAnsi" w:hAnsiTheme="minorHAnsi" w:cs="Sylfaen"/>
          <w:b/>
          <w:color w:val="FF0000"/>
          <w:lang w:val="hy-AM"/>
        </w:rPr>
        <w:t>2</w:t>
      </w:r>
      <w:r w:rsidR="00631658" w:rsidRPr="00B553D8">
        <w:rPr>
          <w:rFonts w:ascii="Arial" w:hAnsi="Arial" w:cs="Arial"/>
          <w:b/>
          <w:color w:val="FF0000"/>
          <w:lang w:val="hy-AM"/>
        </w:rPr>
        <w:t>ծածկագրով</w:t>
      </w:r>
    </w:p>
    <w:p w:rsidR="00631658" w:rsidRPr="00B553D8" w:rsidRDefault="005E5910" w:rsidP="00631658">
      <w:pPr>
        <w:pStyle w:val="BodyTextIndent3"/>
        <w:spacing w:line="240" w:lineRule="auto"/>
        <w:jc w:val="right"/>
        <w:rPr>
          <w:rFonts w:ascii="Arial LatArm" w:hAnsi="Arial LatArm" w:cs="Sylfaen"/>
          <w:b/>
          <w:color w:val="FF0000"/>
          <w:lang w:val="hy-AM"/>
        </w:rPr>
      </w:pPr>
      <w:r w:rsidRPr="00B553D8">
        <w:rPr>
          <w:rFonts w:ascii="Arial" w:hAnsi="Arial" w:cs="Arial"/>
          <w:b/>
          <w:color w:val="FF0000"/>
          <w:lang w:val="hy-AM"/>
        </w:rPr>
        <w:t>Գնանշման հարցման ընթացակարգի</w:t>
      </w:r>
      <w:r w:rsidR="00631658" w:rsidRPr="00B553D8">
        <w:rPr>
          <w:rFonts w:ascii="Arial" w:hAnsi="Arial" w:cs="Arial"/>
          <w:b/>
          <w:color w:val="FF0000"/>
          <w:lang w:val="hy-AM"/>
        </w:rPr>
        <w:t>հրավերի</w:t>
      </w:r>
    </w:p>
    <w:p w:rsidR="00631658" w:rsidRPr="00AF04FC" w:rsidRDefault="00631658" w:rsidP="00631658">
      <w:pPr>
        <w:jc w:val="center"/>
        <w:rPr>
          <w:rFonts w:ascii="Arial LatArm" w:hAnsi="Arial LatArm" w:cs="GHEA Grapalat"/>
          <w:b/>
          <w:sz w:val="20"/>
          <w:szCs w:val="20"/>
          <w:lang w:val="hy-AM"/>
        </w:rPr>
      </w:pPr>
      <w:r w:rsidRPr="00AF04FC">
        <w:rPr>
          <w:rFonts w:ascii="Arial" w:hAnsi="Arial" w:cs="Arial"/>
          <w:b/>
          <w:sz w:val="20"/>
          <w:szCs w:val="20"/>
          <w:lang w:val="hy-AM"/>
        </w:rPr>
        <w:t>ՏՈւԺԱՆՔԻՄԱՍԻՆՀԱՄԱՁԱՅՆԱԳԻՐ</w:t>
      </w:r>
    </w:p>
    <w:p w:rsidR="001C7C1A" w:rsidRPr="00AF04FC" w:rsidRDefault="001C7C1A" w:rsidP="001C7C1A">
      <w:pPr>
        <w:jc w:val="center"/>
        <w:rPr>
          <w:rFonts w:ascii="Arial LatArm" w:hAnsi="Arial LatArm" w:cs="GHEA Grapalat"/>
          <w:b/>
          <w:sz w:val="20"/>
          <w:szCs w:val="20"/>
          <w:lang w:val="hy-AM"/>
        </w:rPr>
      </w:pPr>
      <w:r w:rsidRPr="00AF04FC">
        <w:rPr>
          <w:rFonts w:ascii="Arial LatArm" w:hAnsi="Arial LatArm" w:cs="GHEA Grapalat"/>
          <w:b/>
          <w:sz w:val="18"/>
          <w:szCs w:val="18"/>
          <w:lang w:val="hy-AM"/>
        </w:rPr>
        <w:t xml:space="preserve">         (</w:t>
      </w:r>
      <w:r w:rsidRPr="00AF04FC">
        <w:rPr>
          <w:rFonts w:ascii="Arial" w:hAnsi="Arial" w:cs="Arial"/>
          <w:b/>
          <w:sz w:val="18"/>
          <w:szCs w:val="18"/>
          <w:lang w:val="hy-AM"/>
        </w:rPr>
        <w:t>պայմանագրիապահովում</w:t>
      </w:r>
      <w:r w:rsidRPr="00AF04FC">
        <w:rPr>
          <w:rFonts w:ascii="Arial LatArm" w:hAnsi="Arial LatArm" w:cs="GHEA Grapalat"/>
          <w:b/>
          <w:sz w:val="18"/>
          <w:szCs w:val="18"/>
          <w:lang w:val="hy-AM"/>
        </w:rPr>
        <w:t>)</w:t>
      </w:r>
    </w:p>
    <w:p w:rsidR="00631658" w:rsidRPr="00AF04FC" w:rsidRDefault="00631658" w:rsidP="00631658">
      <w:pPr>
        <w:rPr>
          <w:rFonts w:ascii="Arial LatArm" w:hAnsi="Arial LatArm" w:cs="GHEA Grapalat"/>
          <w:b/>
          <w:sz w:val="20"/>
          <w:szCs w:val="20"/>
          <w:lang w:val="hy-AM"/>
        </w:rPr>
      </w:pPr>
    </w:p>
    <w:p w:rsidR="00631658" w:rsidRPr="00AF04FC" w:rsidRDefault="007E4E0E" w:rsidP="00631658">
      <w:pPr>
        <w:rPr>
          <w:rFonts w:ascii="Arial LatArm" w:hAnsi="Arial LatArm" w:cs="GHEA Grapalat"/>
          <w:sz w:val="20"/>
          <w:szCs w:val="20"/>
          <w:lang w:val="hy-AM"/>
        </w:rPr>
      </w:pPr>
      <w:r w:rsidRPr="006C50D5">
        <w:rPr>
          <w:rFonts w:ascii="Sylfaen" w:hAnsi="Sylfaen" w:cs="Arial"/>
          <w:sz w:val="20"/>
          <w:szCs w:val="20"/>
          <w:lang w:val="hy-AM"/>
        </w:rPr>
        <w:t>Գ.Արարատ</w:t>
      </w:r>
      <w:r w:rsidR="00631658" w:rsidRPr="00AF04FC">
        <w:rPr>
          <w:rFonts w:ascii="Arial LatArm" w:hAnsi="Arial LatArm" w:cs="GHEA Grapalat"/>
          <w:sz w:val="20"/>
          <w:szCs w:val="20"/>
          <w:lang w:val="hy-AM"/>
        </w:rPr>
        <w:tab/>
      </w:r>
      <w:r w:rsidR="00631658" w:rsidRPr="00AF04FC">
        <w:rPr>
          <w:rFonts w:ascii="Arial LatArm" w:hAnsi="Arial LatArm" w:cs="GHEA Grapalat"/>
          <w:sz w:val="20"/>
          <w:szCs w:val="20"/>
          <w:lang w:val="hy-AM"/>
        </w:rPr>
        <w:tab/>
      </w:r>
      <w:r w:rsidR="00631658" w:rsidRPr="00AF04FC">
        <w:rPr>
          <w:rFonts w:ascii="Arial LatArm" w:hAnsi="Arial LatArm" w:cs="GHEA Grapalat"/>
          <w:sz w:val="20"/>
          <w:szCs w:val="20"/>
          <w:lang w:val="hy-AM"/>
        </w:rPr>
        <w:tab/>
      </w:r>
      <w:r w:rsidR="00631658" w:rsidRPr="00AF04FC">
        <w:rPr>
          <w:rFonts w:ascii="Arial LatArm" w:hAnsi="Arial LatArm" w:cs="GHEA Grapalat"/>
          <w:sz w:val="20"/>
          <w:szCs w:val="20"/>
          <w:lang w:val="hy-AM"/>
        </w:rPr>
        <w:tab/>
      </w:r>
      <w:r w:rsidR="00631658" w:rsidRPr="00AF04FC">
        <w:rPr>
          <w:rFonts w:ascii="Arial LatArm" w:hAnsi="Arial LatArm" w:cs="GHEA Grapalat"/>
          <w:sz w:val="20"/>
          <w:szCs w:val="20"/>
          <w:lang w:val="hy-AM"/>
        </w:rPr>
        <w:tab/>
      </w:r>
      <w:r w:rsidR="00631658" w:rsidRPr="00AF04FC">
        <w:rPr>
          <w:rFonts w:ascii="Arial LatArm" w:hAnsi="Arial LatArm" w:cs="GHEA Grapalat"/>
          <w:sz w:val="20"/>
          <w:szCs w:val="20"/>
          <w:lang w:val="hy-AM"/>
        </w:rPr>
        <w:tab/>
      </w:r>
      <w:r w:rsidR="00631658" w:rsidRPr="00AF04FC">
        <w:rPr>
          <w:rFonts w:ascii="Arial LatArm" w:hAnsi="Arial LatArm"/>
          <w:sz w:val="20"/>
          <w:szCs w:val="20"/>
          <w:lang w:val="hy-AM"/>
        </w:rPr>
        <w:t>«</w:t>
      </w:r>
      <w:r w:rsidR="00631658" w:rsidRPr="00AF04FC">
        <w:rPr>
          <w:rFonts w:ascii="Arial LatArm" w:hAnsi="Arial LatArm" w:cs="GHEA Grapalat"/>
          <w:sz w:val="20"/>
          <w:szCs w:val="20"/>
          <w:u w:val="single"/>
          <w:lang w:val="hy-AM"/>
        </w:rPr>
        <w:tab/>
      </w:r>
      <w:r w:rsidR="00631658" w:rsidRPr="00AF04FC">
        <w:rPr>
          <w:rFonts w:ascii="Arial LatArm" w:hAnsi="Arial LatArm" w:cs="GHEA Grapalat"/>
          <w:sz w:val="20"/>
          <w:szCs w:val="20"/>
          <w:u w:val="single"/>
          <w:lang w:val="hy-AM"/>
        </w:rPr>
        <w:tab/>
      </w:r>
      <w:r w:rsidR="00631658" w:rsidRPr="00AF04FC">
        <w:rPr>
          <w:rFonts w:ascii="Arial LatArm" w:hAnsi="Arial LatArm" w:cs="GHEA Grapalat"/>
          <w:sz w:val="20"/>
          <w:szCs w:val="20"/>
          <w:u w:val="single"/>
          <w:lang w:val="hy-AM"/>
        </w:rPr>
        <w:tab/>
      </w:r>
      <w:r w:rsidR="00631658" w:rsidRPr="00AF04FC">
        <w:rPr>
          <w:rFonts w:ascii="Arial LatArm" w:hAnsi="Arial LatArm" w:cs="GHEA Grapalat"/>
          <w:sz w:val="20"/>
          <w:szCs w:val="20"/>
          <w:lang w:val="hy-AM"/>
        </w:rPr>
        <w:t xml:space="preserve"> 20   </w:t>
      </w:r>
      <w:r w:rsidR="00631658" w:rsidRPr="00AF04FC">
        <w:rPr>
          <w:rFonts w:ascii="Arial" w:hAnsi="Arial" w:cs="Arial"/>
          <w:sz w:val="20"/>
          <w:szCs w:val="20"/>
          <w:lang w:val="hy-AM"/>
        </w:rPr>
        <w:t>թ</w:t>
      </w:r>
      <w:r w:rsidR="00631658" w:rsidRPr="00AF04FC">
        <w:rPr>
          <w:rFonts w:ascii="Arial LatArm" w:hAnsi="Arial LatArm" w:cs="GHEA Grapalat"/>
          <w:sz w:val="20"/>
          <w:szCs w:val="20"/>
          <w:lang w:val="hy-AM"/>
        </w:rPr>
        <w:t>.**</w:t>
      </w:r>
    </w:p>
    <w:p w:rsidR="00631658" w:rsidRPr="00AF04FC" w:rsidRDefault="00631658" w:rsidP="00631658">
      <w:pPr>
        <w:rPr>
          <w:rFonts w:ascii="Arial LatArm" w:hAnsi="Arial LatArm" w:cs="GHEA Grapalat"/>
          <w:sz w:val="20"/>
          <w:szCs w:val="20"/>
          <w:lang w:val="hy-AM"/>
        </w:rPr>
      </w:pPr>
    </w:p>
    <w:p w:rsidR="00631658" w:rsidRPr="00AF04FC" w:rsidRDefault="00631658" w:rsidP="00631658">
      <w:pPr>
        <w:jc w:val="both"/>
        <w:rPr>
          <w:rFonts w:ascii="Arial LatArm" w:hAnsi="Arial LatArm" w:cs="GHEA Grapalat"/>
          <w:sz w:val="20"/>
          <w:szCs w:val="20"/>
          <w:u w:val="single"/>
          <w:vertAlign w:val="subscript"/>
          <w:lang w:val="hy-AM"/>
        </w:rPr>
      </w:pP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u w:val="single"/>
          <w:vertAlign w:val="subscript"/>
          <w:lang w:val="hy-AM"/>
        </w:rPr>
        <w:tab/>
      </w:r>
      <w:r w:rsidRPr="00AF04FC">
        <w:rPr>
          <w:rFonts w:ascii="Arial LatArm" w:hAnsi="Arial LatArm" w:cs="GHEA Grapalat"/>
          <w:sz w:val="20"/>
          <w:szCs w:val="20"/>
          <w:vertAlign w:val="subscript"/>
          <w:lang w:val="hy-AM"/>
        </w:rPr>
        <w:t xml:space="preserve">, </w:t>
      </w:r>
      <w:r w:rsidRPr="00AF04FC">
        <w:rPr>
          <w:rFonts w:ascii="Arial" w:hAnsi="Arial" w:cs="Arial"/>
          <w:sz w:val="20"/>
          <w:szCs w:val="20"/>
          <w:lang w:val="hy-AM"/>
        </w:rPr>
        <w:t>իդեմսԸնկերությանտնօրեն</w:t>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p>
    <w:p w:rsidR="00631658" w:rsidRPr="00AF04FC" w:rsidRDefault="00631658" w:rsidP="00631658">
      <w:pPr>
        <w:jc w:val="both"/>
        <w:rPr>
          <w:rFonts w:ascii="Arial LatArm" w:hAnsi="Arial LatArm" w:cs="GHEA Grapalat"/>
          <w:sz w:val="20"/>
          <w:szCs w:val="20"/>
          <w:lang w:val="hy-AM"/>
        </w:rPr>
      </w:pPr>
      <w:r w:rsidRPr="00AF04FC">
        <w:rPr>
          <w:rFonts w:ascii="Arial" w:hAnsi="Arial" w:cs="Arial"/>
          <w:sz w:val="20"/>
          <w:szCs w:val="20"/>
          <w:vertAlign w:val="superscript"/>
          <w:lang w:val="hy-AM"/>
        </w:rPr>
        <w:t>Ընկերությանանվանումը</w:t>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LatArm" w:hAnsi="Arial LatArm" w:cs="GHEA Grapalat"/>
          <w:sz w:val="20"/>
          <w:szCs w:val="20"/>
          <w:vertAlign w:val="subscript"/>
          <w:lang w:val="hy-AM"/>
        </w:rPr>
        <w:tab/>
      </w:r>
      <w:r w:rsidRPr="00AF04FC">
        <w:rPr>
          <w:rFonts w:ascii="Arial" w:hAnsi="Arial" w:cs="Arial"/>
          <w:sz w:val="20"/>
          <w:szCs w:val="20"/>
          <w:vertAlign w:val="superscript"/>
          <w:lang w:val="hy-AM"/>
        </w:rPr>
        <w:t>Ընկերությանտնօրենիանունազգանունը</w:t>
      </w:r>
      <w:r w:rsidRPr="00AF04FC">
        <w:rPr>
          <w:rFonts w:ascii="Arial LatArm" w:hAnsi="Arial LatArm"/>
          <w:sz w:val="20"/>
          <w:szCs w:val="20"/>
          <w:vertAlign w:val="superscript"/>
          <w:lang w:val="hy-AM"/>
        </w:rPr>
        <w:t xml:space="preserve">, </w:t>
      </w:r>
      <w:r w:rsidRPr="00AF04FC">
        <w:rPr>
          <w:rFonts w:ascii="Arial" w:hAnsi="Arial" w:cs="Arial"/>
          <w:sz w:val="20"/>
          <w:szCs w:val="20"/>
          <w:vertAlign w:val="superscript"/>
          <w:lang w:val="hy-AM"/>
        </w:rPr>
        <w:t>անձնագրայինտվյալները</w:t>
      </w:r>
      <w:r w:rsidRPr="00AF04FC">
        <w:rPr>
          <w:rFonts w:ascii="Arial LatArm" w:hAnsi="Arial LatArm" w:cs="GHEA Grapalat"/>
          <w:sz w:val="20"/>
          <w:szCs w:val="20"/>
          <w:vertAlign w:val="subscript"/>
          <w:lang w:val="hy-AM"/>
        </w:rPr>
        <w:t xml:space="preserve">, </w:t>
      </w:r>
      <w:r w:rsidRPr="00AF04FC">
        <w:rPr>
          <w:rFonts w:ascii="Arial" w:hAnsi="Arial" w:cs="Arial"/>
          <w:sz w:val="20"/>
          <w:szCs w:val="20"/>
          <w:lang w:val="hy-AM"/>
        </w:rPr>
        <w:t>որըգործումէԸնկերությանկանոնադրությանհիմանվրա</w:t>
      </w:r>
      <w:r w:rsidRPr="00AF04FC">
        <w:rPr>
          <w:rFonts w:ascii="Arial LatArm" w:hAnsi="Arial LatArm" w:cs="GHEA Grapalat"/>
          <w:sz w:val="20"/>
          <w:szCs w:val="20"/>
          <w:lang w:val="hy-AM"/>
        </w:rPr>
        <w:t>` (</w:t>
      </w:r>
      <w:r w:rsidRPr="00AF04FC">
        <w:rPr>
          <w:rFonts w:ascii="Arial" w:hAnsi="Arial" w:cs="Arial"/>
          <w:sz w:val="20"/>
          <w:szCs w:val="20"/>
          <w:lang w:val="hy-AM"/>
        </w:rPr>
        <w:t>այսուհետև</w:t>
      </w:r>
      <w:r w:rsidRPr="00AF04FC">
        <w:rPr>
          <w:rFonts w:ascii="Arial LatArm" w:hAnsi="Arial LatArm" w:cs="GHEA Grapalat"/>
          <w:sz w:val="20"/>
          <w:szCs w:val="20"/>
          <w:lang w:val="hy-AM"/>
        </w:rPr>
        <w:t xml:space="preserve">` </w:t>
      </w:r>
      <w:r w:rsidRPr="00AF04FC">
        <w:rPr>
          <w:rFonts w:ascii="Arial" w:hAnsi="Arial" w:cs="Arial"/>
          <w:sz w:val="20"/>
          <w:szCs w:val="20"/>
          <w:lang w:val="hy-AM"/>
        </w:rPr>
        <w:t>Ընկերություն</w:t>
      </w:r>
      <w:r w:rsidRPr="00AF04FC">
        <w:rPr>
          <w:rFonts w:ascii="Arial LatArm" w:hAnsi="Arial LatArm" w:cs="GHEA Grapalat"/>
          <w:sz w:val="20"/>
          <w:szCs w:val="20"/>
          <w:lang w:val="hy-AM"/>
        </w:rPr>
        <w:t xml:space="preserve">), </w:t>
      </w:r>
      <w:r w:rsidRPr="00AF04FC">
        <w:rPr>
          <w:rFonts w:ascii="Arial" w:hAnsi="Arial" w:cs="Arial"/>
          <w:sz w:val="20"/>
          <w:szCs w:val="20"/>
          <w:lang w:val="hy-AM"/>
        </w:rPr>
        <w:t>սույնովմիակողմանիսահմանումէհետևյալտուժանքիվճարմանհամաձայնությունը</w:t>
      </w:r>
      <w:r w:rsidRPr="00AF04FC">
        <w:rPr>
          <w:rFonts w:ascii="Arial LatArm" w:hAnsi="Arial LatArm" w:cs="GHEA Grapalat"/>
          <w:sz w:val="20"/>
          <w:szCs w:val="20"/>
          <w:lang w:val="hy-AM"/>
        </w:rPr>
        <w:t>.</w:t>
      </w:r>
    </w:p>
    <w:p w:rsidR="00631658" w:rsidRPr="00AF04FC" w:rsidRDefault="00631658" w:rsidP="00631658">
      <w:pPr>
        <w:ind w:firstLine="708"/>
        <w:jc w:val="both"/>
        <w:rPr>
          <w:rFonts w:ascii="Arial LatArm" w:hAnsi="Arial LatArm" w:cs="GHEA Grapalat"/>
          <w:sz w:val="20"/>
          <w:szCs w:val="20"/>
          <w:lang w:val="hy-AM"/>
        </w:rPr>
      </w:pPr>
    </w:p>
    <w:p w:rsidR="00631658" w:rsidRPr="00AF04FC" w:rsidRDefault="00631658" w:rsidP="00631658">
      <w:pPr>
        <w:numPr>
          <w:ilvl w:val="0"/>
          <w:numId w:val="6"/>
        </w:numPr>
        <w:jc w:val="center"/>
        <w:rPr>
          <w:rFonts w:ascii="Arial LatArm" w:hAnsi="Arial LatArm" w:cs="GHEA Grapalat"/>
          <w:b/>
          <w:bCs/>
          <w:sz w:val="20"/>
          <w:szCs w:val="20"/>
          <w:lang w:val="pt-BR"/>
        </w:rPr>
      </w:pPr>
      <w:r w:rsidRPr="00AF04FC">
        <w:rPr>
          <w:rFonts w:ascii="Arial" w:hAnsi="Arial" w:cs="Arial"/>
          <w:b/>
          <w:sz w:val="20"/>
          <w:szCs w:val="20"/>
          <w:lang w:val="hy-AM"/>
        </w:rPr>
        <w:t>Հ</w:t>
      </w:r>
      <w:r w:rsidRPr="00AF04FC">
        <w:rPr>
          <w:rFonts w:ascii="Arial" w:hAnsi="Arial" w:cs="Arial"/>
          <w:b/>
          <w:sz w:val="20"/>
          <w:szCs w:val="20"/>
        </w:rPr>
        <w:t>ամաձայնությանառարկան</w:t>
      </w:r>
    </w:p>
    <w:p w:rsidR="00631658" w:rsidRPr="00AF04FC" w:rsidRDefault="00631658" w:rsidP="00631658">
      <w:pPr>
        <w:jc w:val="both"/>
        <w:rPr>
          <w:rFonts w:ascii="Arial LatArm" w:hAnsi="Arial LatArm" w:cs="GHEA Grapalat"/>
          <w:b/>
          <w:bCs/>
          <w:sz w:val="20"/>
          <w:szCs w:val="20"/>
          <w:lang w:val="pt-BR"/>
        </w:rPr>
      </w:pPr>
      <w:r w:rsidRPr="00AF04FC">
        <w:rPr>
          <w:rFonts w:ascii="Arial LatArm" w:hAnsi="Arial LatArm" w:cs="GHEA Grapalat"/>
          <w:sz w:val="20"/>
          <w:szCs w:val="20"/>
          <w:lang w:val="pt-BR"/>
        </w:rPr>
        <w:tab/>
      </w:r>
      <w:r w:rsidRPr="00AF04FC">
        <w:rPr>
          <w:rFonts w:ascii="Arial LatArm" w:hAnsi="Arial LatArm" w:cs="GHEA Grapalat"/>
          <w:sz w:val="20"/>
          <w:szCs w:val="20"/>
          <w:lang w:val="pt-BR"/>
        </w:rPr>
        <w:tab/>
      </w:r>
    </w:p>
    <w:p w:rsidR="00631658" w:rsidRPr="00AF04FC" w:rsidRDefault="00631658" w:rsidP="00631658">
      <w:pPr>
        <w:ind w:left="426"/>
        <w:jc w:val="both"/>
        <w:rPr>
          <w:rFonts w:ascii="Arial LatArm" w:hAnsi="Arial LatArm" w:cs="GHEA Grapalat"/>
          <w:sz w:val="20"/>
          <w:szCs w:val="20"/>
          <w:lang w:val="pt-BR"/>
        </w:rPr>
      </w:pPr>
      <w:r w:rsidRPr="00AF04FC">
        <w:rPr>
          <w:rFonts w:ascii="Arial LatArm" w:hAnsi="Arial LatArm" w:cs="GHEA Grapalat"/>
          <w:sz w:val="20"/>
          <w:szCs w:val="20"/>
          <w:lang w:val="pt-BR"/>
        </w:rPr>
        <w:t xml:space="preserve">1.1 </w:t>
      </w:r>
      <w:r w:rsidRPr="00AF04FC">
        <w:rPr>
          <w:rFonts w:ascii="Arial" w:hAnsi="Arial" w:cs="Arial"/>
          <w:sz w:val="20"/>
          <w:szCs w:val="20"/>
          <w:lang w:val="pt-BR"/>
        </w:rPr>
        <w:t>Ընկերությունըմասնակցումէ</w:t>
      </w:r>
      <w:r w:rsidR="007E4E0E">
        <w:rPr>
          <w:rFonts w:ascii="Sylfaen" w:hAnsi="Sylfaen" w:cs="GHEA Grapalat"/>
          <w:sz w:val="20"/>
          <w:szCs w:val="20"/>
          <w:lang w:val="pt-BR"/>
        </w:rPr>
        <w:t>Արարատ գյուղի մանկապարտեզ ՀՈԱԿ</w:t>
      </w:r>
      <w:r w:rsidRPr="00AF04FC">
        <w:rPr>
          <w:rFonts w:ascii="Arial LatArm" w:hAnsi="Arial LatArm" w:cs="GHEA Grapalat"/>
          <w:sz w:val="20"/>
          <w:szCs w:val="20"/>
          <w:lang w:val="pt-BR"/>
        </w:rPr>
        <w:t>*  (</w:t>
      </w:r>
      <w:r w:rsidRPr="00AF04FC">
        <w:rPr>
          <w:rFonts w:ascii="Arial" w:hAnsi="Arial" w:cs="Arial"/>
          <w:sz w:val="20"/>
          <w:szCs w:val="20"/>
          <w:lang w:val="pt-BR"/>
        </w:rPr>
        <w:t>այսուհետ</w:t>
      </w:r>
      <w:r w:rsidRPr="00AF04FC">
        <w:rPr>
          <w:rFonts w:ascii="Arial LatArm" w:hAnsi="Arial LatArm" w:cs="GHEA Grapalat"/>
          <w:sz w:val="20"/>
          <w:szCs w:val="20"/>
          <w:lang w:val="pt-BR"/>
        </w:rPr>
        <w:t xml:space="preserve">` </w:t>
      </w:r>
      <w:r w:rsidRPr="00AF04FC">
        <w:rPr>
          <w:rFonts w:ascii="Arial" w:hAnsi="Arial" w:cs="Arial"/>
          <w:sz w:val="20"/>
          <w:szCs w:val="20"/>
          <w:lang w:val="pt-BR"/>
        </w:rPr>
        <w:t>Պատվիրատու</w:t>
      </w:r>
      <w:r w:rsidRPr="00AF04FC">
        <w:rPr>
          <w:rFonts w:ascii="Arial LatArm" w:hAnsi="Arial LatArm" w:cs="GHEA Grapalat"/>
          <w:sz w:val="20"/>
          <w:szCs w:val="20"/>
          <w:lang w:val="pt-BR"/>
        </w:rPr>
        <w:t xml:space="preserve">) </w:t>
      </w:r>
      <w:r w:rsidRPr="00AF04FC">
        <w:rPr>
          <w:rFonts w:ascii="Arial" w:hAnsi="Arial" w:cs="Arial"/>
          <w:sz w:val="20"/>
          <w:szCs w:val="20"/>
          <w:lang w:val="pt-BR"/>
        </w:rPr>
        <w:t>կողմից</w:t>
      </w:r>
    </w:p>
    <w:p w:rsidR="00631658" w:rsidRPr="00AF04FC" w:rsidRDefault="00631658" w:rsidP="00631658">
      <w:pPr>
        <w:ind w:left="426"/>
        <w:jc w:val="both"/>
        <w:rPr>
          <w:rFonts w:ascii="Arial LatArm" w:hAnsi="Arial LatArm" w:cs="GHEA Grapalat"/>
          <w:sz w:val="20"/>
          <w:szCs w:val="20"/>
          <w:lang w:val="pt-BR"/>
        </w:rPr>
      </w:pPr>
      <w:r w:rsidRPr="00AF04FC">
        <w:rPr>
          <w:rFonts w:ascii="Arial" w:hAnsi="Arial" w:cs="Arial"/>
          <w:sz w:val="20"/>
          <w:szCs w:val="20"/>
          <w:vertAlign w:val="superscript"/>
          <w:lang w:val="hy-AM"/>
        </w:rPr>
        <w:t>պատվիրատուիանվանումը</w:t>
      </w:r>
    </w:p>
    <w:p w:rsidR="00631658" w:rsidRPr="00AF04FC" w:rsidRDefault="00631658" w:rsidP="00631658">
      <w:pPr>
        <w:jc w:val="both"/>
        <w:rPr>
          <w:rFonts w:ascii="Arial LatArm" w:hAnsi="Arial LatArm" w:cs="GHEA Grapalat"/>
          <w:sz w:val="20"/>
          <w:szCs w:val="20"/>
          <w:lang w:val="pt-BR"/>
        </w:rPr>
      </w:pPr>
      <w:r w:rsidRPr="00AF04FC">
        <w:rPr>
          <w:rFonts w:ascii="Arial" w:hAnsi="Arial" w:cs="Arial"/>
          <w:sz w:val="20"/>
          <w:szCs w:val="20"/>
          <w:lang w:val="pt-BR"/>
        </w:rPr>
        <w:t>կազմակերպված</w:t>
      </w:r>
      <w:r w:rsidRPr="00AF04FC">
        <w:rPr>
          <w:rFonts w:ascii="Arial LatArm" w:hAnsi="Arial LatArm" w:cs="GHEA Grapalat"/>
          <w:sz w:val="20"/>
          <w:szCs w:val="20"/>
          <w:lang w:val="pt-BR"/>
        </w:rPr>
        <w:t xml:space="preserve">` </w:t>
      </w:r>
      <w:r w:rsidRPr="00AF04FC">
        <w:rPr>
          <w:rFonts w:ascii="Arial LatArm" w:hAnsi="Arial LatArm" w:cs="GHEA Grapalat"/>
          <w:sz w:val="20"/>
          <w:szCs w:val="20"/>
          <w:u w:val="single"/>
          <w:lang w:val="pt-BR"/>
        </w:rPr>
        <w:tab/>
      </w:r>
      <w:r w:rsidR="007E4E0E">
        <w:rPr>
          <w:rFonts w:ascii="Sylfaen" w:hAnsi="Sylfaen"/>
          <w:i/>
          <w:lang w:val="ru-RU"/>
        </w:rPr>
        <w:t>ԱՄԱԳՄ</w:t>
      </w:r>
      <w:r w:rsidR="007E4E0E" w:rsidRPr="00F9486B">
        <w:rPr>
          <w:rFonts w:ascii="Sylfaen" w:hAnsi="Sylfaen"/>
          <w:i/>
          <w:lang w:val="af-ZA"/>
        </w:rPr>
        <w:t>_</w:t>
      </w:r>
      <w:r w:rsidR="007E4E0E">
        <w:rPr>
          <w:rFonts w:ascii="Sylfaen" w:hAnsi="Sylfaen"/>
          <w:i/>
          <w:lang w:val="ru-RU"/>
        </w:rPr>
        <w:t>ԳՀԱՊՁԲ</w:t>
      </w:r>
      <w:r w:rsidR="007E4E0E" w:rsidRPr="00C35D56">
        <w:rPr>
          <w:rFonts w:ascii="Arial" w:hAnsi="Arial" w:cs="Arial"/>
          <w:i/>
          <w:color w:val="FF0000"/>
          <w:lang w:val="af-ZA"/>
        </w:rPr>
        <w:t>-20/0</w:t>
      </w:r>
      <w:r w:rsidR="00384CCB" w:rsidRPr="00384CCB">
        <w:rPr>
          <w:rFonts w:ascii="Arial" w:hAnsi="Arial" w:cs="Arial"/>
          <w:i/>
          <w:color w:val="FF0000"/>
          <w:lang w:val="pt-BR"/>
        </w:rPr>
        <w:t>2</w:t>
      </w:r>
      <w:r w:rsidRPr="00AF04FC">
        <w:rPr>
          <w:rFonts w:ascii="Arial LatArm" w:hAnsi="Arial LatArm" w:cs="GHEA Grapalat"/>
          <w:sz w:val="20"/>
          <w:szCs w:val="20"/>
          <w:lang w:val="pt-BR"/>
        </w:rPr>
        <w:t xml:space="preserve">* </w:t>
      </w:r>
      <w:r w:rsidRPr="00AF04FC">
        <w:rPr>
          <w:rFonts w:ascii="Arial" w:hAnsi="Arial" w:cs="Arial"/>
          <w:sz w:val="20"/>
          <w:szCs w:val="20"/>
          <w:lang w:val="pt-BR"/>
        </w:rPr>
        <w:t>ծածկագրովգնմանընթացակարգին</w:t>
      </w:r>
      <w:r w:rsidRPr="00AF04FC">
        <w:rPr>
          <w:rFonts w:ascii="Arial LatArm" w:hAnsi="Arial LatArm" w:cs="GHEA Grapalat"/>
          <w:sz w:val="20"/>
          <w:szCs w:val="20"/>
          <w:lang w:val="pt-BR"/>
        </w:rPr>
        <w:t>:</w:t>
      </w:r>
    </w:p>
    <w:p w:rsidR="00631658" w:rsidRPr="00AF04FC" w:rsidRDefault="00631658" w:rsidP="00631658">
      <w:pPr>
        <w:ind w:left="426"/>
        <w:jc w:val="both"/>
        <w:rPr>
          <w:rFonts w:ascii="Arial LatArm" w:hAnsi="Arial LatArm" w:cs="GHEA Grapalat"/>
          <w:sz w:val="20"/>
          <w:szCs w:val="20"/>
          <w:lang w:val="pt-BR"/>
        </w:rPr>
      </w:pPr>
      <w:r w:rsidRPr="00AF04FC">
        <w:rPr>
          <w:rFonts w:ascii="Arial" w:hAnsi="Arial" w:cs="Arial"/>
          <w:sz w:val="20"/>
          <w:szCs w:val="20"/>
          <w:vertAlign w:val="superscript"/>
          <w:lang w:val="hy-AM"/>
        </w:rPr>
        <w:t>ընթացակարգիծածկագիրը</w:t>
      </w:r>
    </w:p>
    <w:p w:rsidR="00631658" w:rsidRPr="00AF04FC" w:rsidRDefault="00631658" w:rsidP="00631658">
      <w:pPr>
        <w:ind w:firstLine="426"/>
        <w:jc w:val="both"/>
        <w:rPr>
          <w:rFonts w:ascii="Arial LatArm" w:hAnsi="Arial LatArm" w:cs="GHEA Grapalat"/>
          <w:color w:val="5B9BD5"/>
          <w:sz w:val="20"/>
          <w:szCs w:val="20"/>
          <w:lang w:val="hy-AM"/>
        </w:rPr>
      </w:pPr>
      <w:r w:rsidRPr="00AF04FC">
        <w:rPr>
          <w:rFonts w:ascii="Arial LatArm" w:hAnsi="Arial LatArm" w:cs="GHEA Grapalat"/>
          <w:sz w:val="20"/>
          <w:szCs w:val="20"/>
          <w:lang w:val="pt-BR"/>
        </w:rPr>
        <w:t xml:space="preserve">1.2 </w:t>
      </w:r>
      <w:r w:rsidRPr="00AF04FC">
        <w:rPr>
          <w:rFonts w:ascii="Arial" w:hAnsi="Arial" w:cs="Arial"/>
          <w:sz w:val="20"/>
          <w:szCs w:val="20"/>
          <w:lang w:val="pt-BR"/>
        </w:rPr>
        <w:t>Որպեսգնմանընթացակարգիարդյունքումկնքվելիքպայմանագրիկատարմանապահովում</w:t>
      </w:r>
      <w:r w:rsidRPr="00AF04FC">
        <w:rPr>
          <w:rFonts w:ascii="Arial LatArm" w:hAnsi="Arial LatArm" w:cs="GHEA Grapalat"/>
          <w:sz w:val="20"/>
          <w:szCs w:val="20"/>
          <w:lang w:val="pt-BR"/>
        </w:rPr>
        <w:t xml:space="preserve">, </w:t>
      </w:r>
      <w:r w:rsidRPr="00AF04FC">
        <w:rPr>
          <w:rFonts w:ascii="Arial" w:hAnsi="Arial" w:cs="Arial"/>
          <w:sz w:val="20"/>
          <w:szCs w:val="20"/>
          <w:lang w:val="pt-BR"/>
        </w:rPr>
        <w:t>ԸնկերությունըՊատվիրատուինէներկայացնումսույնտուժանքիհամաձայնագիրըևկիցվճարմանպահանջագիրը</w:t>
      </w:r>
      <w:r w:rsidRPr="00AF04FC">
        <w:rPr>
          <w:rFonts w:ascii="Arial LatArm" w:hAnsi="Arial LatArm" w:cs="GHEA Grapalat"/>
          <w:sz w:val="20"/>
          <w:szCs w:val="20"/>
          <w:lang w:val="pt-BR"/>
        </w:rPr>
        <w:t xml:space="preserve">` </w:t>
      </w:r>
      <w:r w:rsidRPr="00AF04FC">
        <w:rPr>
          <w:rFonts w:ascii="Arial" w:hAnsi="Arial" w:cs="Arial"/>
          <w:sz w:val="20"/>
          <w:szCs w:val="20"/>
          <w:lang w:val="pt-BR"/>
        </w:rPr>
        <w:t>լրացվածևհաստատվածԸնկերությանկողմից</w:t>
      </w:r>
      <w:r w:rsidRPr="00AF04FC">
        <w:rPr>
          <w:rFonts w:ascii="Arial LatArm" w:hAnsi="Arial LatArm" w:cs="GHEA Grapalat"/>
          <w:sz w:val="20"/>
          <w:szCs w:val="20"/>
          <w:lang w:val="pt-BR"/>
        </w:rPr>
        <w:t xml:space="preserve">: </w:t>
      </w:r>
    </w:p>
    <w:p w:rsidR="00631658" w:rsidRPr="00AF04FC" w:rsidRDefault="007A5E2D" w:rsidP="007A5E2D">
      <w:pPr>
        <w:ind w:firstLine="426"/>
        <w:jc w:val="both"/>
        <w:rPr>
          <w:rFonts w:ascii="Arial LatArm" w:hAnsi="Arial LatArm" w:cs="GHEA Grapalat"/>
          <w:color w:val="000000"/>
          <w:sz w:val="20"/>
          <w:szCs w:val="20"/>
          <w:lang w:val="pt-BR"/>
        </w:rPr>
      </w:pPr>
      <w:r w:rsidRPr="00AF04FC">
        <w:rPr>
          <w:rFonts w:ascii="Arial LatArm" w:hAnsi="Arial LatArm" w:cs="GHEA Grapalat"/>
          <w:color w:val="000000"/>
          <w:sz w:val="20"/>
          <w:szCs w:val="20"/>
          <w:lang w:val="pt-BR"/>
        </w:rPr>
        <w:t xml:space="preserve">1.3 </w:t>
      </w:r>
      <w:r w:rsidR="00631658" w:rsidRPr="00AF04FC">
        <w:rPr>
          <w:rFonts w:ascii="Arial" w:hAnsi="Arial" w:cs="Arial"/>
          <w:color w:val="000000"/>
          <w:sz w:val="20"/>
          <w:szCs w:val="20"/>
          <w:lang w:val="pt-BR"/>
        </w:rPr>
        <w:t>Ընկերությունը</w:t>
      </w:r>
      <w:r w:rsidR="00631658" w:rsidRPr="00AF04FC">
        <w:rPr>
          <w:rFonts w:ascii="Arial" w:hAnsi="Arial" w:cs="Arial"/>
          <w:color w:val="000000"/>
          <w:sz w:val="20"/>
          <w:szCs w:val="20"/>
          <w:lang w:val="hy-AM"/>
        </w:rPr>
        <w:t>սույն</w:t>
      </w:r>
      <w:r w:rsidR="00631658" w:rsidRPr="00AF04FC">
        <w:rPr>
          <w:rFonts w:ascii="Arial" w:hAnsi="Arial" w:cs="Arial"/>
          <w:color w:val="000000"/>
          <w:sz w:val="20"/>
          <w:szCs w:val="20"/>
          <w:lang w:val="pt-BR"/>
        </w:rPr>
        <w:t>տուժանքիհամաձայնագ</w:t>
      </w:r>
      <w:r w:rsidR="00631658" w:rsidRPr="00AF04FC">
        <w:rPr>
          <w:rFonts w:ascii="Arial" w:hAnsi="Arial" w:cs="Arial"/>
          <w:color w:val="000000"/>
          <w:sz w:val="20"/>
          <w:szCs w:val="20"/>
          <w:lang w:val="hy-AM"/>
        </w:rPr>
        <w:t>ր</w:t>
      </w:r>
      <w:r w:rsidR="00631658" w:rsidRPr="00AF04FC">
        <w:rPr>
          <w:rFonts w:ascii="Arial" w:hAnsi="Arial" w:cs="Arial"/>
          <w:color w:val="000000"/>
          <w:sz w:val="20"/>
          <w:szCs w:val="20"/>
          <w:lang w:val="pt-BR"/>
        </w:rPr>
        <w:t>ի</w:t>
      </w:r>
      <w:r w:rsidR="00631658" w:rsidRPr="00AF04FC">
        <w:rPr>
          <w:rFonts w:ascii="Arial" w:hAnsi="Arial" w:cs="Arial"/>
          <w:color w:val="000000"/>
          <w:sz w:val="20"/>
          <w:szCs w:val="20"/>
          <w:lang w:val="hy-AM"/>
        </w:rPr>
        <w:t>նկիցներկայացվողվճարմանպահանջագրի</w:t>
      </w:r>
      <w:r w:rsidRPr="00AF04FC">
        <w:rPr>
          <w:rFonts w:ascii="Arial LatArm" w:hAnsi="Arial LatArm" w:cs="GHEA Grapalat"/>
          <w:color w:val="000000"/>
          <w:sz w:val="20"/>
          <w:szCs w:val="20"/>
          <w:lang w:val="hy-AM"/>
        </w:rPr>
        <w:t>(</w:t>
      </w:r>
      <w:r w:rsidR="00631658" w:rsidRPr="00AF04FC">
        <w:rPr>
          <w:rFonts w:ascii="Arial" w:hAnsi="Arial" w:cs="Arial"/>
          <w:color w:val="000000"/>
          <w:sz w:val="20"/>
          <w:szCs w:val="20"/>
          <w:lang w:val="hy-AM"/>
        </w:rPr>
        <w:t>այսուհետ</w:t>
      </w:r>
      <w:r w:rsidR="00631658" w:rsidRPr="00AF04FC">
        <w:rPr>
          <w:rFonts w:ascii="Arial LatArm" w:hAnsi="Arial LatArm" w:cs="GHEA Grapalat"/>
          <w:color w:val="000000"/>
          <w:sz w:val="20"/>
          <w:szCs w:val="20"/>
          <w:lang w:val="hy-AM"/>
        </w:rPr>
        <w:t xml:space="preserve">` </w:t>
      </w:r>
      <w:r w:rsidR="00631658" w:rsidRPr="00AF04FC">
        <w:rPr>
          <w:rFonts w:ascii="Arial" w:hAnsi="Arial" w:cs="Arial"/>
          <w:color w:val="000000"/>
          <w:sz w:val="20"/>
          <w:szCs w:val="20"/>
          <w:lang w:val="hy-AM"/>
        </w:rPr>
        <w:t>Պահանջագիր</w:t>
      </w:r>
      <w:r w:rsidRPr="00AF04FC">
        <w:rPr>
          <w:rFonts w:ascii="Arial LatArm" w:hAnsi="Arial LatArm" w:cs="GHEA Grapalat"/>
          <w:color w:val="000000"/>
          <w:sz w:val="20"/>
          <w:szCs w:val="20"/>
          <w:lang w:val="hy-AM"/>
        </w:rPr>
        <w:t>)</w:t>
      </w:r>
      <w:r w:rsidR="00631658" w:rsidRPr="00AF04FC">
        <w:rPr>
          <w:rFonts w:ascii="Arial" w:hAnsi="Arial" w:cs="Arial"/>
          <w:color w:val="000000"/>
          <w:sz w:val="20"/>
          <w:szCs w:val="20"/>
          <w:lang w:val="hy-AM"/>
        </w:rPr>
        <w:t>ստորագրմամբանհետկանչելիորենհամաձայնվումէ</w:t>
      </w:r>
      <w:r w:rsidR="00631658" w:rsidRPr="00AF04FC">
        <w:rPr>
          <w:rFonts w:ascii="Arial LatArm" w:hAnsi="Arial LatArm" w:cs="GHEA Grapalat"/>
          <w:color w:val="000000"/>
          <w:sz w:val="20"/>
          <w:szCs w:val="20"/>
          <w:lang w:val="hy-AM"/>
        </w:rPr>
        <w:t xml:space="preserve">, </w:t>
      </w:r>
      <w:r w:rsidR="00631658" w:rsidRPr="00AF04FC">
        <w:rPr>
          <w:rFonts w:ascii="Arial" w:hAnsi="Arial" w:cs="Arial"/>
          <w:color w:val="000000"/>
          <w:sz w:val="20"/>
          <w:szCs w:val="20"/>
          <w:lang w:val="hy-AM"/>
        </w:rPr>
        <w:t>որ</w:t>
      </w:r>
    </w:p>
    <w:p w:rsidR="00631658" w:rsidRPr="00AF04FC" w:rsidRDefault="00631658" w:rsidP="00631658">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ա</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ՊահանջագրիստորագրմամբԸնկերությունըտալիսէիրհավաստումըՊահանջագրի</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Վճարմանպայմանները</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դաշտումլրացված</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ակցեպտավորվածվճարման</w:t>
      </w:r>
      <w:r w:rsidRPr="00AF04FC">
        <w:rPr>
          <w:rFonts w:ascii="Arial LatArm" w:hAnsi="Arial LatArm" w:cs="Arial LatArm"/>
          <w:color w:val="000000"/>
          <w:sz w:val="20"/>
          <w:szCs w:val="20"/>
          <w:lang w:val="hy-AM"/>
        </w:rPr>
        <w:t>»</w:t>
      </w:r>
      <w:r w:rsidRPr="00AF04FC">
        <w:rPr>
          <w:rFonts w:ascii="Arial" w:hAnsi="Arial" w:cs="Arial"/>
          <w:color w:val="000000"/>
          <w:sz w:val="20"/>
          <w:szCs w:val="20"/>
          <w:lang w:val="hy-AM"/>
        </w:rPr>
        <w:t>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որիդեպքումնշվածգումարիգանձմանհետկապվածԸնկերությանըսպասարկող</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վճարող</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Բանկը</w:t>
      </w:r>
      <w:r w:rsidRPr="00AF04FC">
        <w:rPr>
          <w:rFonts w:ascii="Arial LatArm" w:hAnsi="Arial LatArm" w:cs="GHEA Grapalat"/>
          <w:color w:val="000000"/>
          <w:sz w:val="20"/>
          <w:szCs w:val="20"/>
          <w:lang w:val="hy-AM"/>
        </w:rPr>
        <w:t>` /</w:t>
      </w:r>
      <w:r w:rsidRPr="00AF04FC">
        <w:rPr>
          <w:rFonts w:ascii="Arial" w:hAnsi="Arial" w:cs="Arial"/>
          <w:color w:val="000000"/>
          <w:sz w:val="20"/>
          <w:szCs w:val="20"/>
          <w:lang w:val="hy-AM"/>
        </w:rPr>
        <w:t>այսուհետ</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ՎճարողԲանկ</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ստացվածՊահանջագիրըչիներկայացնումԸնկերությանըլրացուցիչհամաձայնությունստանալուհամար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քանիորԸնկերությանկողմիցՊահանջագրիվրաարդենդրվելէստորագրությունը՝ակցեպտավորմաննպատակով</w:t>
      </w:r>
      <w:r w:rsidRPr="00AF04FC">
        <w:rPr>
          <w:rFonts w:ascii="Arial LatArm" w:hAnsi="Arial LatArm" w:cs="GHEA Grapalat"/>
          <w:color w:val="000000"/>
          <w:sz w:val="20"/>
          <w:szCs w:val="20"/>
          <w:lang w:val="hy-AM"/>
        </w:rPr>
        <w:t xml:space="preserve">: </w:t>
      </w:r>
    </w:p>
    <w:p w:rsidR="00631658" w:rsidRPr="00AF04FC" w:rsidRDefault="00631658" w:rsidP="00631658">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բ</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ՊահանջագիրըհիմքէհանդիսանումՎճարողԲանկիհամար</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Պահանջագրովնշվածամբողջգումարը</w:t>
      </w:r>
      <w:r w:rsidRPr="00AF04FC">
        <w:rPr>
          <w:rFonts w:ascii="Arial" w:hAnsi="Arial" w:cs="Arial"/>
          <w:color w:val="000000"/>
          <w:sz w:val="20"/>
          <w:szCs w:val="20"/>
          <w:lang w:val="pt-BR"/>
        </w:rPr>
        <w:t>Ընկերության</w:t>
      </w:r>
      <w:r w:rsidRPr="00AF04FC">
        <w:rPr>
          <w:rFonts w:ascii="Arial" w:hAnsi="Arial" w:cs="Arial"/>
          <w:color w:val="000000"/>
          <w:sz w:val="20"/>
          <w:szCs w:val="20"/>
          <w:lang w:val="hy-AM"/>
        </w:rPr>
        <w:t>հաշվիցգանձելուհամար՝առանցլրացուցիչակցեպտավորման</w:t>
      </w:r>
      <w:r w:rsidRPr="00AF04FC">
        <w:rPr>
          <w:rFonts w:ascii="Arial LatArm" w:hAnsi="Arial LatArm" w:cs="GHEA Grapalat"/>
          <w:color w:val="000000"/>
          <w:sz w:val="20"/>
          <w:szCs w:val="20"/>
          <w:lang w:val="hy-AM"/>
        </w:rPr>
        <w:t xml:space="preserve">: </w:t>
      </w:r>
    </w:p>
    <w:p w:rsidR="00631658" w:rsidRPr="00AF04FC" w:rsidRDefault="00631658" w:rsidP="00631658">
      <w:pPr>
        <w:ind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գ</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pt-BR"/>
        </w:rPr>
        <w:t>Ընկերությունը</w:t>
      </w:r>
      <w:r w:rsidRPr="00AF04FC">
        <w:rPr>
          <w:rFonts w:ascii="Arial" w:hAnsi="Arial" w:cs="Arial"/>
          <w:color w:val="000000"/>
          <w:sz w:val="20"/>
          <w:szCs w:val="20"/>
          <w:lang w:val="hy-AM"/>
        </w:rPr>
        <w:t>չիկարողգրավորկամայլեղանակովՎճարողԲանկինկարգադրելՊահանջագրիվրադրվածիրակցեպտըհետկանչելումասին</w:t>
      </w:r>
      <w:r w:rsidRPr="00AF04FC">
        <w:rPr>
          <w:rFonts w:ascii="Arial LatArm" w:hAnsi="Arial LatArm" w:cs="GHEA Grapalat"/>
          <w:color w:val="000000"/>
          <w:sz w:val="20"/>
          <w:szCs w:val="20"/>
          <w:lang w:val="hy-AM"/>
        </w:rPr>
        <w:t>:</w:t>
      </w:r>
    </w:p>
    <w:p w:rsidR="00631658" w:rsidRPr="00AF04FC" w:rsidRDefault="00631658" w:rsidP="00631658">
      <w:pPr>
        <w:ind w:left="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դ</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pt-BR"/>
        </w:rPr>
        <w:t>Ընկերությունը</w:t>
      </w:r>
      <w:r w:rsidRPr="00AF04FC">
        <w:rPr>
          <w:rFonts w:ascii="Arial" w:hAnsi="Arial" w:cs="Arial"/>
          <w:color w:val="000000"/>
          <w:sz w:val="20"/>
          <w:szCs w:val="20"/>
          <w:lang w:val="hy-AM"/>
        </w:rPr>
        <w:t>հավաստումէ</w:t>
      </w:r>
      <w:r w:rsidRPr="00AF04FC">
        <w:rPr>
          <w:rFonts w:ascii="Arial LatArm" w:hAnsi="Arial LatArm" w:cs="GHEA Grapalat"/>
          <w:color w:val="000000"/>
          <w:sz w:val="20"/>
          <w:szCs w:val="20"/>
          <w:lang w:val="hy-AM"/>
        </w:rPr>
        <w:t xml:space="preserve">, </w:t>
      </w:r>
      <w:r w:rsidRPr="00AF04FC">
        <w:rPr>
          <w:rFonts w:ascii="Arial" w:hAnsi="Arial" w:cs="Arial"/>
          <w:color w:val="000000"/>
          <w:sz w:val="20"/>
          <w:szCs w:val="20"/>
          <w:lang w:val="hy-AM"/>
        </w:rPr>
        <w:t>որՊահանջագիրըակցեպտավորելէտուժանքիամբողջգումարով</w:t>
      </w:r>
      <w:r w:rsidRPr="00AF04FC">
        <w:rPr>
          <w:rFonts w:ascii="Arial LatArm" w:hAnsi="Arial LatArm" w:cs="GHEA Grapalat"/>
          <w:color w:val="000000"/>
          <w:sz w:val="20"/>
          <w:szCs w:val="20"/>
          <w:lang w:val="hy-AM"/>
        </w:rPr>
        <w:t>:</w:t>
      </w:r>
    </w:p>
    <w:p w:rsidR="00631658" w:rsidRPr="00AF04FC" w:rsidRDefault="00631658" w:rsidP="00631658">
      <w:pPr>
        <w:ind w:firstLine="426"/>
        <w:jc w:val="both"/>
        <w:rPr>
          <w:rFonts w:ascii="Arial LatArm" w:hAnsi="Arial LatArm" w:cs="GHEA Grapalat"/>
          <w:sz w:val="20"/>
          <w:szCs w:val="20"/>
          <w:lang w:val="hy-AM"/>
        </w:rPr>
      </w:pPr>
      <w:r w:rsidRPr="00AF04FC">
        <w:rPr>
          <w:rFonts w:ascii="Arial" w:hAnsi="Arial" w:cs="Arial"/>
          <w:sz w:val="20"/>
          <w:szCs w:val="20"/>
          <w:lang w:val="hy-AM"/>
        </w:rPr>
        <w:t>ե</w:t>
      </w:r>
      <w:r w:rsidRPr="00AF04FC">
        <w:rPr>
          <w:rFonts w:ascii="Arial LatArm" w:hAnsi="Arial LatArm" w:cs="GHEA Grapalat"/>
          <w:sz w:val="20"/>
          <w:szCs w:val="20"/>
          <w:lang w:val="hy-AM"/>
        </w:rPr>
        <w:t xml:space="preserve">) </w:t>
      </w:r>
      <w:r w:rsidRPr="00AF04FC">
        <w:rPr>
          <w:rFonts w:ascii="Arial" w:hAnsi="Arial" w:cs="Arial"/>
          <w:sz w:val="20"/>
          <w:szCs w:val="20"/>
          <w:lang w:val="hy-AM"/>
        </w:rPr>
        <w:t>Ընկերությունըսույնովհամաձայնումէ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որՎճարողԲանկըորևէպատասխանատվությունչիկրումՊատվիրատուիկողմիցներկայացվածվճարմանպահանջիևՊահանջագրիիրավաչափության</w:t>
      </w:r>
      <w:r w:rsidRPr="00AF04FC">
        <w:rPr>
          <w:rFonts w:ascii="Arial LatArm" w:hAnsi="Arial LatArm" w:cs="GHEA Grapalat"/>
          <w:sz w:val="20"/>
          <w:szCs w:val="20"/>
          <w:lang w:val="hy-AM"/>
        </w:rPr>
        <w:t xml:space="preserve">, </w:t>
      </w:r>
      <w:r w:rsidRPr="00AF04FC">
        <w:rPr>
          <w:rFonts w:ascii="Arial" w:hAnsi="Arial" w:cs="Arial"/>
          <w:sz w:val="20"/>
          <w:szCs w:val="20"/>
          <w:lang w:val="hy-AM"/>
        </w:rPr>
        <w:t>վավերականության</w:t>
      </w:r>
      <w:r w:rsidRPr="00AF04FC">
        <w:rPr>
          <w:rFonts w:ascii="Arial LatArm" w:hAnsi="Arial LatArm" w:cs="GHEA Grapalat"/>
          <w:sz w:val="20"/>
          <w:szCs w:val="20"/>
          <w:lang w:val="hy-AM"/>
        </w:rPr>
        <w:t xml:space="preserve">, </w:t>
      </w:r>
      <w:r w:rsidRPr="00AF04FC">
        <w:rPr>
          <w:rFonts w:ascii="Arial" w:hAnsi="Arial" w:cs="Arial"/>
          <w:sz w:val="20"/>
          <w:szCs w:val="20"/>
          <w:lang w:val="hy-AM"/>
        </w:rPr>
        <w:t>ներկայացմանժամկետներիևՊահանջագրիկատարումնապահովելուհամարՎճարողԲանկիկողմիցիրականացվողգործողություններիհամար</w:t>
      </w:r>
      <w:r w:rsidRPr="00AF04FC">
        <w:rPr>
          <w:rFonts w:ascii="Arial LatArm" w:hAnsi="Arial LatArm" w:cs="GHEA Grapalat"/>
          <w:sz w:val="20"/>
          <w:szCs w:val="20"/>
          <w:lang w:val="hy-AM"/>
        </w:rPr>
        <w:t xml:space="preserve">: </w:t>
      </w:r>
    </w:p>
    <w:p w:rsidR="00631658" w:rsidRPr="00AF04FC" w:rsidRDefault="00631658" w:rsidP="00631658">
      <w:pPr>
        <w:numPr>
          <w:ilvl w:val="1"/>
          <w:numId w:val="25"/>
        </w:numPr>
        <w:ind w:left="0" w:firstLine="426"/>
        <w:jc w:val="both"/>
        <w:rPr>
          <w:rFonts w:ascii="Arial LatArm" w:hAnsi="Arial LatArm" w:cs="GHEA Grapalat"/>
          <w:sz w:val="20"/>
          <w:szCs w:val="20"/>
          <w:lang w:val="pt-BR"/>
        </w:rPr>
      </w:pPr>
      <w:r w:rsidRPr="00AF04FC">
        <w:rPr>
          <w:rFonts w:ascii="Arial" w:hAnsi="Arial" w:cs="Arial"/>
          <w:sz w:val="20"/>
          <w:szCs w:val="20"/>
          <w:lang w:val="pt-BR"/>
        </w:rPr>
        <w:t>ԸնկերությանկողմիցգնմանընթացակարգիարդյունքումկնքվածպայմանագիրըչկատարելուկամոչպատշաճկատարելուդեպքումՊատվիրատունսույնտուժանքիհամաձայնագիրըևկից</w:t>
      </w:r>
      <w:r w:rsidRPr="00AF04FC">
        <w:rPr>
          <w:rFonts w:ascii="Arial" w:hAnsi="Arial" w:cs="Arial"/>
          <w:sz w:val="20"/>
          <w:szCs w:val="20"/>
          <w:lang w:val="hy-AM"/>
        </w:rPr>
        <w:t>Պահանջագիրըբնօրինակներով</w:t>
      </w:r>
      <w:r w:rsidRPr="00AF04FC">
        <w:rPr>
          <w:rFonts w:ascii="Arial" w:hAnsi="Arial" w:cs="Arial"/>
          <w:sz w:val="20"/>
          <w:szCs w:val="20"/>
          <w:lang w:val="pt-BR"/>
        </w:rPr>
        <w:t>ներկայացնումէ</w:t>
      </w:r>
      <w:r w:rsidRPr="00AF04FC">
        <w:rPr>
          <w:rFonts w:ascii="Arial" w:hAnsi="Arial" w:cs="Arial"/>
          <w:sz w:val="20"/>
          <w:szCs w:val="20"/>
          <w:lang w:val="hy-AM"/>
        </w:rPr>
        <w:t>ՎճարողԲանկին</w:t>
      </w:r>
      <w:r w:rsidRPr="00AF04FC">
        <w:rPr>
          <w:rFonts w:ascii="Arial LatArm" w:hAnsi="Arial LatArm" w:cs="GHEA Grapalat"/>
          <w:sz w:val="20"/>
          <w:szCs w:val="20"/>
          <w:lang w:val="pt-BR"/>
        </w:rPr>
        <w:t xml:space="preserve">` </w:t>
      </w:r>
      <w:r w:rsidRPr="00AF04FC">
        <w:rPr>
          <w:rFonts w:ascii="Arial" w:hAnsi="Arial" w:cs="Arial"/>
          <w:sz w:val="20"/>
          <w:szCs w:val="20"/>
          <w:lang w:val="pt-BR"/>
        </w:rPr>
        <w:t>այդմասինգրավորտեղեկացնելովԸնկերությանը</w:t>
      </w:r>
      <w:r w:rsidRPr="00AF04FC">
        <w:rPr>
          <w:rFonts w:ascii="Arial LatArm" w:hAnsi="Arial LatArm" w:cs="GHEA Grapalat"/>
          <w:sz w:val="20"/>
          <w:szCs w:val="20"/>
          <w:lang w:val="pt-BR"/>
        </w:rPr>
        <w:t xml:space="preserve">: </w:t>
      </w:r>
      <w:r w:rsidRPr="00AF04FC">
        <w:rPr>
          <w:rFonts w:ascii="Arial" w:hAnsi="Arial" w:cs="Arial"/>
          <w:sz w:val="20"/>
          <w:szCs w:val="20"/>
          <w:lang w:val="pt-BR"/>
        </w:rPr>
        <w:t>Սույնտուժանքիհամաձայնագիրըևկից</w:t>
      </w:r>
      <w:r w:rsidRPr="00AF04FC">
        <w:rPr>
          <w:rFonts w:ascii="Arial" w:hAnsi="Arial" w:cs="Arial"/>
          <w:sz w:val="20"/>
          <w:szCs w:val="20"/>
          <w:lang w:val="hy-AM"/>
        </w:rPr>
        <w:t>Պահանջագիրը</w:t>
      </w:r>
      <w:r w:rsidRPr="00AF04FC">
        <w:rPr>
          <w:rFonts w:ascii="Arial" w:hAnsi="Arial" w:cs="Arial"/>
          <w:sz w:val="20"/>
          <w:szCs w:val="20"/>
        </w:rPr>
        <w:t>էլեկտրոնայինթվայինստորագրությամբհաստատվածլինելուդեպքումդրանքՎճարողԲանկինեններկայացվումէլեկտրոնայինկրիչներով</w:t>
      </w:r>
      <w:r w:rsidRPr="00AF04FC">
        <w:rPr>
          <w:rFonts w:ascii="Arial LatArm" w:hAnsi="Arial LatArm" w:cs="GHEA Grapalat"/>
          <w:sz w:val="20"/>
          <w:szCs w:val="20"/>
          <w:lang w:val="pt-BR"/>
        </w:rPr>
        <w:t xml:space="preserve">, </w:t>
      </w:r>
      <w:r w:rsidRPr="00AF04FC">
        <w:rPr>
          <w:rFonts w:ascii="Arial" w:hAnsi="Arial" w:cs="Arial"/>
          <w:sz w:val="20"/>
          <w:szCs w:val="20"/>
        </w:rPr>
        <w:t>ինչպեսնաևդրանցիցարտատպվածթղթայինտարբերակներով</w:t>
      </w:r>
      <w:r w:rsidRPr="00AF04FC">
        <w:rPr>
          <w:rFonts w:ascii="Arial LatArm" w:hAnsi="Arial LatArm" w:cs="GHEA Grapalat"/>
          <w:sz w:val="20"/>
          <w:szCs w:val="20"/>
          <w:lang w:val="pt-BR"/>
        </w:rPr>
        <w:t>:</w:t>
      </w:r>
    </w:p>
    <w:p w:rsidR="00631658" w:rsidRPr="00AF04FC" w:rsidRDefault="00631658" w:rsidP="00631658">
      <w:pPr>
        <w:numPr>
          <w:ilvl w:val="1"/>
          <w:numId w:val="25"/>
        </w:numPr>
        <w:ind w:left="0" w:firstLine="426"/>
        <w:jc w:val="both"/>
        <w:rPr>
          <w:rFonts w:ascii="Arial LatArm" w:hAnsi="Arial LatArm" w:cs="GHEA Grapalat"/>
          <w:color w:val="000000"/>
          <w:sz w:val="20"/>
          <w:szCs w:val="20"/>
          <w:lang w:val="hy-AM"/>
        </w:rPr>
      </w:pPr>
      <w:r w:rsidRPr="00AF04FC">
        <w:rPr>
          <w:rFonts w:ascii="Arial" w:hAnsi="Arial" w:cs="Arial"/>
          <w:color w:val="000000"/>
          <w:sz w:val="20"/>
          <w:szCs w:val="20"/>
          <w:lang w:val="hy-AM"/>
        </w:rPr>
        <w:t>ՊատվիրատունՎճարողբանկինկարողէներկայացնելայլլրացուցիչփաստաթղթեր</w:t>
      </w:r>
      <w:r w:rsidRPr="00AF04FC">
        <w:rPr>
          <w:rFonts w:ascii="Arial LatArm" w:hAnsi="Arial LatArm" w:cs="GHEA Grapalat"/>
          <w:color w:val="000000"/>
          <w:sz w:val="20"/>
          <w:szCs w:val="20"/>
          <w:lang w:val="hy-AM"/>
        </w:rPr>
        <w:t>:</w:t>
      </w:r>
    </w:p>
    <w:p w:rsidR="00631658" w:rsidRPr="00AF04FC" w:rsidRDefault="00631658" w:rsidP="00631658">
      <w:pPr>
        <w:numPr>
          <w:ilvl w:val="1"/>
          <w:numId w:val="25"/>
        </w:numPr>
        <w:ind w:left="0" w:firstLine="426"/>
        <w:jc w:val="both"/>
        <w:rPr>
          <w:rFonts w:ascii="Arial LatArm" w:hAnsi="Arial LatArm" w:cs="GHEA Grapalat"/>
          <w:sz w:val="20"/>
          <w:szCs w:val="20"/>
          <w:lang w:val="pt-BR"/>
        </w:rPr>
      </w:pPr>
      <w:r w:rsidRPr="00AF04FC">
        <w:rPr>
          <w:rFonts w:ascii="Arial" w:hAnsi="Arial" w:cs="Arial"/>
          <w:sz w:val="20"/>
          <w:szCs w:val="20"/>
          <w:lang w:val="hy-AM"/>
        </w:rPr>
        <w:t>ՎճարողԲանկիկողմիցՊ</w:t>
      </w:r>
      <w:r w:rsidRPr="00AF04FC">
        <w:rPr>
          <w:rFonts w:ascii="Arial" w:hAnsi="Arial" w:cs="Arial"/>
          <w:sz w:val="20"/>
          <w:szCs w:val="20"/>
          <w:lang w:val="pt-BR"/>
        </w:rPr>
        <w:t>ահանջագրումնշվածգումարիվճարմանհետևանքով</w:t>
      </w:r>
      <w:r w:rsidRPr="00AF04FC">
        <w:rPr>
          <w:rFonts w:ascii="Arial" w:hAnsi="Arial" w:cs="Arial"/>
          <w:sz w:val="20"/>
          <w:szCs w:val="20"/>
          <w:lang w:val="hy-AM"/>
        </w:rPr>
        <w:t>Ընկերության</w:t>
      </w:r>
      <w:r w:rsidRPr="00AF04FC">
        <w:rPr>
          <w:rFonts w:ascii="Arial" w:hAnsi="Arial" w:cs="Arial"/>
          <w:sz w:val="20"/>
          <w:szCs w:val="20"/>
          <w:lang w:val="pt-BR"/>
        </w:rPr>
        <w:t>առաջացածռիսկերի</w:t>
      </w:r>
      <w:r w:rsidRPr="00AF04FC">
        <w:rPr>
          <w:rFonts w:ascii="Arial LatArm" w:hAnsi="Arial LatArm" w:cs="GHEA Grapalat"/>
          <w:sz w:val="20"/>
          <w:szCs w:val="20"/>
          <w:lang w:val="pt-BR"/>
        </w:rPr>
        <w:t xml:space="preserve"> (</w:t>
      </w:r>
      <w:r w:rsidRPr="00AF04FC">
        <w:rPr>
          <w:rFonts w:ascii="Arial" w:hAnsi="Arial" w:cs="Arial"/>
          <w:sz w:val="20"/>
          <w:szCs w:val="20"/>
          <w:lang w:val="pt-BR"/>
        </w:rPr>
        <w:t>Ընկերությանկրածվնասների</w:t>
      </w:r>
      <w:r w:rsidRPr="00AF04FC">
        <w:rPr>
          <w:rFonts w:ascii="Arial LatArm" w:hAnsi="Arial LatArm" w:cs="GHEA Grapalat"/>
          <w:sz w:val="20"/>
          <w:szCs w:val="20"/>
          <w:lang w:val="pt-BR"/>
        </w:rPr>
        <w:t xml:space="preserve">) </w:t>
      </w:r>
      <w:r w:rsidRPr="00AF04FC">
        <w:rPr>
          <w:rFonts w:ascii="Arial" w:hAnsi="Arial" w:cs="Arial"/>
          <w:sz w:val="20"/>
          <w:szCs w:val="20"/>
          <w:lang w:val="hy-AM"/>
        </w:rPr>
        <w:t>ևբացասականհետևանքների</w:t>
      </w:r>
      <w:r w:rsidRPr="00AF04FC">
        <w:rPr>
          <w:rFonts w:ascii="Arial" w:hAnsi="Arial" w:cs="Arial"/>
          <w:sz w:val="20"/>
          <w:szCs w:val="20"/>
          <w:lang w:val="pt-BR"/>
        </w:rPr>
        <w:t>համարԲանկը</w:t>
      </w:r>
      <w:r w:rsidRPr="00AF04FC">
        <w:rPr>
          <w:rFonts w:ascii="Arial" w:hAnsi="Arial" w:cs="Arial"/>
          <w:sz w:val="20"/>
          <w:szCs w:val="20"/>
          <w:lang w:val="hy-AM"/>
        </w:rPr>
        <w:t>որևէ</w:t>
      </w:r>
      <w:r w:rsidRPr="00AF04FC">
        <w:rPr>
          <w:rFonts w:ascii="Arial" w:hAnsi="Arial" w:cs="Arial"/>
          <w:sz w:val="20"/>
          <w:szCs w:val="20"/>
          <w:lang w:val="pt-BR"/>
        </w:rPr>
        <w:t>պատասխանատվությունչիկրում</w:t>
      </w:r>
      <w:r w:rsidRPr="00AF04FC">
        <w:rPr>
          <w:rFonts w:ascii="Arial LatArm" w:hAnsi="Arial LatArm" w:cs="GHEA Grapalat"/>
          <w:sz w:val="20"/>
          <w:szCs w:val="20"/>
          <w:lang w:val="hy-AM"/>
        </w:rPr>
        <w:t>:</w:t>
      </w:r>
      <w:r w:rsidRPr="00AF04FC">
        <w:rPr>
          <w:rFonts w:ascii="Arial" w:hAnsi="Arial" w:cs="Arial"/>
          <w:sz w:val="20"/>
          <w:szCs w:val="20"/>
          <w:lang w:val="hy-AM"/>
        </w:rPr>
        <w:t>ԲանկըպարտավորչէստուգելուԸնկերությանկողմիցպայմանագրիպայմաններըխախտելուփաստերը</w:t>
      </w:r>
      <w:r w:rsidRPr="00AF04FC">
        <w:rPr>
          <w:rFonts w:ascii="Arial LatArm" w:hAnsi="Arial LatArm" w:cs="GHEA Grapalat"/>
          <w:sz w:val="20"/>
          <w:szCs w:val="20"/>
          <w:lang w:val="hy-AM"/>
        </w:rPr>
        <w:t>:</w:t>
      </w:r>
    </w:p>
    <w:p w:rsidR="00631658" w:rsidRPr="00AF04FC" w:rsidRDefault="00631658" w:rsidP="00631658">
      <w:pPr>
        <w:numPr>
          <w:ilvl w:val="1"/>
          <w:numId w:val="25"/>
        </w:numPr>
        <w:ind w:left="0" w:firstLine="426"/>
        <w:jc w:val="both"/>
        <w:rPr>
          <w:rFonts w:ascii="Arial LatArm" w:hAnsi="Arial LatArm" w:cs="GHEA Grapalat"/>
          <w:sz w:val="20"/>
          <w:szCs w:val="20"/>
          <w:lang w:val="pt-BR"/>
        </w:rPr>
      </w:pPr>
      <w:r w:rsidRPr="00AF04FC">
        <w:rPr>
          <w:rFonts w:ascii="Arial" w:hAnsi="Arial" w:cs="Arial"/>
          <w:sz w:val="20"/>
          <w:szCs w:val="20"/>
          <w:lang w:val="hy-AM"/>
        </w:rPr>
        <w:lastRenderedPageBreak/>
        <w:t>Այնդեպքում</w:t>
      </w:r>
      <w:r w:rsidRPr="00AF04FC">
        <w:rPr>
          <w:rFonts w:ascii="Arial LatArm" w:hAnsi="Arial LatArm" w:cs="GHEA Grapalat"/>
          <w:sz w:val="20"/>
          <w:szCs w:val="20"/>
          <w:lang w:val="pt-BR"/>
        </w:rPr>
        <w:t>,</w:t>
      </w:r>
      <w:r w:rsidRPr="00AF04FC">
        <w:rPr>
          <w:rFonts w:ascii="Arial" w:hAnsi="Arial" w:cs="Arial"/>
          <w:sz w:val="20"/>
          <w:szCs w:val="20"/>
          <w:lang w:val="hy-AM"/>
        </w:rPr>
        <w:t>երբԸնկերությանհաշվիմիջոցներըչենբավարարում</w:t>
      </w:r>
      <w:r w:rsidRPr="00AF04FC">
        <w:rPr>
          <w:rFonts w:ascii="Arial" w:hAnsi="Arial" w:cs="Arial"/>
          <w:sz w:val="20"/>
          <w:szCs w:val="20"/>
        </w:rPr>
        <w:t>՝Վճարողբանկըվճարմանպահանջագիրըստանալուցհետո՝</w:t>
      </w:r>
      <w:r w:rsidRPr="00AF04FC">
        <w:rPr>
          <w:rFonts w:ascii="Arial LatArm" w:hAnsi="Arial LatArm" w:cs="GHEA Grapalat"/>
          <w:sz w:val="20"/>
          <w:szCs w:val="20"/>
          <w:lang w:val="pt-BR"/>
        </w:rPr>
        <w:t xml:space="preserve"> 2 (</w:t>
      </w:r>
      <w:r w:rsidRPr="00AF04FC">
        <w:rPr>
          <w:rFonts w:ascii="Arial" w:hAnsi="Arial" w:cs="Arial"/>
          <w:sz w:val="20"/>
          <w:szCs w:val="20"/>
        </w:rPr>
        <w:t>երկու</w:t>
      </w:r>
      <w:r w:rsidRPr="00AF04FC">
        <w:rPr>
          <w:rFonts w:ascii="Arial LatArm" w:hAnsi="Arial LatArm" w:cs="GHEA Grapalat"/>
          <w:sz w:val="20"/>
          <w:szCs w:val="20"/>
          <w:lang w:val="pt-BR"/>
        </w:rPr>
        <w:t xml:space="preserve">) </w:t>
      </w:r>
      <w:r w:rsidRPr="00AF04FC">
        <w:rPr>
          <w:rFonts w:ascii="Arial" w:hAnsi="Arial" w:cs="Arial"/>
          <w:sz w:val="20"/>
          <w:szCs w:val="20"/>
        </w:rPr>
        <w:t>աշխատանքայինօրվաընթացքումպետքէտեղեկացնիՊատվիրատուին՝գրավորձևով</w:t>
      </w:r>
      <w:r w:rsidRPr="00AF04FC">
        <w:rPr>
          <w:rFonts w:ascii="Arial LatArm" w:hAnsi="Arial LatArm" w:cs="GHEA Grapalat"/>
          <w:sz w:val="20"/>
          <w:szCs w:val="20"/>
          <w:lang w:val="pt-BR"/>
        </w:rPr>
        <w:t>:</w:t>
      </w:r>
    </w:p>
    <w:p w:rsidR="00631658" w:rsidRPr="00AF04FC" w:rsidRDefault="00631658" w:rsidP="00631658">
      <w:pPr>
        <w:numPr>
          <w:ilvl w:val="1"/>
          <w:numId w:val="25"/>
        </w:numPr>
        <w:ind w:left="0" w:firstLine="426"/>
        <w:jc w:val="both"/>
        <w:rPr>
          <w:rFonts w:ascii="Arial LatArm" w:hAnsi="Arial LatArm" w:cs="GHEA Grapalat"/>
          <w:sz w:val="20"/>
          <w:szCs w:val="20"/>
          <w:lang w:val="pt-BR"/>
        </w:rPr>
      </w:pPr>
      <w:r w:rsidRPr="00AF04FC">
        <w:rPr>
          <w:rFonts w:ascii="Arial" w:hAnsi="Arial" w:cs="Arial"/>
          <w:sz w:val="20"/>
          <w:szCs w:val="20"/>
          <w:lang w:val="pt-BR"/>
        </w:rPr>
        <w:t>Սույնհամաձայնագիրըևկից</w:t>
      </w:r>
      <w:r w:rsidRPr="00AF04FC">
        <w:rPr>
          <w:rFonts w:ascii="Arial" w:hAnsi="Arial" w:cs="Arial"/>
          <w:sz w:val="20"/>
          <w:szCs w:val="20"/>
          <w:lang w:val="hy-AM"/>
        </w:rPr>
        <w:t>Պ</w:t>
      </w:r>
      <w:r w:rsidRPr="00AF04FC">
        <w:rPr>
          <w:rFonts w:ascii="Arial" w:hAnsi="Arial" w:cs="Arial"/>
          <w:sz w:val="20"/>
          <w:szCs w:val="20"/>
          <w:lang w:val="pt-BR"/>
        </w:rPr>
        <w:t>ահանջագիրըԲանկներկայացնելուցհետո</w:t>
      </w:r>
      <w:r w:rsidRPr="00AF04FC">
        <w:rPr>
          <w:rFonts w:ascii="Arial LatArm" w:hAnsi="Arial LatArm" w:cs="GHEA Grapalat"/>
          <w:sz w:val="20"/>
          <w:szCs w:val="20"/>
          <w:lang w:val="pt-BR"/>
        </w:rPr>
        <w:t xml:space="preserve">, </w:t>
      </w:r>
      <w:r w:rsidRPr="00AF04FC">
        <w:rPr>
          <w:rFonts w:ascii="Arial" w:hAnsi="Arial" w:cs="Arial"/>
          <w:sz w:val="20"/>
          <w:szCs w:val="20"/>
          <w:lang w:val="pt-BR"/>
        </w:rPr>
        <w:t>Բանկիցանկախպատճառներով</w:t>
      </w:r>
      <w:r w:rsidRPr="00AF04FC">
        <w:rPr>
          <w:rFonts w:ascii="Arial LatArm" w:hAnsi="Arial LatArm" w:cs="GHEA Grapalat"/>
          <w:sz w:val="20"/>
          <w:szCs w:val="20"/>
          <w:lang w:val="pt-BR"/>
        </w:rPr>
        <w:t xml:space="preserve">, </w:t>
      </w:r>
      <w:r w:rsidRPr="00AF04FC">
        <w:rPr>
          <w:rFonts w:ascii="Arial" w:hAnsi="Arial" w:cs="Arial"/>
          <w:sz w:val="20"/>
          <w:szCs w:val="20"/>
          <w:lang w:val="pt-BR"/>
        </w:rPr>
        <w:t>տասնաշխատանքայինօրվաընթացքումՊատվիրատուինգումարըչվճարվելուդեպքում</w:t>
      </w:r>
      <w:r w:rsidRPr="00AF04FC">
        <w:rPr>
          <w:rFonts w:ascii="Arial LatArm" w:hAnsi="Arial LatArm" w:cs="GHEA Grapalat"/>
          <w:sz w:val="20"/>
          <w:szCs w:val="20"/>
          <w:lang w:val="pt-BR"/>
        </w:rPr>
        <w:t xml:space="preserve">, </w:t>
      </w:r>
      <w:r w:rsidRPr="00AF04FC">
        <w:rPr>
          <w:rFonts w:ascii="Arial" w:hAnsi="Arial" w:cs="Arial"/>
          <w:sz w:val="20"/>
          <w:szCs w:val="20"/>
          <w:lang w:val="pt-BR"/>
        </w:rPr>
        <w:t>ՊատվիրատունչվճարմանհետկապվածԸնկերությանմասինտեղեկություններըփոխանցումէ</w:t>
      </w:r>
      <w:r w:rsidRPr="00AF04FC">
        <w:rPr>
          <w:rFonts w:ascii="Arial LatArm" w:hAnsi="Arial LatArm" w:cs="GHEA Grapalat"/>
          <w:sz w:val="20"/>
          <w:szCs w:val="20"/>
          <w:lang w:val="pt-BR"/>
        </w:rPr>
        <w:t>&lt;&lt;</w:t>
      </w:r>
      <w:r w:rsidRPr="00AF04FC">
        <w:rPr>
          <w:rFonts w:ascii="Arial" w:hAnsi="Arial" w:cs="Arial"/>
          <w:sz w:val="20"/>
          <w:szCs w:val="20"/>
          <w:lang w:val="pt-BR"/>
        </w:rPr>
        <w:t>ԱՔՌԱՔրեդիթՌեփորթինգ</w:t>
      </w:r>
      <w:r w:rsidRPr="00AF04FC">
        <w:rPr>
          <w:rFonts w:ascii="Arial LatArm" w:hAnsi="Arial LatArm" w:cs="GHEA Grapalat"/>
          <w:sz w:val="20"/>
          <w:szCs w:val="20"/>
          <w:lang w:val="pt-BR"/>
        </w:rPr>
        <w:t>&gt;&gt;</w:t>
      </w:r>
      <w:r w:rsidRPr="00AF04FC">
        <w:rPr>
          <w:rFonts w:ascii="Arial" w:hAnsi="Arial" w:cs="Arial"/>
          <w:sz w:val="20"/>
          <w:szCs w:val="20"/>
          <w:lang w:val="pt-BR"/>
        </w:rPr>
        <w:t>ՓԲԸ</w:t>
      </w:r>
      <w:r w:rsidRPr="00AF04FC">
        <w:rPr>
          <w:rFonts w:ascii="Arial LatArm" w:hAnsi="Arial LatArm" w:cs="GHEA Grapalat"/>
          <w:sz w:val="20"/>
          <w:szCs w:val="20"/>
          <w:lang w:val="pt-BR"/>
        </w:rPr>
        <w:t xml:space="preserve"> (</w:t>
      </w:r>
      <w:r w:rsidRPr="00AF04FC">
        <w:rPr>
          <w:rFonts w:ascii="Arial" w:hAnsi="Arial" w:cs="Arial"/>
          <w:sz w:val="20"/>
          <w:szCs w:val="20"/>
          <w:lang w:val="pt-BR"/>
        </w:rPr>
        <w:t>Վարկայինբյուրո</w:t>
      </w:r>
      <w:r w:rsidRPr="00AF04FC">
        <w:rPr>
          <w:rFonts w:ascii="Arial LatArm" w:hAnsi="Arial LatArm" w:cs="GHEA Grapalat"/>
          <w:sz w:val="20"/>
          <w:szCs w:val="20"/>
          <w:lang w:val="pt-BR"/>
        </w:rPr>
        <w:t>):</w:t>
      </w:r>
    </w:p>
    <w:p w:rsidR="00631658" w:rsidRPr="00AF04FC" w:rsidRDefault="00631658" w:rsidP="00631658">
      <w:pPr>
        <w:jc w:val="both"/>
        <w:rPr>
          <w:rFonts w:ascii="Arial LatArm" w:hAnsi="Arial LatArm" w:cs="GHEA Grapalat"/>
          <w:sz w:val="20"/>
          <w:szCs w:val="20"/>
          <w:lang w:val="hy-AM"/>
        </w:rPr>
      </w:pPr>
    </w:p>
    <w:p w:rsidR="00631658" w:rsidRPr="00AF04FC" w:rsidRDefault="00631658" w:rsidP="00631658">
      <w:pPr>
        <w:numPr>
          <w:ilvl w:val="0"/>
          <w:numId w:val="6"/>
        </w:numPr>
        <w:jc w:val="center"/>
        <w:rPr>
          <w:rFonts w:ascii="Arial LatArm" w:hAnsi="Arial LatArm" w:cs="GHEA Grapalat"/>
          <w:b/>
          <w:bCs/>
          <w:sz w:val="20"/>
          <w:szCs w:val="20"/>
        </w:rPr>
      </w:pPr>
      <w:r w:rsidRPr="00AF04FC">
        <w:rPr>
          <w:rFonts w:ascii="Arial" w:hAnsi="Arial" w:cs="Arial"/>
          <w:b/>
          <w:bCs/>
          <w:sz w:val="20"/>
          <w:szCs w:val="20"/>
        </w:rPr>
        <w:t>Այլպայմաններ</w:t>
      </w:r>
    </w:p>
    <w:p w:rsidR="00334B2F" w:rsidRPr="00AF04FC" w:rsidRDefault="007A5E2D" w:rsidP="007A5E2D">
      <w:pPr>
        <w:ind w:firstLine="567"/>
        <w:jc w:val="both"/>
        <w:rPr>
          <w:rFonts w:ascii="Arial LatArm" w:hAnsi="Arial LatArm" w:cs="GHEA Grapalat"/>
          <w:sz w:val="20"/>
          <w:szCs w:val="20"/>
        </w:rPr>
      </w:pPr>
      <w:r w:rsidRPr="00AF04FC">
        <w:rPr>
          <w:rFonts w:ascii="Arial LatArm" w:hAnsi="Arial LatArm" w:cs="GHEA Grapalat"/>
          <w:sz w:val="20"/>
          <w:szCs w:val="20"/>
        </w:rPr>
        <w:t xml:space="preserve">2.1 </w:t>
      </w:r>
      <w:r w:rsidRPr="00AF04FC">
        <w:rPr>
          <w:rFonts w:ascii="Arial" w:hAnsi="Arial" w:cs="Arial"/>
          <w:sz w:val="20"/>
          <w:szCs w:val="20"/>
        </w:rPr>
        <w:t>Սույնհամաձայնագիրը</w:t>
      </w:r>
      <w:r w:rsidRPr="00AF04FC">
        <w:rPr>
          <w:rFonts w:ascii="Arial" w:hAnsi="Arial" w:cs="Arial"/>
          <w:sz w:val="20"/>
          <w:szCs w:val="20"/>
          <w:lang w:val="hy-AM"/>
        </w:rPr>
        <w:t>ևՊահանջագիրըանհետկանչելիեն</w:t>
      </w:r>
      <w:r w:rsidRPr="00AF04FC">
        <w:rPr>
          <w:rFonts w:ascii="Arial LatArm" w:hAnsi="Arial LatArm" w:cs="GHEA Grapalat"/>
          <w:sz w:val="20"/>
          <w:szCs w:val="20"/>
          <w:lang w:val="hy-AM"/>
        </w:rPr>
        <w:t>,</w:t>
      </w:r>
      <w:r w:rsidRPr="00AF04FC">
        <w:rPr>
          <w:rFonts w:ascii="Arial" w:hAnsi="Arial" w:cs="Arial"/>
          <w:sz w:val="20"/>
          <w:szCs w:val="20"/>
        </w:rPr>
        <w:t>ուժիմեջ</w:t>
      </w:r>
      <w:r w:rsidRPr="00AF04FC">
        <w:rPr>
          <w:rFonts w:ascii="Arial" w:hAnsi="Arial" w:cs="Arial"/>
          <w:sz w:val="20"/>
          <w:szCs w:val="20"/>
          <w:lang w:val="hy-AM"/>
        </w:rPr>
        <w:t>են</w:t>
      </w:r>
      <w:r w:rsidRPr="00AF04FC">
        <w:rPr>
          <w:rFonts w:ascii="Arial" w:hAnsi="Arial" w:cs="Arial"/>
          <w:sz w:val="20"/>
          <w:szCs w:val="20"/>
        </w:rPr>
        <w:t>մտնումԸնկերությանկողմիցվավերացմանպահիցևուժիմեջ</w:t>
      </w:r>
      <w:r w:rsidRPr="00AF04FC">
        <w:rPr>
          <w:rFonts w:ascii="Arial" w:hAnsi="Arial" w:cs="Arial"/>
          <w:sz w:val="20"/>
          <w:szCs w:val="20"/>
          <w:lang w:val="hy-AM"/>
        </w:rPr>
        <w:t>ենմինչև</w:t>
      </w:r>
      <w:r w:rsidRPr="00AF04FC">
        <w:rPr>
          <w:rFonts w:ascii="Arial" w:hAnsi="Arial" w:cs="Arial"/>
          <w:sz w:val="20"/>
          <w:szCs w:val="20"/>
        </w:rPr>
        <w:t>Ընկերությանկողմիցկնքվելիքպայմանագրովստանձնվողպարտավորություններիամբողջականկատարմանվերջինօրվան</w:t>
      </w:r>
      <w:r w:rsidR="00334B2F" w:rsidRPr="00AF04FC">
        <w:rPr>
          <w:rFonts w:ascii="Arial" w:hAnsi="Arial" w:cs="Arial"/>
          <w:sz w:val="20"/>
          <w:szCs w:val="20"/>
        </w:rPr>
        <w:t>հաջորդողքսաներորդաշխատանքայինօրըներառյալ</w:t>
      </w:r>
      <w:r w:rsidR="00334B2F" w:rsidRPr="00AF04FC">
        <w:rPr>
          <w:rFonts w:ascii="Arial LatArm" w:hAnsi="Arial LatArm" w:cs="GHEA Grapalat"/>
          <w:sz w:val="20"/>
          <w:szCs w:val="20"/>
        </w:rPr>
        <w:t>:</w:t>
      </w:r>
    </w:p>
    <w:p w:rsidR="00631658" w:rsidRPr="00AF04FC" w:rsidRDefault="00631658" w:rsidP="00631658">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2.2.</w:t>
      </w:r>
      <w:r w:rsidRPr="00AF04FC">
        <w:rPr>
          <w:rFonts w:ascii="Arial" w:hAnsi="Arial" w:cs="Arial"/>
          <w:sz w:val="20"/>
          <w:szCs w:val="20"/>
          <w:lang w:val="hy-AM"/>
        </w:rPr>
        <w:t>ՍույնհամաձայնագիրըևկիցՊահանջագիրըՊատվիրատուիկողմիցՎճարողԲանկիններկայացնելով</w:t>
      </w:r>
      <w:r w:rsidRPr="00AF04FC">
        <w:rPr>
          <w:rFonts w:ascii="Arial LatArm" w:hAnsi="Arial LatArm" w:cs="GHEA Grapalat"/>
          <w:sz w:val="20"/>
          <w:szCs w:val="20"/>
          <w:lang w:val="hy-AM"/>
        </w:rPr>
        <w:t xml:space="preserve">` </w:t>
      </w:r>
    </w:p>
    <w:p w:rsidR="00631658" w:rsidRPr="00AF04FC" w:rsidRDefault="00631658" w:rsidP="00631658">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2.2.1. </w:t>
      </w:r>
      <w:r w:rsidRPr="00AF04FC">
        <w:rPr>
          <w:rFonts w:ascii="Arial" w:hAnsi="Arial" w:cs="Arial"/>
          <w:sz w:val="20"/>
          <w:szCs w:val="20"/>
          <w:lang w:val="hy-AM"/>
        </w:rPr>
        <w:t>Պատվիրատուիկողմիցհավաստվումէ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որԸնկերությունըթույլէտվելպայմանագրայինպարտավորություններիխախտում</w:t>
      </w:r>
      <w:r w:rsidRPr="00AF04FC">
        <w:rPr>
          <w:rFonts w:ascii="Arial LatArm" w:hAnsi="Arial LatArm" w:cs="GHEA Grapalat"/>
          <w:sz w:val="20"/>
          <w:szCs w:val="20"/>
          <w:lang w:val="hy-AM"/>
        </w:rPr>
        <w:t xml:space="preserve">, </w:t>
      </w:r>
      <w:r w:rsidRPr="00AF04FC">
        <w:rPr>
          <w:rFonts w:ascii="Arial" w:hAnsi="Arial" w:cs="Arial"/>
          <w:sz w:val="20"/>
          <w:szCs w:val="20"/>
          <w:lang w:val="hy-AM"/>
        </w:rPr>
        <w:t>իսկ</w:t>
      </w:r>
    </w:p>
    <w:p w:rsidR="00631658" w:rsidRPr="00AF04FC" w:rsidDel="00A13215" w:rsidRDefault="00631658" w:rsidP="00631658">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2.2.2. </w:t>
      </w:r>
      <w:r w:rsidRPr="00AF04FC">
        <w:rPr>
          <w:rFonts w:ascii="Arial" w:hAnsi="Arial" w:cs="Arial"/>
          <w:sz w:val="20"/>
          <w:szCs w:val="20"/>
          <w:lang w:val="hy-AM"/>
        </w:rPr>
        <w:t>Ընկերությանկողմիցհավաստվումէ</w:t>
      </w:r>
      <w:r w:rsidRPr="00AF04FC">
        <w:rPr>
          <w:rFonts w:ascii="Arial LatArm" w:hAnsi="Arial LatArm" w:cs="GHEA Grapalat"/>
          <w:sz w:val="20"/>
          <w:szCs w:val="20"/>
          <w:lang w:val="hy-AM"/>
        </w:rPr>
        <w:t xml:space="preserve">, </w:t>
      </w:r>
      <w:r w:rsidRPr="00AF04FC">
        <w:rPr>
          <w:rFonts w:ascii="Arial" w:hAnsi="Arial" w:cs="Arial"/>
          <w:sz w:val="20"/>
          <w:szCs w:val="20"/>
          <w:lang w:val="hy-AM"/>
        </w:rPr>
        <w:t>որսույնտուժանքիհամաձայնագիրըևկիցՊահանջագիրըպատշաճստորագրվածէԸնկերությանիրավասուանձիկողմից</w:t>
      </w:r>
      <w:r w:rsidRPr="00AF04FC">
        <w:rPr>
          <w:rFonts w:ascii="Arial LatArm" w:hAnsi="Arial LatArm" w:cs="GHEA Grapalat"/>
          <w:sz w:val="20"/>
          <w:szCs w:val="20"/>
          <w:lang w:val="hy-AM"/>
        </w:rPr>
        <w:t>:</w:t>
      </w:r>
    </w:p>
    <w:p w:rsidR="00631658" w:rsidRPr="00AF04FC" w:rsidRDefault="00631658" w:rsidP="00631658">
      <w:pPr>
        <w:ind w:firstLine="567"/>
        <w:jc w:val="both"/>
        <w:rPr>
          <w:rFonts w:ascii="Arial LatArm" w:hAnsi="Arial LatArm" w:cs="GHEA Grapalat"/>
          <w:sz w:val="20"/>
          <w:szCs w:val="20"/>
          <w:lang w:val="hy-AM"/>
        </w:rPr>
      </w:pPr>
      <w:r w:rsidRPr="00AF04FC">
        <w:rPr>
          <w:rFonts w:ascii="Arial LatArm" w:hAnsi="Arial LatArm" w:cs="GHEA Grapalat"/>
          <w:sz w:val="20"/>
          <w:szCs w:val="20"/>
          <w:lang w:val="hy-AM"/>
        </w:rPr>
        <w:t xml:space="preserve">2.3 </w:t>
      </w:r>
      <w:r w:rsidRPr="00AF04FC">
        <w:rPr>
          <w:rFonts w:ascii="Arial" w:hAnsi="Arial" w:cs="Arial"/>
          <w:sz w:val="20"/>
          <w:szCs w:val="20"/>
          <w:lang w:val="hy-AM"/>
        </w:rPr>
        <w:t>ՍույնՀամաձայնագրիկապակցությամբծագածվեճերըլուծվումենբանակցություններիմիջոցով։Համաձայնությունձեռքչբերելուդեպքումվեճերըլուծվումենդատականկարգով։</w:t>
      </w:r>
    </w:p>
    <w:p w:rsidR="00631658" w:rsidRPr="00AF04FC" w:rsidRDefault="00631658" w:rsidP="00631658">
      <w:pPr>
        <w:ind w:firstLine="567"/>
        <w:jc w:val="both"/>
        <w:rPr>
          <w:rFonts w:ascii="Arial LatArm" w:hAnsi="Arial LatArm" w:cs="GHEA Grapalat"/>
          <w:sz w:val="20"/>
          <w:szCs w:val="20"/>
          <w:lang w:val="hy-AM"/>
        </w:rPr>
      </w:pPr>
    </w:p>
    <w:p w:rsidR="00631658" w:rsidRPr="00AF04FC" w:rsidRDefault="00631658" w:rsidP="00631658">
      <w:pPr>
        <w:ind w:firstLine="567"/>
        <w:jc w:val="center"/>
        <w:rPr>
          <w:rFonts w:ascii="Arial LatArm" w:hAnsi="Arial LatArm" w:cs="GHEA Grapalat"/>
          <w:sz w:val="20"/>
          <w:szCs w:val="20"/>
          <w:lang w:val="hy-AM"/>
        </w:rPr>
      </w:pPr>
      <w:r w:rsidRPr="00AF04FC">
        <w:rPr>
          <w:rFonts w:ascii="Arial LatArm" w:hAnsi="Arial LatArm" w:cs="GHEA Grapalat"/>
          <w:b/>
          <w:sz w:val="20"/>
          <w:szCs w:val="20"/>
          <w:lang w:val="hy-AM"/>
        </w:rPr>
        <w:t xml:space="preserve">3. </w:t>
      </w:r>
      <w:r w:rsidRPr="00AF04FC">
        <w:rPr>
          <w:rFonts w:ascii="Arial" w:hAnsi="Arial" w:cs="Arial"/>
          <w:b/>
          <w:sz w:val="20"/>
          <w:szCs w:val="20"/>
          <w:lang w:val="hy-AM"/>
        </w:rPr>
        <w:t>Ընկերությանհասցեն</w:t>
      </w:r>
      <w:r w:rsidRPr="00AF04FC">
        <w:rPr>
          <w:rFonts w:ascii="Arial LatArm" w:hAnsi="Arial LatArm" w:cs="GHEA Grapalat"/>
          <w:b/>
          <w:sz w:val="20"/>
          <w:szCs w:val="20"/>
          <w:lang w:val="hy-AM"/>
        </w:rPr>
        <w:t xml:space="preserve">, </w:t>
      </w:r>
      <w:r w:rsidRPr="00AF04FC">
        <w:rPr>
          <w:rFonts w:ascii="Arial" w:hAnsi="Arial" w:cs="Arial"/>
          <w:b/>
          <w:sz w:val="20"/>
          <w:szCs w:val="20"/>
          <w:lang w:val="hy-AM"/>
        </w:rPr>
        <w:t>բանկայինվավերապայմանները</w:t>
      </w:r>
      <w:r w:rsidRPr="00AF04FC">
        <w:rPr>
          <w:rFonts w:ascii="Arial LatArm" w:hAnsi="Arial LatArm" w:cs="GHEA Grapalat"/>
          <w:b/>
          <w:sz w:val="20"/>
          <w:szCs w:val="20"/>
          <w:lang w:val="hy-AM"/>
        </w:rPr>
        <w:t>`</w:t>
      </w:r>
    </w:p>
    <w:p w:rsidR="00631658" w:rsidRPr="00AF04FC" w:rsidRDefault="00631658" w:rsidP="00631658">
      <w:pPr>
        <w:jc w:val="both"/>
        <w:rPr>
          <w:rFonts w:ascii="Arial LatArm" w:hAnsi="Arial LatArm" w:cs="GHEA Grapalat"/>
          <w:sz w:val="20"/>
          <w:szCs w:val="20"/>
          <w:u w:val="single"/>
          <w:lang w:val="hy-AM"/>
        </w:rPr>
      </w:pP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r w:rsidRPr="00AF04FC">
        <w:rPr>
          <w:rFonts w:ascii="Arial LatArm" w:hAnsi="Arial LatArm" w:cs="GHEA Grapalat"/>
          <w:sz w:val="20"/>
          <w:szCs w:val="20"/>
          <w:u w:val="single"/>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ընկերությանանվանումը</w:t>
      </w:r>
    </w:p>
    <w:p w:rsidR="00631658" w:rsidRPr="00AF04FC" w:rsidRDefault="00631658" w:rsidP="00631658">
      <w:pPr>
        <w:jc w:val="both"/>
        <w:rPr>
          <w:rFonts w:ascii="Arial LatArm" w:hAnsi="Arial LatArm"/>
          <w:sz w:val="20"/>
          <w:szCs w:val="20"/>
          <w:u w:val="single"/>
          <w:vertAlign w:val="superscript"/>
          <w:lang w:val="hy-AM"/>
        </w:rPr>
      </w:pP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ընկերությանհասցեն</w:t>
      </w:r>
    </w:p>
    <w:p w:rsidR="00631658" w:rsidRPr="00AF04FC" w:rsidRDefault="00631658" w:rsidP="00631658">
      <w:pPr>
        <w:jc w:val="both"/>
        <w:rPr>
          <w:rFonts w:ascii="Arial LatArm" w:hAnsi="Arial LatArm"/>
          <w:sz w:val="20"/>
          <w:szCs w:val="20"/>
          <w:u w:val="single"/>
          <w:vertAlign w:val="superscript"/>
          <w:lang w:val="hy-AM"/>
        </w:rPr>
      </w:pP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ընկերությանըսպասարկողբանկիանվանումը</w:t>
      </w:r>
    </w:p>
    <w:p w:rsidR="00631658" w:rsidRPr="00AF04FC" w:rsidRDefault="00631658" w:rsidP="00631658">
      <w:pPr>
        <w:jc w:val="both"/>
        <w:rPr>
          <w:rFonts w:ascii="Arial LatArm" w:hAnsi="Arial LatArm"/>
          <w:sz w:val="20"/>
          <w:szCs w:val="20"/>
          <w:vertAlign w:val="superscript"/>
          <w:lang w:val="hy-AM"/>
        </w:rPr>
      </w:pP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ընկերությանբանկայինհաշվեհամարը</w:t>
      </w:r>
    </w:p>
    <w:p w:rsidR="00631658" w:rsidRPr="00AF04FC" w:rsidRDefault="00631658" w:rsidP="00631658">
      <w:pPr>
        <w:jc w:val="both"/>
        <w:rPr>
          <w:rFonts w:ascii="Arial LatArm" w:hAnsi="Arial LatArm"/>
          <w:sz w:val="20"/>
          <w:szCs w:val="20"/>
          <w:vertAlign w:val="superscript"/>
          <w:lang w:val="hy-AM"/>
        </w:rPr>
      </w:pP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ընկերությանհարկվճարողիհաշվառմանհամարը</w:t>
      </w:r>
    </w:p>
    <w:p w:rsidR="00631658" w:rsidRPr="00AF04FC" w:rsidRDefault="00631658" w:rsidP="00631658">
      <w:pPr>
        <w:jc w:val="both"/>
        <w:rPr>
          <w:rFonts w:ascii="Arial LatArm" w:hAnsi="Arial LatArm"/>
          <w:sz w:val="20"/>
          <w:szCs w:val="20"/>
          <w:u w:val="single"/>
          <w:vertAlign w:val="superscript"/>
          <w:lang w:val="hy-AM"/>
        </w:rPr>
      </w:pP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r w:rsidRPr="00AF04FC">
        <w:rPr>
          <w:rFonts w:ascii="Arial LatArm" w:hAnsi="Arial LatArm"/>
          <w:sz w:val="20"/>
          <w:szCs w:val="20"/>
          <w:u w:val="single"/>
          <w:vertAlign w:val="superscript"/>
          <w:lang w:val="hy-AM"/>
        </w:rPr>
        <w:tab/>
      </w:r>
    </w:p>
    <w:p w:rsidR="00631658" w:rsidRPr="00AF04FC" w:rsidRDefault="00631658" w:rsidP="00631658">
      <w:pPr>
        <w:jc w:val="both"/>
        <w:rPr>
          <w:rFonts w:ascii="Arial LatArm" w:hAnsi="Arial LatArm"/>
          <w:sz w:val="20"/>
          <w:szCs w:val="20"/>
          <w:vertAlign w:val="superscript"/>
          <w:lang w:val="hy-AM"/>
        </w:rPr>
      </w:pPr>
      <w:r w:rsidRPr="00AF04FC">
        <w:rPr>
          <w:rFonts w:ascii="Arial" w:hAnsi="Arial" w:cs="Arial"/>
          <w:sz w:val="20"/>
          <w:szCs w:val="20"/>
          <w:vertAlign w:val="superscript"/>
          <w:lang w:val="hy-AM"/>
        </w:rPr>
        <w:t>ընկերությանտնօրենիանունը</w:t>
      </w:r>
      <w:r w:rsidRPr="00AF04FC">
        <w:rPr>
          <w:rFonts w:ascii="Arial LatArm" w:hAnsi="Arial LatArm"/>
          <w:sz w:val="20"/>
          <w:szCs w:val="20"/>
          <w:vertAlign w:val="superscript"/>
          <w:lang w:val="hy-AM"/>
        </w:rPr>
        <w:t xml:space="preserve">, </w:t>
      </w:r>
      <w:r w:rsidRPr="00AF04FC">
        <w:rPr>
          <w:rFonts w:ascii="Arial" w:hAnsi="Arial" w:cs="Arial"/>
          <w:sz w:val="20"/>
          <w:szCs w:val="20"/>
          <w:vertAlign w:val="superscript"/>
          <w:lang w:val="hy-AM"/>
        </w:rPr>
        <w:t>ազգանունըևստորագրությունը</w:t>
      </w:r>
    </w:p>
    <w:p w:rsidR="00631658" w:rsidRPr="00AF04FC" w:rsidRDefault="00631658" w:rsidP="00631658">
      <w:pPr>
        <w:jc w:val="both"/>
        <w:rPr>
          <w:rFonts w:ascii="Arial LatArm" w:hAnsi="Arial LatArm"/>
          <w:sz w:val="20"/>
          <w:szCs w:val="20"/>
          <w:lang w:val="hy-AM"/>
        </w:rPr>
      </w:pPr>
      <w:r w:rsidRPr="00AF04FC">
        <w:rPr>
          <w:rFonts w:ascii="Arial" w:hAnsi="Arial" w:cs="Arial"/>
          <w:sz w:val="20"/>
          <w:szCs w:val="20"/>
          <w:lang w:val="hy-AM"/>
        </w:rPr>
        <w:t>Կ</w:t>
      </w:r>
      <w:r w:rsidRPr="00AF04FC">
        <w:rPr>
          <w:rFonts w:ascii="Arial LatArm" w:hAnsi="Arial LatArm"/>
          <w:sz w:val="20"/>
          <w:szCs w:val="20"/>
          <w:lang w:val="hy-AM"/>
        </w:rPr>
        <w:t>.</w:t>
      </w:r>
      <w:r w:rsidRPr="00AF04FC">
        <w:rPr>
          <w:rFonts w:ascii="Arial" w:hAnsi="Arial" w:cs="Arial"/>
          <w:sz w:val="20"/>
          <w:szCs w:val="20"/>
          <w:lang w:val="hy-AM"/>
        </w:rPr>
        <w:t>Տ</w:t>
      </w:r>
    </w:p>
    <w:p w:rsidR="00631658" w:rsidRPr="00AF04FC" w:rsidRDefault="00631658" w:rsidP="00631658">
      <w:pPr>
        <w:jc w:val="both"/>
        <w:rPr>
          <w:rFonts w:ascii="Arial LatArm" w:hAnsi="Arial LatArm"/>
          <w:sz w:val="20"/>
          <w:szCs w:val="20"/>
          <w:lang w:val="hy-AM"/>
        </w:rPr>
      </w:pPr>
    </w:p>
    <w:p w:rsidR="00631658" w:rsidRPr="00AF04FC" w:rsidRDefault="00631658" w:rsidP="00631658">
      <w:pPr>
        <w:jc w:val="both"/>
        <w:rPr>
          <w:rFonts w:ascii="Arial LatArm" w:hAnsi="Arial LatArm"/>
          <w:sz w:val="20"/>
          <w:szCs w:val="20"/>
          <w:lang w:val="hy-AM"/>
        </w:rPr>
      </w:pPr>
      <w:r w:rsidRPr="00AF04FC">
        <w:rPr>
          <w:rFonts w:ascii="Arial" w:hAnsi="Arial" w:cs="Arial"/>
          <w:sz w:val="20"/>
          <w:szCs w:val="20"/>
          <w:lang w:val="hy-AM"/>
        </w:rPr>
        <w:t>Օր</w:t>
      </w:r>
      <w:r w:rsidRPr="00AF04FC">
        <w:rPr>
          <w:rFonts w:ascii="Arial LatArm" w:hAnsi="Arial LatArm"/>
          <w:sz w:val="20"/>
          <w:szCs w:val="20"/>
          <w:lang w:val="hy-AM"/>
        </w:rPr>
        <w:t>/</w:t>
      </w:r>
      <w:r w:rsidRPr="00AF04FC">
        <w:rPr>
          <w:rFonts w:ascii="Arial" w:hAnsi="Arial" w:cs="Arial"/>
          <w:sz w:val="20"/>
          <w:szCs w:val="20"/>
          <w:lang w:val="hy-AM"/>
        </w:rPr>
        <w:t>ամիս</w:t>
      </w:r>
      <w:r w:rsidRPr="00AF04FC">
        <w:rPr>
          <w:rFonts w:ascii="Arial LatArm" w:hAnsi="Arial LatArm"/>
          <w:sz w:val="20"/>
          <w:szCs w:val="20"/>
          <w:lang w:val="hy-AM"/>
        </w:rPr>
        <w:t>/</w:t>
      </w:r>
      <w:r w:rsidRPr="00AF04FC">
        <w:rPr>
          <w:rFonts w:ascii="Arial" w:hAnsi="Arial" w:cs="Arial"/>
          <w:sz w:val="20"/>
          <w:szCs w:val="20"/>
          <w:lang w:val="hy-AM"/>
        </w:rPr>
        <w:t>տարի</w:t>
      </w:r>
    </w:p>
    <w:p w:rsidR="00631658" w:rsidRPr="00AF04FC" w:rsidRDefault="00631658" w:rsidP="00631658">
      <w:pPr>
        <w:jc w:val="center"/>
        <w:rPr>
          <w:rFonts w:ascii="Arial LatArm" w:hAnsi="Arial LatArm" w:cs="GHEA Grapalat"/>
          <w:sz w:val="20"/>
          <w:szCs w:val="20"/>
          <w:lang w:val="hy-AM"/>
        </w:rPr>
      </w:pPr>
    </w:p>
    <w:p w:rsidR="00631658" w:rsidRPr="00AF04FC"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20"/>
          <w:szCs w:val="20"/>
          <w:lang w:val="hy-AM"/>
        </w:rPr>
      </w:pPr>
      <w:r w:rsidRPr="00AF04FC">
        <w:rPr>
          <w:rFonts w:ascii="Arial LatArm" w:hAnsi="Arial LatArm" w:cs="Sylfaen"/>
          <w:i/>
          <w:sz w:val="20"/>
          <w:szCs w:val="20"/>
          <w:lang w:val="hy-AM"/>
        </w:rPr>
        <w:t xml:space="preserve">* </w:t>
      </w:r>
      <w:r w:rsidRPr="00AF04FC">
        <w:rPr>
          <w:rFonts w:ascii="Arial" w:hAnsi="Arial" w:cs="Arial"/>
          <w:i/>
          <w:sz w:val="20"/>
          <w:szCs w:val="20"/>
          <w:lang w:val="hy-AM"/>
        </w:rPr>
        <w:t>լրացվումէհանձնաժողովիքարտուղարիկողմից</w:t>
      </w:r>
      <w:r w:rsidRPr="00AF04FC">
        <w:rPr>
          <w:rFonts w:ascii="Arial LatArm" w:hAnsi="Arial LatArm"/>
          <w:i/>
          <w:sz w:val="20"/>
          <w:szCs w:val="20"/>
          <w:lang w:val="hy-AM"/>
        </w:rPr>
        <w:t xml:space="preserve">` </w:t>
      </w:r>
      <w:r w:rsidRPr="00AF04FC">
        <w:rPr>
          <w:rFonts w:ascii="Arial" w:hAnsi="Arial" w:cs="Arial"/>
          <w:i/>
          <w:sz w:val="20"/>
          <w:szCs w:val="20"/>
          <w:lang w:val="hy-AM"/>
        </w:rPr>
        <w:t>մինչևհրավերըտեղեկագրումհրապարակելը</w:t>
      </w:r>
      <w:r w:rsidRPr="00AF04FC">
        <w:rPr>
          <w:rFonts w:ascii="Arial LatArm" w:hAnsi="Arial LatArm"/>
          <w:i/>
          <w:sz w:val="20"/>
          <w:szCs w:val="20"/>
          <w:lang w:val="hy-AM"/>
        </w:rPr>
        <w:t>:</w:t>
      </w:r>
    </w:p>
    <w:p w:rsidR="00631658" w:rsidRPr="00AF04FC"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p>
    <w:p w:rsidR="00631658" w:rsidRPr="00AF04FC"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p>
    <w:p w:rsidR="00334B2F" w:rsidRPr="00AF04FC" w:rsidRDefault="00631658" w:rsidP="00334B2F">
      <w:pPr>
        <w:pStyle w:val="BodyTextIndent3"/>
        <w:spacing w:line="240" w:lineRule="auto"/>
        <w:jc w:val="right"/>
        <w:rPr>
          <w:rFonts w:ascii="Arial LatArm" w:hAnsi="Arial LatArm"/>
          <w:b/>
          <w:lang w:val="hy-AM"/>
        </w:rPr>
      </w:pPr>
      <w:r w:rsidRPr="00AF04FC">
        <w:rPr>
          <w:rFonts w:ascii="Arial LatArm" w:hAnsi="Arial LatArm"/>
          <w:b/>
          <w:lang w:val="hy-AM"/>
        </w:rPr>
        <w:br w:type="page"/>
      </w:r>
    </w:p>
    <w:tbl>
      <w:tblPr>
        <w:tblpPr w:leftFromText="180" w:rightFromText="180" w:vertAnchor="page" w:horzAnchor="margin" w:tblpXSpec="center" w:tblpY="1003"/>
        <w:tblW w:w="10980" w:type="dxa"/>
        <w:tblLook w:val="0000"/>
      </w:tblPr>
      <w:tblGrid>
        <w:gridCol w:w="6816"/>
        <w:gridCol w:w="6666"/>
      </w:tblGrid>
      <w:tr w:rsidR="00334B2F"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b/>
                <w:bCs/>
                <w:sz w:val="20"/>
                <w:szCs w:val="20"/>
                <w:lang w:val="hy-AM"/>
              </w:rPr>
            </w:pPr>
            <w:r w:rsidRPr="00AF04FC">
              <w:rPr>
                <w:rFonts w:ascii="Arial LatArm" w:hAnsi="Arial LatArm" w:cs="Sylfaen"/>
                <w:sz w:val="20"/>
                <w:szCs w:val="20"/>
              </w:rPr>
              <w:lastRenderedPageBreak/>
              <w:t xml:space="preserve">1.                                                              </w:t>
            </w:r>
            <w:r w:rsidRPr="00AF04FC">
              <w:rPr>
                <w:rFonts w:ascii="Arial" w:hAnsi="Arial" w:cs="Arial"/>
                <w:b/>
                <w:bCs/>
                <w:sz w:val="20"/>
                <w:szCs w:val="20"/>
              </w:rPr>
              <w:t>ՎՃԱՐՄԱՆՊԱՀԱՆՋԱԳԻՐ</w:t>
            </w:r>
            <w:r w:rsidRPr="00AF04FC">
              <w:rPr>
                <w:rFonts w:ascii="Arial LatArm" w:hAnsi="Arial LatArm" w:cs="Sylfaen"/>
                <w:b/>
                <w:bCs/>
                <w:sz w:val="20"/>
                <w:szCs w:val="20"/>
              </w:rPr>
              <w:t xml:space="preserve">* </w:t>
            </w:r>
          </w:p>
          <w:p w:rsidR="00334B2F" w:rsidRPr="00AF04FC" w:rsidRDefault="00334B2F" w:rsidP="00CB0ADE">
            <w:pPr>
              <w:jc w:val="center"/>
              <w:rPr>
                <w:rFonts w:ascii="Arial LatArm" w:hAnsi="Arial LatArm" w:cs="Arial"/>
                <w:bCs/>
                <w:i/>
                <w:sz w:val="20"/>
                <w:szCs w:val="20"/>
              </w:rPr>
            </w:pPr>
          </w:p>
        </w:tc>
      </w:tr>
      <w:tr w:rsidR="00334B2F"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lang w:val="hy-AM"/>
              </w:rPr>
            </w:pPr>
            <w:r w:rsidRPr="00AF04FC">
              <w:rPr>
                <w:rFonts w:ascii="Arial LatArm" w:hAnsi="Arial LatArm" w:cs="Sylfaen"/>
                <w:sz w:val="20"/>
                <w:szCs w:val="20"/>
                <w:lang w:val="hy-AM"/>
              </w:rPr>
              <w:t>2</w:t>
            </w:r>
            <w:r w:rsidRPr="00AF04FC">
              <w:rPr>
                <w:rFonts w:ascii="Arial LatArm" w:hAnsi="Arial LatArm" w:cs="Sylfaen"/>
                <w:sz w:val="20"/>
                <w:szCs w:val="20"/>
              </w:rPr>
              <w:t>.</w:t>
            </w:r>
            <w:r w:rsidRPr="00AF04FC">
              <w:rPr>
                <w:rFonts w:ascii="Arial" w:hAnsi="Arial" w:cs="Arial"/>
                <w:sz w:val="20"/>
                <w:szCs w:val="20"/>
                <w:lang w:val="hy-AM"/>
              </w:rPr>
              <w:t>Թիվ</w:t>
            </w:r>
          </w:p>
        </w:tc>
      </w:tr>
      <w:tr w:rsidR="00334B2F" w:rsidRPr="00AF04F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lang w:val="hy-AM"/>
              </w:rPr>
              <w:t>3</w:t>
            </w:r>
            <w:r w:rsidRPr="00AF04FC">
              <w:rPr>
                <w:rFonts w:ascii="Arial LatArm" w:hAnsi="Arial LatArm" w:cs="Sylfaen"/>
                <w:sz w:val="20"/>
                <w:szCs w:val="20"/>
              </w:rPr>
              <w:t xml:space="preserve">.                                                         </w:t>
            </w:r>
            <w:r w:rsidRPr="00AF04FC">
              <w:rPr>
                <w:rFonts w:ascii="Arial" w:hAnsi="Arial" w:cs="Arial"/>
                <w:sz w:val="20"/>
                <w:szCs w:val="20"/>
              </w:rPr>
              <w:t>Ներկայացմանամսաթիվը</w:t>
            </w:r>
            <w:r w:rsidRPr="00AF04FC">
              <w:rPr>
                <w:rFonts w:ascii="Arial LatArm" w:hAnsi="Arial LatArm" w:cs="Arial"/>
                <w:sz w:val="20"/>
                <w:szCs w:val="20"/>
              </w:rPr>
              <w:t xml:space="preserve">` </w:t>
            </w:r>
            <w:r w:rsidRPr="00AF04FC">
              <w:rPr>
                <w:rFonts w:ascii="Arial LatArm" w:hAnsi="Arial LatArm" w:cs="Tahoma"/>
                <w:color w:val="000000"/>
                <w:sz w:val="20"/>
                <w:szCs w:val="20"/>
              </w:rPr>
              <w:t xml:space="preserve">"___"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20___</w:t>
            </w:r>
            <w:r w:rsidRPr="00AF04FC">
              <w:rPr>
                <w:rFonts w:ascii="Arial" w:hAnsi="Arial" w:cs="Arial"/>
                <w:color w:val="000000"/>
                <w:sz w:val="20"/>
                <w:szCs w:val="20"/>
              </w:rPr>
              <w:t>թ</w:t>
            </w:r>
            <w:r w:rsidRPr="00AF04FC">
              <w:rPr>
                <w:rFonts w:ascii="Arial LatArm" w:hAnsi="Arial LatArm" w:cs="Sylfaen"/>
                <w:color w:val="000000"/>
                <w:sz w:val="20"/>
                <w:szCs w:val="20"/>
              </w:rPr>
              <w:t>.</w:t>
            </w:r>
          </w:p>
        </w:tc>
      </w:tr>
      <w:tr w:rsidR="00334B2F" w:rsidRPr="00AF04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lang w:val="hy-AM"/>
              </w:rPr>
              <w:t>4</w:t>
            </w:r>
            <w:r w:rsidRPr="00AF04FC">
              <w:rPr>
                <w:rFonts w:ascii="Arial LatArm" w:hAnsi="Arial LatArm" w:cs="Sylfaen"/>
                <w:sz w:val="20"/>
                <w:szCs w:val="20"/>
              </w:rPr>
              <w:t xml:space="preserve">. </w:t>
            </w:r>
            <w:r w:rsidRPr="00AF04FC">
              <w:rPr>
                <w:rFonts w:ascii="Arial" w:hAnsi="Arial" w:cs="Arial"/>
                <w:sz w:val="20"/>
                <w:szCs w:val="20"/>
                <w:lang w:val="hy-AM"/>
              </w:rPr>
              <w:t>Վճարողիանվանումը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r w:rsidRPr="00AF04FC">
              <w:rPr>
                <w:rFonts w:ascii="Arial LatArm" w:hAnsi="Arial LatArm" w:cs="Sylfaen"/>
                <w:sz w:val="20"/>
                <w:szCs w:val="20"/>
              </w:rPr>
              <w:t>(</w:t>
            </w:r>
            <w:r w:rsidRPr="00AF04FC">
              <w:rPr>
                <w:rFonts w:ascii="Arial" w:hAnsi="Arial" w:cs="Arial"/>
                <w:sz w:val="20"/>
                <w:szCs w:val="20"/>
              </w:rPr>
              <w:t>Ընկերություն</w:t>
            </w:r>
            <w:r w:rsidRPr="00AF04FC">
              <w:rPr>
                <w:rFonts w:ascii="Arial LatArm" w:hAnsi="Arial LatArm" w:cs="Arial"/>
                <w:sz w:val="20"/>
                <w:szCs w:val="20"/>
              </w:rPr>
              <w:t>`</w:t>
            </w:r>
          </w:p>
        </w:tc>
      </w:tr>
      <w:tr w:rsidR="00334B2F" w:rsidRPr="00AF04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lang w:val="hy-AM"/>
              </w:rPr>
              <w:t>5</w:t>
            </w:r>
            <w:r w:rsidRPr="00AF04FC">
              <w:rPr>
                <w:rFonts w:ascii="Arial LatArm" w:hAnsi="Arial LatArm" w:cs="Sylfaen"/>
                <w:sz w:val="20"/>
                <w:szCs w:val="20"/>
              </w:rPr>
              <w:t xml:space="preserve">. </w:t>
            </w:r>
            <w:r w:rsidRPr="00AF04FC">
              <w:rPr>
                <w:rFonts w:ascii="Arial" w:hAnsi="Arial" w:cs="Arial"/>
                <w:sz w:val="20"/>
                <w:szCs w:val="20"/>
              </w:rPr>
              <w:t>Վճարողի</w:t>
            </w:r>
            <w:r w:rsidRPr="00AF04FC">
              <w:rPr>
                <w:rFonts w:ascii="Arial" w:hAnsi="Arial" w:cs="Arial"/>
                <w:sz w:val="20"/>
                <w:szCs w:val="20"/>
                <w:lang w:val="hy-AM"/>
              </w:rPr>
              <w:t>նսպասարկողՖինանսականկազմակերպություն</w:t>
            </w:r>
            <w:r w:rsidRPr="00AF04FC">
              <w:rPr>
                <w:rFonts w:ascii="Arial LatArm" w:hAnsi="Arial LatArm" w:cs="Sylfaen"/>
                <w:sz w:val="20"/>
                <w:szCs w:val="20"/>
              </w:rPr>
              <w:t>(</w:t>
            </w:r>
            <w:r w:rsidRPr="00AF04FC">
              <w:rPr>
                <w:rFonts w:ascii="Arial" w:hAnsi="Arial" w:cs="Arial"/>
                <w:sz w:val="20"/>
                <w:szCs w:val="20"/>
              </w:rPr>
              <w:t>բանկ</w:t>
            </w:r>
            <w:r w:rsidRPr="00AF04FC">
              <w:rPr>
                <w:rFonts w:ascii="Arial LatArm" w:hAnsi="Arial LatArm" w:cs="Sylfaen"/>
                <w:sz w:val="20"/>
                <w:szCs w:val="20"/>
              </w:rPr>
              <w:t>)</w:t>
            </w:r>
            <w:r w:rsidRPr="00AF04FC">
              <w:rPr>
                <w:rFonts w:ascii="Arial LatArm" w:hAnsi="Arial LatArm" w:cs="Arial"/>
                <w:sz w:val="20"/>
                <w:szCs w:val="20"/>
              </w:rPr>
              <w:t>`</w:t>
            </w:r>
          </w:p>
        </w:tc>
      </w:tr>
      <w:tr w:rsidR="00334B2F" w:rsidRPr="00AF04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lang w:val="hy-AM"/>
              </w:rPr>
              <w:t>6</w:t>
            </w:r>
            <w:r w:rsidRPr="00AF04FC">
              <w:rPr>
                <w:rFonts w:ascii="Arial LatArm" w:hAnsi="Arial LatArm" w:cs="Sylfaen"/>
                <w:sz w:val="20"/>
                <w:szCs w:val="20"/>
              </w:rPr>
              <w:t xml:space="preserve">. </w:t>
            </w:r>
            <w:r w:rsidRPr="00AF04FC">
              <w:rPr>
                <w:rFonts w:ascii="Arial" w:hAnsi="Arial" w:cs="Arial"/>
                <w:sz w:val="20"/>
                <w:szCs w:val="20"/>
              </w:rPr>
              <w:t>Վճարողիհաշվիհամարը</w:t>
            </w:r>
            <w:r w:rsidRPr="00AF04FC">
              <w:rPr>
                <w:rFonts w:ascii="Arial LatArm" w:hAnsi="Arial LatArm" w:cs="Arial"/>
                <w:sz w:val="20"/>
                <w:szCs w:val="20"/>
              </w:rPr>
              <w:t>`</w:t>
            </w:r>
          </w:p>
        </w:tc>
      </w:tr>
      <w:tr w:rsidR="00334B2F"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lang w:val="hy-AM"/>
              </w:rPr>
              <w:t>7</w:t>
            </w:r>
            <w:r w:rsidRPr="00AF04FC">
              <w:rPr>
                <w:rFonts w:ascii="Arial LatArm" w:hAnsi="Arial LatArm" w:cs="Sylfaen"/>
                <w:sz w:val="20"/>
                <w:szCs w:val="20"/>
              </w:rPr>
              <w:t xml:space="preserve">. </w:t>
            </w:r>
            <w:r w:rsidRPr="00AF04FC">
              <w:rPr>
                <w:rFonts w:ascii="Arial" w:hAnsi="Arial" w:cs="Arial"/>
                <w:sz w:val="20"/>
                <w:szCs w:val="20"/>
              </w:rPr>
              <w:t>ՎճարողիՀՎՀՀ</w:t>
            </w:r>
            <w:r w:rsidRPr="00AF04FC">
              <w:rPr>
                <w:rFonts w:ascii="Arial LatArm" w:hAnsi="Arial LatArm" w:cs="Arial"/>
                <w:sz w:val="20"/>
                <w:szCs w:val="20"/>
              </w:rPr>
              <w:t>`</w:t>
            </w:r>
          </w:p>
        </w:tc>
      </w:tr>
      <w:tr w:rsidR="00334B2F"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lang w:val="hy-AM"/>
              </w:rPr>
              <w:t>8</w:t>
            </w:r>
            <w:r w:rsidRPr="00AF04FC">
              <w:rPr>
                <w:rFonts w:ascii="Arial LatArm" w:hAnsi="Arial LatArm" w:cs="Sylfaen"/>
                <w:sz w:val="20"/>
                <w:szCs w:val="20"/>
              </w:rPr>
              <w:t xml:space="preserve">. </w:t>
            </w:r>
            <w:r w:rsidRPr="00AF04FC">
              <w:rPr>
                <w:rFonts w:ascii="Arial" w:hAnsi="Arial" w:cs="Arial"/>
                <w:sz w:val="20"/>
                <w:szCs w:val="20"/>
              </w:rPr>
              <w:t>ՎճարողիՀԾՀ</w:t>
            </w:r>
            <w:r w:rsidRPr="00AF04FC">
              <w:rPr>
                <w:rFonts w:ascii="Arial LatArm" w:hAnsi="Arial LatArm" w:cs="Arial"/>
                <w:sz w:val="20"/>
                <w:szCs w:val="20"/>
              </w:rPr>
              <w:t>`</w:t>
            </w:r>
          </w:p>
        </w:tc>
      </w:tr>
      <w:tr w:rsidR="00334B2F"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94321" w:rsidRDefault="00334B2F" w:rsidP="00AD19C7">
            <w:pPr>
              <w:rPr>
                <w:rFonts w:ascii="Arial" w:hAnsi="Arial" w:cs="Arial"/>
                <w:sz w:val="20"/>
                <w:szCs w:val="20"/>
              </w:rPr>
            </w:pPr>
            <w:r w:rsidRPr="00AF04FC">
              <w:rPr>
                <w:rFonts w:ascii="Arial LatArm" w:hAnsi="Arial LatArm" w:cs="Sylfaen"/>
                <w:sz w:val="20"/>
                <w:szCs w:val="20"/>
                <w:lang w:val="hy-AM"/>
              </w:rPr>
              <w:t>9</w:t>
            </w:r>
            <w:r w:rsidRPr="00AF04FC">
              <w:rPr>
                <w:rFonts w:ascii="Arial LatArm" w:hAnsi="Arial LatArm" w:cs="Sylfaen"/>
                <w:sz w:val="20"/>
                <w:szCs w:val="20"/>
              </w:rPr>
              <w:t xml:space="preserve">. </w:t>
            </w:r>
            <w:r w:rsidRPr="00AF04FC">
              <w:rPr>
                <w:rFonts w:ascii="Sylfaen" w:hAnsi="Sylfaen" w:cs="Sylfaen"/>
                <w:sz w:val="20"/>
                <w:szCs w:val="20"/>
              </w:rPr>
              <w:t>Շահառու</w:t>
            </w:r>
            <w:r w:rsidRPr="00AF04FC">
              <w:rPr>
                <w:rFonts w:ascii="Sylfaen" w:hAnsi="Sylfaen" w:cs="Sylfaen"/>
                <w:sz w:val="20"/>
                <w:szCs w:val="20"/>
                <w:lang w:val="hy-AM"/>
              </w:rPr>
              <w:t>իանվանումը</w:t>
            </w:r>
            <w:r w:rsidRPr="00AF04FC">
              <w:rPr>
                <w:rFonts w:ascii="Arial LatArm" w:hAnsi="Arial LatArm" w:cs="Sylfaen"/>
                <w:sz w:val="20"/>
                <w:szCs w:val="20"/>
              </w:rPr>
              <w:t>,</w:t>
            </w:r>
            <w:r w:rsidRPr="00AF04FC">
              <w:rPr>
                <w:rFonts w:ascii="Sylfaen" w:hAnsi="Sylfaen" w:cs="Sylfaen"/>
                <w:sz w:val="20"/>
                <w:szCs w:val="20"/>
                <w:lang w:val="hy-AM"/>
              </w:rPr>
              <w:t>կամանունազգանուն</w:t>
            </w:r>
            <w:r w:rsidRPr="00AF04FC">
              <w:rPr>
                <w:rFonts w:ascii="Arial LatArm" w:hAnsi="Arial LatArm" w:cs="Arial"/>
                <w:sz w:val="20"/>
                <w:szCs w:val="20"/>
              </w:rPr>
              <w:t>`</w:t>
            </w:r>
            <w:r w:rsidR="00AD19C7">
              <w:rPr>
                <w:rFonts w:ascii="Sylfaen" w:hAnsi="Sylfaen" w:cs="Arial"/>
                <w:sz w:val="20"/>
                <w:szCs w:val="20"/>
              </w:rPr>
              <w:t>Արարատ գյուղի մանկապարտեզ ՀՈԱԿ</w:t>
            </w:r>
          </w:p>
        </w:tc>
      </w:tr>
      <w:tr w:rsidR="00334B2F" w:rsidRPr="00AF04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lang w:val="ru-RU"/>
              </w:rPr>
            </w:pPr>
            <w:r w:rsidRPr="00AF04FC">
              <w:rPr>
                <w:rFonts w:ascii="Arial LatArm" w:hAnsi="Arial LatArm" w:cs="Sylfaen"/>
                <w:sz w:val="20"/>
                <w:szCs w:val="20"/>
                <w:lang w:val="ru-RU"/>
              </w:rPr>
              <w:t xml:space="preserve">10. </w:t>
            </w:r>
            <w:r w:rsidRPr="00AF04FC">
              <w:rPr>
                <w:rFonts w:ascii="Arial" w:hAnsi="Arial" w:cs="Arial"/>
                <w:sz w:val="20"/>
                <w:szCs w:val="20"/>
              </w:rPr>
              <w:t>ՇահառուիՀԾՀ</w:t>
            </w:r>
            <w:r w:rsidRPr="00AF04FC">
              <w:rPr>
                <w:rFonts w:ascii="Arial LatArm" w:hAnsi="Arial LatArm" w:cs="Sylfaen"/>
                <w:sz w:val="20"/>
                <w:szCs w:val="20"/>
                <w:lang w:val="ru-RU"/>
              </w:rPr>
              <w:t xml:space="preserve"> (</w:t>
            </w:r>
            <w:r w:rsidRPr="00AF04FC">
              <w:rPr>
                <w:rFonts w:ascii="Arial" w:hAnsi="Arial" w:cs="Arial"/>
                <w:sz w:val="20"/>
                <w:szCs w:val="20"/>
                <w:lang w:val="hy-AM"/>
              </w:rPr>
              <w:t>չիլրացվում</w:t>
            </w:r>
            <w:r w:rsidRPr="00AF04FC">
              <w:rPr>
                <w:rFonts w:ascii="Arial LatArm" w:hAnsi="Arial LatArm" w:cs="Sylfaen"/>
                <w:sz w:val="20"/>
                <w:szCs w:val="20"/>
                <w:lang w:val="ru-RU"/>
              </w:rPr>
              <w:t>)</w:t>
            </w:r>
          </w:p>
        </w:tc>
      </w:tr>
      <w:tr w:rsidR="00334B2F" w:rsidRPr="00AF04F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151D36" w:rsidRDefault="00334B2F" w:rsidP="00AD19C7">
            <w:pPr>
              <w:rPr>
                <w:rFonts w:ascii="Calibri" w:hAnsi="Calibri" w:cs="Arial"/>
                <w:sz w:val="20"/>
                <w:szCs w:val="20"/>
                <w:lang w:val="ru-RU"/>
              </w:rPr>
            </w:pPr>
            <w:r w:rsidRPr="00AF04FC">
              <w:rPr>
                <w:rFonts w:ascii="Arial LatArm" w:hAnsi="Arial LatArm" w:cs="Sylfaen"/>
                <w:sz w:val="20"/>
                <w:szCs w:val="20"/>
                <w:lang w:val="hy-AM"/>
              </w:rPr>
              <w:t>11</w:t>
            </w:r>
            <w:r w:rsidRPr="00AF04FC">
              <w:rPr>
                <w:rFonts w:ascii="Arial LatArm" w:hAnsi="Arial LatArm" w:cs="Sylfaen"/>
                <w:sz w:val="20"/>
                <w:szCs w:val="20"/>
              </w:rPr>
              <w:t xml:space="preserve">. </w:t>
            </w:r>
            <w:r w:rsidRPr="00AF04FC">
              <w:rPr>
                <w:rFonts w:ascii="Sylfaen" w:hAnsi="Sylfaen" w:cs="Sylfaen"/>
                <w:sz w:val="20"/>
                <w:szCs w:val="20"/>
              </w:rPr>
              <w:t>ՇահառուիՀՎՀ</w:t>
            </w:r>
            <w:r w:rsidR="00AD19C7">
              <w:rPr>
                <w:rFonts w:ascii="Arial" w:hAnsi="Arial" w:cs="Arial"/>
                <w:sz w:val="20"/>
                <w:szCs w:val="20"/>
              </w:rPr>
              <w:t>04104639</w:t>
            </w:r>
          </w:p>
        </w:tc>
      </w:tr>
      <w:tr w:rsidR="00334B2F" w:rsidRPr="00AF04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94321" w:rsidRDefault="00334B2F" w:rsidP="00AD19C7">
            <w:pPr>
              <w:rPr>
                <w:rFonts w:ascii="Arial" w:hAnsi="Arial"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2</w:t>
            </w:r>
            <w:r w:rsidRPr="00AF04FC">
              <w:rPr>
                <w:rFonts w:ascii="Arial LatArm" w:hAnsi="Arial LatArm" w:cs="Sylfaen"/>
                <w:sz w:val="20"/>
                <w:szCs w:val="20"/>
              </w:rPr>
              <w:t>.</w:t>
            </w:r>
            <w:r w:rsidRPr="00AF04FC">
              <w:rPr>
                <w:rFonts w:ascii="Sylfaen" w:hAnsi="Sylfaen" w:cs="Sylfaen"/>
                <w:sz w:val="20"/>
                <w:szCs w:val="20"/>
              </w:rPr>
              <w:t>Շահառուի</w:t>
            </w:r>
            <w:r w:rsidRPr="00AF04FC">
              <w:rPr>
                <w:rFonts w:ascii="Sylfaen" w:hAnsi="Sylfaen" w:cs="Sylfaen"/>
                <w:sz w:val="20"/>
                <w:szCs w:val="20"/>
                <w:lang w:val="hy-AM"/>
              </w:rPr>
              <w:t>նսպասարկողՖինանսականկազմակերպություն</w:t>
            </w:r>
            <w:r w:rsidRPr="00AF04FC">
              <w:rPr>
                <w:rFonts w:ascii="Arial LatArm" w:hAnsi="Arial LatArm" w:cs="Sylfaen"/>
                <w:sz w:val="20"/>
                <w:szCs w:val="20"/>
              </w:rPr>
              <w:t xml:space="preserve"> (</w:t>
            </w:r>
            <w:r w:rsidRPr="00AF04FC">
              <w:rPr>
                <w:rFonts w:ascii="Sylfaen" w:hAnsi="Sylfaen" w:cs="Sylfaen"/>
                <w:sz w:val="20"/>
                <w:szCs w:val="20"/>
              </w:rPr>
              <w:t>բանկ</w:t>
            </w:r>
            <w:r w:rsidRPr="00AF04FC">
              <w:rPr>
                <w:rFonts w:ascii="Arial LatArm" w:hAnsi="Arial LatArm" w:cs="Sylfaen"/>
                <w:sz w:val="20"/>
                <w:szCs w:val="20"/>
              </w:rPr>
              <w:t>)</w:t>
            </w:r>
            <w:r w:rsidRPr="00AF04FC">
              <w:rPr>
                <w:rFonts w:ascii="Arial LatArm" w:hAnsi="Arial LatArm" w:cs="Arial"/>
                <w:sz w:val="20"/>
                <w:szCs w:val="20"/>
              </w:rPr>
              <w:t>`</w:t>
            </w:r>
            <w:r w:rsidR="00AD19C7">
              <w:rPr>
                <w:rFonts w:ascii="Sylfaen" w:hAnsi="Sylfaen" w:cs="Arial"/>
                <w:sz w:val="20"/>
                <w:szCs w:val="20"/>
              </w:rPr>
              <w:t>ԱԿԲԱ ԿՐԵԴԻՏ ԱԳԻՐԿՈԼ</w:t>
            </w:r>
          </w:p>
        </w:tc>
      </w:tr>
      <w:tr w:rsidR="00334B2F" w:rsidRPr="00AF04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5475" w:rsidRDefault="00334B2F" w:rsidP="00AD19C7">
            <w:pPr>
              <w:rPr>
                <w:rFonts w:ascii="Calibri" w:hAnsi="Calibri"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3</w:t>
            </w:r>
            <w:r w:rsidRPr="00AF04FC">
              <w:rPr>
                <w:rFonts w:ascii="Arial LatArm" w:hAnsi="Arial LatArm" w:cs="Sylfaen"/>
                <w:sz w:val="20"/>
                <w:szCs w:val="20"/>
              </w:rPr>
              <w:t>.</w:t>
            </w:r>
            <w:r w:rsidRPr="00AF04FC">
              <w:rPr>
                <w:rFonts w:ascii="Sylfaen" w:hAnsi="Sylfaen" w:cs="Sylfaen"/>
                <w:sz w:val="20"/>
                <w:szCs w:val="20"/>
              </w:rPr>
              <w:t>Շահառուիհաշվիհամարը</w:t>
            </w:r>
            <w:r w:rsidRPr="00AF04FC">
              <w:rPr>
                <w:rFonts w:ascii="Arial LatArm" w:hAnsi="Arial LatArm" w:cs="Arial"/>
                <w:sz w:val="20"/>
                <w:szCs w:val="20"/>
              </w:rPr>
              <w:t xml:space="preserve"> (</w:t>
            </w:r>
            <w:r w:rsidRPr="00AF04FC">
              <w:rPr>
                <w:rFonts w:ascii="Sylfaen" w:hAnsi="Sylfaen" w:cs="Sylfaen"/>
                <w:sz w:val="20"/>
                <w:szCs w:val="20"/>
              </w:rPr>
              <w:t>հշ</w:t>
            </w:r>
            <w:r w:rsidRPr="00AF04FC">
              <w:rPr>
                <w:rFonts w:ascii="Arial LatArm" w:hAnsi="Arial LatArm" w:cs="Arial"/>
                <w:sz w:val="20"/>
                <w:szCs w:val="20"/>
              </w:rPr>
              <w:t>.N)</w:t>
            </w:r>
            <w:r w:rsidR="00AD19C7">
              <w:rPr>
                <w:rFonts w:ascii="Calibri" w:hAnsi="Calibri" w:cs="Arial"/>
                <w:sz w:val="20"/>
                <w:szCs w:val="20"/>
              </w:rPr>
              <w:t>220399690076</w:t>
            </w:r>
          </w:p>
        </w:tc>
      </w:tr>
      <w:tr w:rsidR="00334B2F"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4</w:t>
            </w:r>
            <w:r w:rsidRPr="00AF04FC">
              <w:rPr>
                <w:rFonts w:ascii="Arial LatArm" w:hAnsi="Arial LatArm" w:cs="Sylfaen"/>
                <w:sz w:val="20"/>
                <w:szCs w:val="20"/>
              </w:rPr>
              <w:t>.</w:t>
            </w:r>
            <w:r w:rsidRPr="00AF04FC">
              <w:rPr>
                <w:rFonts w:ascii="Arial" w:hAnsi="Arial" w:cs="Arial"/>
                <w:sz w:val="20"/>
                <w:szCs w:val="20"/>
              </w:rPr>
              <w:t>Գումարը</w:t>
            </w:r>
            <w:r w:rsidRPr="00AF04FC">
              <w:rPr>
                <w:rFonts w:ascii="Arial LatArm" w:hAnsi="Arial LatArm" w:cs="Arial"/>
                <w:sz w:val="20"/>
                <w:szCs w:val="20"/>
                <w:lang w:val="ru-RU"/>
              </w:rPr>
              <w:t>(</w:t>
            </w:r>
            <w:r w:rsidRPr="00AF04FC">
              <w:rPr>
                <w:rFonts w:ascii="Arial" w:hAnsi="Arial" w:cs="Arial"/>
                <w:sz w:val="20"/>
                <w:szCs w:val="20"/>
              </w:rPr>
              <w:t>թվերովևբառերով</w:t>
            </w:r>
            <w:r w:rsidRPr="00AF04FC">
              <w:rPr>
                <w:rFonts w:ascii="Arial LatArm" w:hAnsi="Arial LatArm" w:cs="Sylfaen"/>
                <w:sz w:val="20"/>
                <w:szCs w:val="20"/>
                <w:lang w:val="ru-RU"/>
              </w:rPr>
              <w:t>)</w:t>
            </w:r>
            <w:r w:rsidRPr="00AF04FC">
              <w:rPr>
                <w:rFonts w:ascii="Arial LatArm" w:hAnsi="Arial LatArm" w:cs="Arial"/>
                <w:sz w:val="20"/>
                <w:szCs w:val="20"/>
              </w:rPr>
              <w:t>`</w:t>
            </w:r>
          </w:p>
        </w:tc>
      </w:tr>
      <w:tr w:rsidR="00334B2F"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rPr>
              <w:t xml:space="preserve">15. </w:t>
            </w:r>
            <w:r w:rsidRPr="00AF04FC">
              <w:rPr>
                <w:rFonts w:ascii="Arial" w:hAnsi="Arial" w:cs="Arial"/>
                <w:sz w:val="20"/>
                <w:szCs w:val="20"/>
                <w:lang w:val="hy-AM"/>
              </w:rPr>
              <w:t>Ակցեպտավորվածգումարը՝</w:t>
            </w:r>
            <w:r w:rsidRPr="00AF04FC">
              <w:rPr>
                <w:rFonts w:ascii="Arial LatArm" w:hAnsi="Arial LatArm" w:cs="Sylfaen"/>
                <w:sz w:val="20"/>
                <w:szCs w:val="20"/>
              </w:rPr>
              <w:t xml:space="preserve"> (</w:t>
            </w:r>
            <w:r w:rsidRPr="00AF04FC">
              <w:rPr>
                <w:rFonts w:ascii="Arial" w:hAnsi="Arial" w:cs="Arial"/>
                <w:sz w:val="20"/>
                <w:szCs w:val="20"/>
              </w:rPr>
              <w:t>թվերովևբառերով</w:t>
            </w:r>
            <w:r w:rsidRPr="00AF04FC">
              <w:rPr>
                <w:rFonts w:ascii="Arial LatArm" w:hAnsi="Arial LatArm" w:cs="Sylfaen"/>
                <w:sz w:val="20"/>
                <w:szCs w:val="20"/>
              </w:rPr>
              <w:t>)(</w:t>
            </w:r>
            <w:r w:rsidRPr="00AF04FC">
              <w:rPr>
                <w:rFonts w:ascii="Arial" w:hAnsi="Arial" w:cs="Arial"/>
                <w:sz w:val="20"/>
                <w:szCs w:val="20"/>
                <w:lang w:val="hy-AM"/>
              </w:rPr>
              <w:t>նախատեսվածէնշվածգումարիմասնակիակցեպտիհամար</w:t>
            </w:r>
            <w:r w:rsidRPr="00AF04FC">
              <w:rPr>
                <w:rFonts w:ascii="Arial LatArm" w:hAnsi="Arial LatArm" w:cs="Sylfaen"/>
                <w:sz w:val="20"/>
                <w:szCs w:val="20"/>
                <w:lang w:val="hy-AM"/>
              </w:rPr>
              <w:t xml:space="preserve">, </w:t>
            </w:r>
            <w:r w:rsidRPr="00AF04FC">
              <w:rPr>
                <w:rFonts w:ascii="Arial" w:hAnsi="Arial" w:cs="Arial"/>
                <w:sz w:val="20"/>
                <w:szCs w:val="20"/>
                <w:lang w:val="hy-AM"/>
              </w:rPr>
              <w:t>որըչիկիրառվում</w:t>
            </w:r>
            <w:r w:rsidRPr="00AF04FC">
              <w:rPr>
                <w:rFonts w:ascii="Arial LatArm" w:hAnsi="Arial LatArm" w:cs="Sylfaen"/>
                <w:sz w:val="20"/>
                <w:szCs w:val="20"/>
              </w:rPr>
              <w:t>)</w:t>
            </w:r>
          </w:p>
        </w:tc>
      </w:tr>
      <w:tr w:rsidR="00334B2F"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ru-RU"/>
              </w:rPr>
              <w:t>6</w:t>
            </w:r>
            <w:r w:rsidRPr="00AF04FC">
              <w:rPr>
                <w:rFonts w:ascii="Arial LatArm" w:hAnsi="Arial LatArm" w:cs="Sylfaen"/>
                <w:sz w:val="20"/>
                <w:szCs w:val="20"/>
              </w:rPr>
              <w:t>.</w:t>
            </w:r>
            <w:r w:rsidRPr="00AF04FC">
              <w:rPr>
                <w:rFonts w:ascii="Arial" w:hAnsi="Arial" w:cs="Arial"/>
                <w:sz w:val="20"/>
                <w:szCs w:val="20"/>
              </w:rPr>
              <w:t>Արժույթը</w:t>
            </w:r>
            <w:r w:rsidRPr="00AF04FC">
              <w:rPr>
                <w:rFonts w:ascii="Arial LatArm" w:hAnsi="Arial LatArm" w:cs="Arial"/>
                <w:sz w:val="20"/>
                <w:szCs w:val="20"/>
              </w:rPr>
              <w:t xml:space="preserve"> (</w:t>
            </w:r>
            <w:r w:rsidRPr="00AF04FC">
              <w:rPr>
                <w:rFonts w:ascii="Arial" w:hAnsi="Arial" w:cs="Arial"/>
                <w:sz w:val="20"/>
                <w:szCs w:val="20"/>
              </w:rPr>
              <w:t>բառերովևկոդով</w:t>
            </w:r>
            <w:r w:rsidRPr="00AF04FC">
              <w:rPr>
                <w:rFonts w:ascii="Arial LatArm" w:hAnsi="Arial LatArm" w:cs="Arial"/>
                <w:sz w:val="20"/>
                <w:szCs w:val="20"/>
              </w:rPr>
              <w:t>)`</w:t>
            </w:r>
          </w:p>
        </w:tc>
      </w:tr>
      <w:tr w:rsidR="00334B2F" w:rsidRPr="00AF04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lang w:val="hy-AM"/>
              </w:rPr>
            </w:pPr>
            <w:r w:rsidRPr="00AF04FC">
              <w:rPr>
                <w:rFonts w:ascii="Arial LatArm" w:hAnsi="Arial LatArm" w:cs="Sylfaen"/>
                <w:sz w:val="20"/>
                <w:szCs w:val="20"/>
              </w:rPr>
              <w:t>1</w:t>
            </w:r>
            <w:r w:rsidRPr="00AF04FC">
              <w:rPr>
                <w:rFonts w:ascii="Arial LatArm" w:hAnsi="Arial LatArm" w:cs="Sylfaen"/>
                <w:sz w:val="20"/>
                <w:szCs w:val="20"/>
                <w:lang w:val="hy-AM"/>
              </w:rPr>
              <w:t>7</w:t>
            </w:r>
            <w:r w:rsidRPr="00AF04FC">
              <w:rPr>
                <w:rFonts w:ascii="Arial LatArm" w:hAnsi="Arial LatArm" w:cs="Sylfaen"/>
                <w:sz w:val="20"/>
                <w:szCs w:val="20"/>
              </w:rPr>
              <w:t>.</w:t>
            </w:r>
            <w:r w:rsidRPr="00AF04FC">
              <w:rPr>
                <w:rFonts w:ascii="Arial" w:hAnsi="Arial" w:cs="Arial"/>
                <w:sz w:val="20"/>
                <w:szCs w:val="20"/>
              </w:rPr>
              <w:t>Գործարքի</w:t>
            </w:r>
            <w:r w:rsidRPr="00AF04FC">
              <w:rPr>
                <w:rFonts w:ascii="Arial LatArm" w:hAnsi="Arial LatArm" w:cs="Arial"/>
                <w:sz w:val="20"/>
                <w:szCs w:val="20"/>
              </w:rPr>
              <w:t xml:space="preserve"> (</w:t>
            </w:r>
            <w:r w:rsidRPr="00AF04FC">
              <w:rPr>
                <w:rFonts w:ascii="Arial" w:hAnsi="Arial" w:cs="Arial"/>
                <w:sz w:val="20"/>
                <w:szCs w:val="20"/>
              </w:rPr>
              <w:t>վճարման</w:t>
            </w:r>
            <w:r w:rsidRPr="00AF04FC">
              <w:rPr>
                <w:rFonts w:ascii="Arial LatArm" w:hAnsi="Arial LatArm" w:cs="Arial"/>
                <w:sz w:val="20"/>
                <w:szCs w:val="20"/>
              </w:rPr>
              <w:t xml:space="preserve">) </w:t>
            </w:r>
            <w:r w:rsidRPr="00AF04FC">
              <w:rPr>
                <w:rFonts w:ascii="Arial" w:hAnsi="Arial" w:cs="Arial"/>
                <w:sz w:val="20"/>
                <w:szCs w:val="20"/>
              </w:rPr>
              <w:t>նպատակը</w:t>
            </w:r>
            <w:r w:rsidRPr="00AF04FC">
              <w:rPr>
                <w:rFonts w:ascii="Arial LatArm" w:hAnsi="Arial LatArm" w:cs="Arial"/>
                <w:sz w:val="20"/>
                <w:szCs w:val="20"/>
              </w:rPr>
              <w:t>`</w:t>
            </w:r>
            <w:r w:rsidRPr="00AF04FC">
              <w:rPr>
                <w:rFonts w:ascii="Arial LatArm" w:hAnsi="Arial LatArm" w:cs="Sylfaen"/>
                <w:bCs/>
                <w:i/>
                <w:sz w:val="20"/>
                <w:szCs w:val="20"/>
              </w:rPr>
              <w:t>(</w:t>
            </w:r>
            <w:r w:rsidR="00D03CA2" w:rsidRPr="00AF04FC">
              <w:rPr>
                <w:rFonts w:ascii="Arial" w:hAnsi="Arial" w:cs="Arial"/>
                <w:b/>
                <w:sz w:val="18"/>
                <w:szCs w:val="18"/>
                <w:lang w:val="hy-AM"/>
              </w:rPr>
              <w:t xml:space="preserve"> պայմանագրիապահով</w:t>
            </w:r>
            <w:r w:rsidR="00D03CA2">
              <w:rPr>
                <w:rFonts w:ascii="Arial" w:hAnsi="Arial" w:cs="Arial"/>
                <w:b/>
                <w:sz w:val="18"/>
                <w:szCs w:val="18"/>
                <w:lang w:val="ru-RU"/>
              </w:rPr>
              <w:t>ման</w:t>
            </w:r>
            <w:r w:rsidRPr="00AF04FC">
              <w:rPr>
                <w:rFonts w:ascii="Arial" w:hAnsi="Arial" w:cs="Arial"/>
                <w:bCs/>
                <w:i/>
                <w:sz w:val="20"/>
                <w:szCs w:val="20"/>
                <w:lang w:val="hy-AM"/>
              </w:rPr>
              <w:t>համար</w:t>
            </w:r>
            <w:r w:rsidRPr="00AF04FC">
              <w:rPr>
                <w:rFonts w:ascii="Arial LatArm" w:hAnsi="Arial LatArm" w:cs="Sylfaen"/>
                <w:bCs/>
                <w:i/>
                <w:sz w:val="20"/>
                <w:szCs w:val="20"/>
              </w:rPr>
              <w:t>)</w:t>
            </w:r>
          </w:p>
        </w:tc>
      </w:tr>
      <w:tr w:rsidR="00334B2F" w:rsidRPr="00AF04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rPr>
            </w:pPr>
            <w:r w:rsidRPr="00AF04FC">
              <w:rPr>
                <w:rFonts w:ascii="Arial LatArm" w:hAnsi="Arial LatArm" w:cs="Sylfaen"/>
                <w:sz w:val="20"/>
                <w:szCs w:val="20"/>
              </w:rPr>
              <w:t>1</w:t>
            </w:r>
            <w:r w:rsidRPr="00AF04FC">
              <w:rPr>
                <w:rFonts w:ascii="Arial LatArm" w:hAnsi="Arial LatArm" w:cs="Sylfaen"/>
                <w:sz w:val="20"/>
                <w:szCs w:val="20"/>
                <w:lang w:val="hy-AM"/>
              </w:rPr>
              <w:t>8</w:t>
            </w:r>
            <w:r w:rsidRPr="00AF04FC">
              <w:rPr>
                <w:rFonts w:ascii="Arial LatArm" w:hAnsi="Arial LatArm" w:cs="Sylfaen"/>
                <w:sz w:val="20"/>
                <w:szCs w:val="20"/>
              </w:rPr>
              <w:t xml:space="preserve">. </w:t>
            </w:r>
            <w:r w:rsidRPr="00AF04FC">
              <w:rPr>
                <w:rFonts w:ascii="Arial" w:hAnsi="Arial" w:cs="Arial"/>
                <w:sz w:val="20"/>
                <w:szCs w:val="20"/>
                <w:lang w:val="hy-AM"/>
              </w:rPr>
              <w:t>Վճարմանկատարմանհիմքերը՝</w:t>
            </w:r>
            <w:r w:rsidRPr="00AF04FC">
              <w:rPr>
                <w:rFonts w:ascii="Arial LatArm" w:hAnsi="Arial LatArm" w:cs="Sylfaen"/>
                <w:sz w:val="20"/>
                <w:szCs w:val="20"/>
              </w:rPr>
              <w:t>(</w:t>
            </w:r>
            <w:r w:rsidRPr="00AF04FC">
              <w:rPr>
                <w:rFonts w:ascii="Arial" w:hAnsi="Arial" w:cs="Arial"/>
                <w:sz w:val="20"/>
                <w:szCs w:val="20"/>
                <w:lang w:val="hy-AM"/>
              </w:rPr>
              <w:t>Փաստաթղթերիանվանումը</w:t>
            </w:r>
            <w:r w:rsidRPr="00AF04FC">
              <w:rPr>
                <w:rFonts w:ascii="Arial LatArm" w:hAnsi="Arial LatArm" w:cs="Arial"/>
                <w:sz w:val="20"/>
                <w:szCs w:val="20"/>
              </w:rPr>
              <w:t>,</w:t>
            </w:r>
            <w:r w:rsidRPr="00AF04FC">
              <w:rPr>
                <w:rFonts w:ascii="Arial" w:hAnsi="Arial" w:cs="Arial"/>
                <w:sz w:val="20"/>
                <w:szCs w:val="20"/>
                <w:lang w:val="hy-AM"/>
              </w:rPr>
              <w:t>այդթվում՝տուժանքիմասինհամաձայնագիրը</w:t>
            </w:r>
            <w:r w:rsidRPr="00AF04FC">
              <w:rPr>
                <w:rFonts w:ascii="Arial LatArm" w:hAnsi="Arial LatArm" w:cs="Arial"/>
                <w:sz w:val="20"/>
                <w:szCs w:val="20"/>
                <w:lang w:val="hy-AM"/>
              </w:rPr>
              <w:t xml:space="preserve">, </w:t>
            </w:r>
            <w:r w:rsidRPr="00AF04FC">
              <w:rPr>
                <w:rFonts w:ascii="Arial" w:hAnsi="Arial" w:cs="Arial"/>
                <w:sz w:val="20"/>
                <w:szCs w:val="20"/>
                <w:lang w:val="hy-AM"/>
              </w:rPr>
              <w:t>դրանցհամարները</w:t>
            </w:r>
            <w:r w:rsidRPr="00AF04FC">
              <w:rPr>
                <w:rFonts w:ascii="Arial LatArm" w:hAnsi="Arial LatArm" w:cs="Arial"/>
                <w:sz w:val="20"/>
                <w:szCs w:val="20"/>
                <w:lang w:val="hy-AM"/>
              </w:rPr>
              <w:t>,</w:t>
            </w:r>
            <w:r w:rsidRPr="00AF04FC">
              <w:rPr>
                <w:rFonts w:ascii="Arial" w:hAnsi="Arial" w:cs="Arial"/>
                <w:sz w:val="20"/>
                <w:szCs w:val="20"/>
                <w:lang w:val="hy-AM"/>
              </w:rPr>
              <w:t>պ</w:t>
            </w:r>
            <w:r w:rsidRPr="00AF04FC">
              <w:rPr>
                <w:rFonts w:ascii="Arial" w:hAnsi="Arial" w:cs="Arial"/>
                <w:sz w:val="20"/>
                <w:szCs w:val="20"/>
              </w:rPr>
              <w:t>այմանագրիծածկագիրը</w:t>
            </w:r>
            <w:r w:rsidRPr="00AF04FC">
              <w:rPr>
                <w:rFonts w:ascii="Arial" w:hAnsi="Arial" w:cs="Arial"/>
                <w:sz w:val="20"/>
                <w:szCs w:val="20"/>
                <w:lang w:val="hy-AM"/>
              </w:rPr>
              <w:t>որիհիմանվրակատարվումէգանձումը</w:t>
            </w:r>
            <w:r w:rsidRPr="00AF04FC">
              <w:rPr>
                <w:rFonts w:ascii="Arial LatArm" w:hAnsi="Arial LatArm" w:cs="Arial"/>
                <w:sz w:val="20"/>
                <w:szCs w:val="20"/>
              </w:rPr>
              <w:t>)</w:t>
            </w:r>
            <w:r w:rsidRPr="00AF04FC">
              <w:rPr>
                <w:rFonts w:ascii="Arial LatArm" w:hAnsi="Arial LatArm" w:cs="Sylfaen"/>
                <w:sz w:val="20"/>
                <w:szCs w:val="20"/>
              </w:rPr>
              <w:t>`</w:t>
            </w:r>
          </w:p>
          <w:p w:rsidR="00334B2F" w:rsidRPr="00AF04FC" w:rsidRDefault="00334B2F" w:rsidP="00CB0ADE">
            <w:pPr>
              <w:rPr>
                <w:rFonts w:ascii="Arial LatArm" w:hAnsi="Arial LatArm" w:cs="Arial"/>
                <w:sz w:val="20"/>
                <w:szCs w:val="20"/>
              </w:rPr>
            </w:pPr>
          </w:p>
        </w:tc>
      </w:tr>
      <w:tr w:rsidR="00334B2F" w:rsidRPr="00AF04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Arial"/>
                <w:sz w:val="20"/>
                <w:szCs w:val="20"/>
                <w:lang w:val="hy-AM"/>
              </w:rPr>
            </w:pPr>
          </w:p>
        </w:tc>
      </w:tr>
      <w:tr w:rsidR="00334B2F" w:rsidRPr="00AF04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lang w:val="hy-AM"/>
              </w:rPr>
            </w:pPr>
            <w:r w:rsidRPr="00AF04FC">
              <w:rPr>
                <w:rFonts w:ascii="Arial LatArm" w:hAnsi="Arial LatArm" w:cs="Sylfaen"/>
                <w:sz w:val="20"/>
                <w:szCs w:val="20"/>
                <w:lang w:val="hy-AM"/>
              </w:rPr>
              <w:t xml:space="preserve">19. </w:t>
            </w:r>
            <w:r w:rsidRPr="00AF04FC">
              <w:rPr>
                <w:rFonts w:ascii="Arial" w:hAnsi="Arial" w:cs="Arial"/>
                <w:sz w:val="20"/>
                <w:szCs w:val="20"/>
                <w:lang w:val="hy-AM"/>
              </w:rPr>
              <w:t>Վճարմանպայմանները՝</w:t>
            </w:r>
            <w:r w:rsidRPr="00AF04FC">
              <w:rPr>
                <w:rFonts w:ascii="Arial LatArm" w:hAnsi="Arial LatArm" w:cs="Sylfaen"/>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cs="Sylfaen"/>
                <w:sz w:val="20"/>
                <w:szCs w:val="20"/>
                <w:lang w:val="hy-AM"/>
              </w:rPr>
              <w:t>&gt;</w:t>
            </w:r>
          </w:p>
          <w:p w:rsidR="00334B2F" w:rsidRPr="00AF04FC" w:rsidRDefault="00334B2F" w:rsidP="00CB0ADE">
            <w:pPr>
              <w:rPr>
                <w:rFonts w:ascii="Arial LatArm" w:hAnsi="Arial LatArm" w:cs="Sylfaen"/>
                <w:sz w:val="20"/>
                <w:szCs w:val="20"/>
                <w:lang w:val="ru-RU"/>
              </w:rPr>
            </w:pPr>
          </w:p>
        </w:tc>
      </w:tr>
      <w:tr w:rsidR="00334B2F" w:rsidRPr="00AF04F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lang w:val="hy-AM"/>
              </w:rPr>
              <w:t xml:space="preserve">20. </w:t>
            </w:r>
            <w:r w:rsidRPr="00AF04FC">
              <w:rPr>
                <w:rFonts w:ascii="Arial" w:hAnsi="Arial" w:cs="Arial"/>
                <w:sz w:val="20"/>
                <w:szCs w:val="20"/>
                <w:lang w:val="hy-AM"/>
              </w:rPr>
              <w:t>Առդիրէջերիքանակը՝</w:t>
            </w:r>
            <w:r w:rsidRPr="00AF04FC">
              <w:rPr>
                <w:rFonts w:ascii="Arial LatArm" w:hAnsi="Arial LatArm" w:cs="Arial"/>
                <w:sz w:val="20"/>
                <w:szCs w:val="20"/>
              </w:rPr>
              <w:t xml:space="preserve">--- </w:t>
            </w:r>
            <w:r w:rsidRPr="00AF04FC">
              <w:rPr>
                <w:rFonts w:ascii="Arial" w:hAnsi="Arial" w:cs="Arial"/>
                <w:sz w:val="20"/>
                <w:szCs w:val="20"/>
              </w:rPr>
              <w:t>էջ</w:t>
            </w:r>
          </w:p>
          <w:p w:rsidR="00334B2F" w:rsidRPr="00AF04FC" w:rsidRDefault="00334B2F" w:rsidP="00CB0ADE">
            <w:pPr>
              <w:rPr>
                <w:rFonts w:ascii="Arial LatArm" w:hAnsi="Arial LatArm" w:cs="Sylfaen"/>
                <w:sz w:val="20"/>
                <w:szCs w:val="20"/>
                <w:lang w:val="hy-AM"/>
              </w:rPr>
            </w:pPr>
          </w:p>
        </w:tc>
      </w:tr>
      <w:tr w:rsidR="00334B2F" w:rsidRPr="00AF04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Courier New"/>
                <w:sz w:val="20"/>
                <w:szCs w:val="20"/>
              </w:rPr>
              <w:t> </w:t>
            </w:r>
            <w:r w:rsidRPr="00AF04FC">
              <w:rPr>
                <w:rFonts w:ascii="Arial LatArm" w:hAnsi="Arial LatArm" w:cs="Arial"/>
                <w:sz w:val="20"/>
                <w:szCs w:val="20"/>
                <w:lang w:val="hy-AM"/>
              </w:rPr>
              <w:t>22</w:t>
            </w:r>
            <w:r w:rsidRPr="00AF04FC">
              <w:rPr>
                <w:rFonts w:ascii="Arial LatArm" w:hAnsi="Arial LatArm" w:cs="Arial"/>
                <w:sz w:val="20"/>
                <w:szCs w:val="20"/>
              </w:rPr>
              <w:t>.</w:t>
            </w:r>
            <w:r w:rsidRPr="00AF04FC">
              <w:rPr>
                <w:rFonts w:ascii="Arial" w:hAnsi="Arial" w:cs="Arial"/>
                <w:sz w:val="20"/>
                <w:szCs w:val="20"/>
              </w:rPr>
              <w:t>ա</w:t>
            </w:r>
            <w:r w:rsidRPr="00AF04FC">
              <w:rPr>
                <w:rFonts w:ascii="Arial LatArm" w:hAnsi="Arial LatArm" w:cs="Sylfaen"/>
                <w:sz w:val="20"/>
                <w:szCs w:val="20"/>
              </w:rPr>
              <w:t xml:space="preserve">. </w:t>
            </w:r>
            <w:r w:rsidRPr="00AF04FC">
              <w:rPr>
                <w:rFonts w:ascii="Arial" w:hAnsi="Arial" w:cs="Arial"/>
                <w:sz w:val="20"/>
                <w:szCs w:val="20"/>
              </w:rPr>
              <w:t>Շահառուիստորագրությունները</w:t>
            </w:r>
          </w:p>
          <w:p w:rsidR="00334B2F" w:rsidRPr="00AF04FC" w:rsidRDefault="00334B2F" w:rsidP="00CB0ADE">
            <w:pPr>
              <w:rPr>
                <w:rFonts w:ascii="Arial LatArm" w:hAnsi="Arial LatArm" w:cs="Sylfaen"/>
                <w:sz w:val="20"/>
                <w:szCs w:val="20"/>
              </w:rPr>
            </w:pPr>
          </w:p>
          <w:p w:rsidR="00334B2F" w:rsidRPr="00AF04FC" w:rsidRDefault="00334B2F" w:rsidP="00CB0ADE">
            <w:pPr>
              <w:jc w:val="right"/>
              <w:rPr>
                <w:rFonts w:ascii="Arial LatArm" w:hAnsi="Arial LatArm" w:cs="Tahoma"/>
                <w:color w:val="000000"/>
                <w:sz w:val="20"/>
                <w:szCs w:val="20"/>
              </w:rPr>
            </w:pPr>
            <w:r w:rsidRPr="00AF04FC">
              <w:rPr>
                <w:rFonts w:ascii="Arial LatArm" w:hAnsi="Arial LatArm" w:cs="Tahoma"/>
                <w:color w:val="000000"/>
                <w:sz w:val="20"/>
                <w:szCs w:val="20"/>
              </w:rPr>
              <w:t>/____________________/</w:t>
            </w:r>
          </w:p>
          <w:p w:rsidR="00334B2F" w:rsidRPr="00AF04FC" w:rsidRDefault="00334B2F" w:rsidP="00CB0ADE">
            <w:pPr>
              <w:rPr>
                <w:rFonts w:ascii="Arial LatArm" w:hAnsi="Arial LatArm" w:cs="Tahoma"/>
                <w:color w:val="000000"/>
                <w:sz w:val="20"/>
                <w:szCs w:val="20"/>
              </w:rPr>
            </w:pPr>
          </w:p>
          <w:p w:rsidR="00334B2F" w:rsidRPr="00AF04FC" w:rsidRDefault="00334B2F" w:rsidP="00CB0ADE">
            <w:pPr>
              <w:rPr>
                <w:rFonts w:ascii="Arial LatArm" w:hAnsi="Arial LatArm" w:cs="Sylfaen"/>
                <w:sz w:val="20"/>
                <w:szCs w:val="20"/>
              </w:rPr>
            </w:pPr>
          </w:p>
          <w:p w:rsidR="00334B2F" w:rsidRPr="00AF04FC" w:rsidRDefault="00334B2F" w:rsidP="00CB0ADE">
            <w:pPr>
              <w:jc w:val="right"/>
              <w:rPr>
                <w:rFonts w:ascii="Arial LatArm" w:hAnsi="Arial LatArm" w:cs="Sylfaen"/>
                <w:sz w:val="20"/>
                <w:szCs w:val="20"/>
              </w:rPr>
            </w:pPr>
            <w:r w:rsidRPr="00AF04FC">
              <w:rPr>
                <w:rFonts w:ascii="Arial LatArm" w:hAnsi="Arial LatArm" w:cs="Tahoma"/>
                <w:color w:val="000000"/>
                <w:sz w:val="20"/>
                <w:szCs w:val="20"/>
              </w:rPr>
              <w:t>/____________________/</w:t>
            </w: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lang w:val="hy-AM"/>
              </w:rPr>
              <w:t>22</w:t>
            </w:r>
            <w:r w:rsidRPr="00AF04FC">
              <w:rPr>
                <w:rFonts w:ascii="Arial LatArm" w:hAnsi="Arial LatArm" w:cs="Sylfaen"/>
                <w:sz w:val="20"/>
                <w:szCs w:val="20"/>
              </w:rPr>
              <w:t>.</w:t>
            </w:r>
            <w:r w:rsidRPr="00AF04FC">
              <w:rPr>
                <w:rFonts w:ascii="Arial" w:hAnsi="Arial" w:cs="Arial"/>
                <w:sz w:val="20"/>
                <w:szCs w:val="20"/>
              </w:rPr>
              <w:t>բ</w:t>
            </w:r>
            <w:r w:rsidRPr="00AF04FC">
              <w:rPr>
                <w:rFonts w:ascii="Arial LatArm" w:hAnsi="Arial LatArm" w:cs="Sylfaen"/>
                <w:sz w:val="20"/>
                <w:szCs w:val="20"/>
              </w:rPr>
              <w:t>.</w:t>
            </w:r>
          </w:p>
          <w:p w:rsidR="00334B2F" w:rsidRPr="00AF04FC" w:rsidRDefault="00334B2F" w:rsidP="00CB0ADE">
            <w:pPr>
              <w:rPr>
                <w:rFonts w:ascii="Arial LatArm" w:hAnsi="Arial LatArm" w:cs="Sylfaen"/>
                <w:sz w:val="20"/>
                <w:szCs w:val="20"/>
              </w:rPr>
            </w:pP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334B2F" w:rsidRPr="00AF04FC" w:rsidRDefault="00334B2F" w:rsidP="00CB0ADE">
            <w:pPr>
              <w:rPr>
                <w:rFonts w:ascii="Arial LatArm" w:hAnsi="Arial LatArm"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Arial"/>
                <w:sz w:val="20"/>
                <w:szCs w:val="20"/>
                <w:lang w:val="hy-AM"/>
              </w:rPr>
              <w:t>2</w:t>
            </w:r>
            <w:r w:rsidRPr="00AF04FC">
              <w:rPr>
                <w:rFonts w:ascii="Arial LatArm" w:hAnsi="Arial LatArm" w:cs="Arial"/>
                <w:sz w:val="20"/>
                <w:szCs w:val="20"/>
              </w:rPr>
              <w:t>1.</w:t>
            </w:r>
            <w:r w:rsidRPr="00AF04FC">
              <w:rPr>
                <w:rFonts w:ascii="Arial" w:hAnsi="Arial" w:cs="Arial"/>
                <w:sz w:val="20"/>
                <w:szCs w:val="20"/>
              </w:rPr>
              <w:t>ա</w:t>
            </w:r>
            <w:r w:rsidRPr="00AF04FC">
              <w:rPr>
                <w:rFonts w:ascii="Arial LatArm" w:hAnsi="Arial LatArm" w:cs="Sylfaen"/>
                <w:sz w:val="20"/>
                <w:szCs w:val="20"/>
              </w:rPr>
              <w:t xml:space="preserve">. </w:t>
            </w:r>
            <w:r w:rsidRPr="00AF04FC">
              <w:rPr>
                <w:rFonts w:ascii="Arial LatArm" w:hAnsi="Arial LatArm" w:cs="Courier New"/>
                <w:sz w:val="20"/>
                <w:szCs w:val="20"/>
              </w:rPr>
              <w:t> </w:t>
            </w:r>
            <w:r w:rsidRPr="00AF04FC">
              <w:rPr>
                <w:rFonts w:ascii="Arial" w:hAnsi="Arial" w:cs="Arial"/>
                <w:sz w:val="20"/>
                <w:szCs w:val="20"/>
              </w:rPr>
              <w:t>Վճարողիստորագրությունները</w:t>
            </w:r>
            <w:r w:rsidRPr="00AF04FC">
              <w:rPr>
                <w:rFonts w:ascii="Arial LatArm" w:hAnsi="Arial LatArm" w:cs="Sylfaen"/>
                <w:sz w:val="20"/>
                <w:szCs w:val="20"/>
              </w:rPr>
              <w:t>`</w:t>
            </w:r>
          </w:p>
          <w:p w:rsidR="00334B2F" w:rsidRPr="00AF04FC" w:rsidRDefault="00334B2F" w:rsidP="00CB0ADE">
            <w:pPr>
              <w:jc w:val="right"/>
              <w:rPr>
                <w:rFonts w:ascii="Arial LatArm" w:hAnsi="Arial LatArm" w:cs="Sylfaen"/>
                <w:sz w:val="20"/>
                <w:szCs w:val="20"/>
              </w:rPr>
            </w:pPr>
          </w:p>
          <w:p w:rsidR="00334B2F" w:rsidRPr="00AF04FC" w:rsidRDefault="00334B2F" w:rsidP="00CB0ADE">
            <w:pPr>
              <w:rPr>
                <w:rFonts w:ascii="Arial LatArm" w:hAnsi="Arial LatArm" w:cs="Sylfaen"/>
                <w:sz w:val="20"/>
                <w:szCs w:val="20"/>
              </w:rPr>
            </w:pPr>
            <w:r w:rsidRPr="00AF04FC">
              <w:rPr>
                <w:rFonts w:ascii="Arial LatArm" w:hAnsi="Arial LatArm" w:cs="Tahoma"/>
                <w:color w:val="000000"/>
                <w:sz w:val="20"/>
                <w:szCs w:val="20"/>
              </w:rPr>
              <w:t xml:space="preserve">                                               /____________________/</w:t>
            </w:r>
          </w:p>
          <w:p w:rsidR="00334B2F" w:rsidRPr="00AF04FC" w:rsidRDefault="00334B2F" w:rsidP="00CB0ADE">
            <w:pPr>
              <w:jc w:val="right"/>
              <w:rPr>
                <w:rFonts w:ascii="Arial LatArm" w:hAnsi="Arial LatArm" w:cs="Tahoma"/>
                <w:color w:val="000000"/>
                <w:sz w:val="20"/>
                <w:szCs w:val="20"/>
              </w:rPr>
            </w:pPr>
          </w:p>
          <w:p w:rsidR="00334B2F" w:rsidRPr="00AF04FC" w:rsidRDefault="00334B2F" w:rsidP="00CB0ADE">
            <w:pPr>
              <w:jc w:val="right"/>
              <w:rPr>
                <w:rFonts w:ascii="Arial LatArm" w:hAnsi="Arial LatArm" w:cs="Tahoma"/>
                <w:color w:val="000000"/>
                <w:sz w:val="20"/>
                <w:szCs w:val="20"/>
              </w:rPr>
            </w:pPr>
          </w:p>
          <w:p w:rsidR="00334B2F" w:rsidRPr="00AF04FC" w:rsidRDefault="00334B2F" w:rsidP="00CB0ADE">
            <w:pPr>
              <w:jc w:val="right"/>
              <w:rPr>
                <w:rFonts w:ascii="Arial LatArm" w:hAnsi="Arial LatArm" w:cs="Sylfaen"/>
                <w:sz w:val="20"/>
                <w:szCs w:val="20"/>
              </w:rPr>
            </w:pPr>
            <w:r w:rsidRPr="00AF04FC">
              <w:rPr>
                <w:rFonts w:ascii="Arial LatArm" w:hAnsi="Arial LatArm" w:cs="Tahoma"/>
                <w:color w:val="000000"/>
                <w:sz w:val="20"/>
                <w:szCs w:val="20"/>
              </w:rPr>
              <w:t>/____________________/</w:t>
            </w:r>
          </w:p>
          <w:p w:rsidR="00334B2F" w:rsidRPr="00AF04FC" w:rsidRDefault="00334B2F" w:rsidP="00CB0ADE">
            <w:pPr>
              <w:jc w:val="right"/>
              <w:rPr>
                <w:rFonts w:ascii="Arial LatArm" w:hAnsi="Arial LatArm" w:cs="Sylfaen"/>
                <w:sz w:val="20"/>
                <w:szCs w:val="20"/>
              </w:rPr>
            </w:pPr>
          </w:p>
          <w:p w:rsidR="00334B2F" w:rsidRPr="00AF04FC" w:rsidRDefault="00334B2F" w:rsidP="00CB0ADE">
            <w:pPr>
              <w:jc w:val="right"/>
              <w:rPr>
                <w:rFonts w:ascii="Arial LatArm" w:hAnsi="Arial LatArm" w:cs="Sylfaen"/>
                <w:sz w:val="20"/>
                <w:szCs w:val="20"/>
              </w:rPr>
            </w:pPr>
            <w:r w:rsidRPr="00AF04FC">
              <w:rPr>
                <w:rFonts w:ascii="Arial LatArm" w:hAnsi="Arial LatArm" w:cs="Sylfaen"/>
                <w:sz w:val="20"/>
                <w:szCs w:val="20"/>
                <w:lang w:val="hy-AM"/>
              </w:rPr>
              <w:t>2</w:t>
            </w:r>
            <w:r w:rsidRPr="00AF04FC">
              <w:rPr>
                <w:rFonts w:ascii="Arial LatArm" w:hAnsi="Arial LatArm" w:cs="Sylfaen"/>
                <w:sz w:val="20"/>
                <w:szCs w:val="20"/>
              </w:rPr>
              <w:t>1.</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334B2F" w:rsidRPr="00AF04FC" w:rsidRDefault="00334B2F" w:rsidP="00CB0ADE">
            <w:pPr>
              <w:jc w:val="right"/>
              <w:rPr>
                <w:rFonts w:ascii="Arial LatArm" w:hAnsi="Arial LatArm" w:cs="Sylfaen"/>
                <w:sz w:val="20"/>
                <w:szCs w:val="20"/>
              </w:rPr>
            </w:pPr>
          </w:p>
        </w:tc>
      </w:tr>
      <w:tr w:rsidR="00334B2F" w:rsidRPr="00AF04F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F04FC" w:rsidRDefault="00334B2F" w:rsidP="00CB0ADE">
            <w:pPr>
              <w:rPr>
                <w:rFonts w:ascii="Arial LatArm" w:hAnsi="Arial LatArm" w:cs="Tahoma"/>
                <w:color w:val="000000"/>
                <w:sz w:val="20"/>
                <w:szCs w:val="20"/>
              </w:rPr>
            </w:pPr>
            <w:r w:rsidRPr="00AF04FC">
              <w:rPr>
                <w:rFonts w:ascii="Arial LatArm" w:hAnsi="Arial LatArm" w:cs="Tahoma"/>
                <w:color w:val="000000"/>
                <w:sz w:val="20"/>
                <w:szCs w:val="20"/>
              </w:rPr>
              <w:t>2</w:t>
            </w:r>
            <w:r w:rsidRPr="00AF04FC">
              <w:rPr>
                <w:rFonts w:ascii="Arial LatArm" w:hAnsi="Arial LatArm" w:cs="Tahoma"/>
                <w:color w:val="000000"/>
                <w:sz w:val="20"/>
                <w:szCs w:val="20"/>
                <w:lang w:val="hy-AM"/>
              </w:rPr>
              <w:t>4</w:t>
            </w:r>
            <w:r w:rsidRPr="00AF04FC">
              <w:rPr>
                <w:rFonts w:ascii="Arial LatArm" w:hAnsi="Arial LatArm" w:cs="Tahoma"/>
                <w:color w:val="000000"/>
                <w:sz w:val="20"/>
                <w:szCs w:val="20"/>
              </w:rPr>
              <w:t>.</w:t>
            </w:r>
            <w:r w:rsidRPr="00AF04FC">
              <w:rPr>
                <w:rFonts w:ascii="Arial" w:hAnsi="Arial" w:cs="Arial"/>
                <w:color w:val="000000"/>
                <w:sz w:val="20"/>
                <w:szCs w:val="20"/>
              </w:rPr>
              <w:t>ա</w:t>
            </w:r>
            <w:r w:rsidRPr="00AF04FC">
              <w:rPr>
                <w:rFonts w:ascii="Arial LatArm" w:hAnsi="Arial LatArm" w:cs="Tahoma"/>
                <w:color w:val="000000"/>
                <w:sz w:val="20"/>
                <w:szCs w:val="20"/>
              </w:rPr>
              <w:t xml:space="preserve">.   </w:t>
            </w:r>
            <w:r w:rsidRPr="00AF04FC">
              <w:rPr>
                <w:rFonts w:ascii="Arial" w:hAnsi="Arial" w:cs="Arial"/>
                <w:color w:val="000000"/>
                <w:sz w:val="20"/>
                <w:szCs w:val="20"/>
                <w:lang w:val="hy-AM"/>
              </w:rPr>
              <w:t>Շահառուինսպասարկողֆինանսականկազմակերպություն</w:t>
            </w:r>
          </w:p>
          <w:p w:rsidR="00334B2F" w:rsidRPr="00AF04FC" w:rsidRDefault="00334B2F" w:rsidP="00CB0ADE">
            <w:pPr>
              <w:rPr>
                <w:rFonts w:ascii="Arial LatArm" w:hAnsi="Arial LatArm" w:cs="Tahoma"/>
                <w:color w:val="000000"/>
                <w:sz w:val="20"/>
                <w:szCs w:val="20"/>
                <w:lang w:val="hy-AM"/>
              </w:rPr>
            </w:pPr>
          </w:p>
          <w:p w:rsidR="00334B2F" w:rsidRPr="00AF04FC" w:rsidRDefault="00334B2F" w:rsidP="00CB0ADE">
            <w:pPr>
              <w:rPr>
                <w:rFonts w:ascii="Arial LatArm" w:hAnsi="Arial LatArm" w:cs="Tahoma"/>
                <w:color w:val="000000"/>
                <w:sz w:val="20"/>
                <w:szCs w:val="20"/>
              </w:rPr>
            </w:pPr>
            <w:r w:rsidRPr="00AF04FC">
              <w:rPr>
                <w:rFonts w:ascii="Arial LatArm" w:hAnsi="Arial LatArm" w:cs="Tahoma"/>
                <w:color w:val="000000"/>
                <w:sz w:val="20"/>
                <w:szCs w:val="20"/>
              </w:rPr>
              <w:t xml:space="preserve">   /____________________/</w:t>
            </w: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rPr>
              <w:t xml:space="preserve">                                                       /</w:t>
            </w:r>
            <w:r w:rsidRPr="00AF04FC">
              <w:rPr>
                <w:rFonts w:ascii="Arial" w:hAnsi="Arial" w:cs="Arial"/>
                <w:sz w:val="20"/>
                <w:szCs w:val="20"/>
              </w:rPr>
              <w:t>ստորագրություն</w:t>
            </w:r>
            <w:r w:rsidRPr="00AF04FC">
              <w:rPr>
                <w:rFonts w:ascii="Arial LatArm" w:hAnsi="Arial LatArm" w:cs="Sylfaen"/>
                <w:sz w:val="20"/>
                <w:szCs w:val="20"/>
              </w:rPr>
              <w:t>/</w:t>
            </w:r>
          </w:p>
          <w:p w:rsidR="00334B2F" w:rsidRPr="00AF04FC" w:rsidRDefault="00334B2F" w:rsidP="00CB0ADE">
            <w:pPr>
              <w:rPr>
                <w:rFonts w:ascii="Arial LatArm" w:hAnsi="Arial LatArm" w:cs="Tahoma"/>
                <w:color w:val="000000"/>
                <w:sz w:val="20"/>
                <w:szCs w:val="20"/>
              </w:rPr>
            </w:pPr>
          </w:p>
          <w:p w:rsidR="00334B2F" w:rsidRPr="00AF04FC" w:rsidRDefault="00334B2F" w:rsidP="00CB0ADE">
            <w:pPr>
              <w:rPr>
                <w:rFonts w:ascii="Arial LatArm" w:hAnsi="Arial LatArm" w:cs="Arial"/>
                <w:sz w:val="20"/>
                <w:szCs w:val="20"/>
              </w:rPr>
            </w:pPr>
          </w:p>
        </w:tc>
        <w:tc>
          <w:tcPr>
            <w:tcW w:w="5364" w:type="dxa"/>
            <w:tcBorders>
              <w:top w:val="single" w:sz="4" w:space="0" w:color="auto"/>
              <w:left w:val="nil"/>
              <w:right w:val="single" w:sz="4" w:space="0" w:color="auto"/>
            </w:tcBorders>
            <w:noWrap/>
            <w:vAlign w:val="bottom"/>
          </w:tcPr>
          <w:p w:rsidR="00334B2F" w:rsidRPr="00AF04FC" w:rsidRDefault="00334B2F" w:rsidP="00CB0ADE">
            <w:pPr>
              <w:rPr>
                <w:rFonts w:ascii="Arial LatArm" w:hAnsi="Arial LatArm" w:cs="Tahoma"/>
                <w:color w:val="000000"/>
                <w:sz w:val="20"/>
                <w:szCs w:val="20"/>
              </w:rPr>
            </w:pPr>
            <w:r w:rsidRPr="00AF04FC">
              <w:rPr>
                <w:rFonts w:ascii="Arial LatArm" w:hAnsi="Arial LatArm" w:cs="Tahoma"/>
                <w:color w:val="000000"/>
                <w:sz w:val="20"/>
                <w:szCs w:val="20"/>
              </w:rPr>
              <w:t>2</w:t>
            </w:r>
            <w:r w:rsidRPr="00AF04FC">
              <w:rPr>
                <w:rFonts w:ascii="Arial LatArm" w:hAnsi="Arial LatArm" w:cs="Tahoma"/>
                <w:color w:val="000000"/>
                <w:sz w:val="20"/>
                <w:szCs w:val="20"/>
                <w:lang w:val="hy-AM"/>
              </w:rPr>
              <w:t>3</w:t>
            </w:r>
            <w:r w:rsidRPr="00AF04FC">
              <w:rPr>
                <w:rFonts w:ascii="Arial LatArm" w:hAnsi="Arial LatArm" w:cs="Tahoma"/>
                <w:color w:val="000000"/>
                <w:sz w:val="20"/>
                <w:szCs w:val="20"/>
              </w:rPr>
              <w:t>.</w:t>
            </w:r>
            <w:r w:rsidRPr="00AF04FC">
              <w:rPr>
                <w:rFonts w:ascii="Arial" w:hAnsi="Arial" w:cs="Arial"/>
                <w:color w:val="000000"/>
                <w:sz w:val="20"/>
                <w:szCs w:val="20"/>
              </w:rPr>
              <w:t>ա</w:t>
            </w:r>
            <w:r w:rsidRPr="00AF04FC">
              <w:rPr>
                <w:rFonts w:ascii="Arial LatArm" w:hAnsi="Arial LatArm" w:cs="Tahoma"/>
                <w:color w:val="000000"/>
                <w:sz w:val="20"/>
                <w:szCs w:val="20"/>
              </w:rPr>
              <w:t xml:space="preserve">.   </w:t>
            </w:r>
            <w:r w:rsidRPr="00AF04FC">
              <w:rPr>
                <w:rFonts w:ascii="Arial" w:hAnsi="Arial" w:cs="Arial"/>
                <w:color w:val="000000"/>
                <w:sz w:val="20"/>
                <w:szCs w:val="20"/>
                <w:lang w:val="hy-AM"/>
              </w:rPr>
              <w:t>Վճարողինսպասարկողֆինանսականկազմակերպություն</w:t>
            </w:r>
          </w:p>
          <w:p w:rsidR="00334B2F" w:rsidRPr="00AF04FC" w:rsidRDefault="00334B2F" w:rsidP="00CB0ADE">
            <w:pPr>
              <w:jc w:val="right"/>
              <w:rPr>
                <w:rFonts w:ascii="Arial LatArm" w:hAnsi="Arial LatArm" w:cs="Tahoma"/>
                <w:color w:val="000000"/>
                <w:sz w:val="20"/>
                <w:szCs w:val="20"/>
              </w:rPr>
            </w:pPr>
          </w:p>
          <w:p w:rsidR="00334B2F" w:rsidRPr="00AF04FC" w:rsidRDefault="00334B2F" w:rsidP="00CB0ADE">
            <w:pPr>
              <w:jc w:val="right"/>
              <w:rPr>
                <w:rFonts w:ascii="Arial LatArm" w:hAnsi="Arial LatArm" w:cs="Tahoma"/>
                <w:color w:val="000000"/>
                <w:sz w:val="20"/>
                <w:szCs w:val="20"/>
              </w:rPr>
            </w:pPr>
          </w:p>
          <w:p w:rsidR="00334B2F" w:rsidRPr="00AF04FC" w:rsidRDefault="00334B2F" w:rsidP="00CB0ADE">
            <w:pPr>
              <w:jc w:val="right"/>
              <w:rPr>
                <w:rFonts w:ascii="Arial LatArm" w:hAnsi="Arial LatArm" w:cs="Tahoma"/>
                <w:color w:val="000000"/>
                <w:sz w:val="20"/>
                <w:szCs w:val="20"/>
              </w:rPr>
            </w:pPr>
            <w:r w:rsidRPr="00AF04FC">
              <w:rPr>
                <w:rFonts w:ascii="Arial LatArm" w:hAnsi="Arial LatArm" w:cs="Tahoma"/>
                <w:color w:val="000000"/>
                <w:sz w:val="20"/>
                <w:szCs w:val="20"/>
              </w:rPr>
              <w:t>/____________________/</w:t>
            </w:r>
          </w:p>
          <w:p w:rsidR="00334B2F" w:rsidRPr="00AF04FC" w:rsidRDefault="00334B2F" w:rsidP="00CB0ADE">
            <w:pPr>
              <w:jc w:val="center"/>
              <w:rPr>
                <w:rFonts w:ascii="Arial LatArm" w:hAnsi="Arial LatArm" w:cs="Sylfaen"/>
                <w:sz w:val="20"/>
                <w:szCs w:val="20"/>
              </w:rPr>
            </w:pPr>
            <w:r w:rsidRPr="00AF04FC">
              <w:rPr>
                <w:rFonts w:ascii="Arial LatArm" w:hAnsi="Arial LatArm" w:cs="Sylfaen"/>
                <w:sz w:val="20"/>
                <w:szCs w:val="20"/>
              </w:rPr>
              <w:t>/</w:t>
            </w:r>
            <w:r w:rsidRPr="00AF04FC">
              <w:rPr>
                <w:rFonts w:ascii="Arial" w:hAnsi="Arial" w:cs="Arial"/>
                <w:sz w:val="20"/>
                <w:szCs w:val="20"/>
              </w:rPr>
              <w:t>ստորագրություն</w:t>
            </w:r>
            <w:r w:rsidRPr="00AF04FC">
              <w:rPr>
                <w:rFonts w:ascii="Arial LatArm" w:hAnsi="Arial LatArm" w:cs="Sylfaen"/>
                <w:sz w:val="20"/>
                <w:szCs w:val="20"/>
              </w:rPr>
              <w:t>/</w:t>
            </w:r>
          </w:p>
          <w:p w:rsidR="00334B2F" w:rsidRPr="00AF04FC" w:rsidRDefault="00334B2F" w:rsidP="00CB0ADE">
            <w:pPr>
              <w:jc w:val="right"/>
              <w:rPr>
                <w:rFonts w:ascii="Arial LatArm" w:hAnsi="Arial LatArm" w:cs="Arial"/>
                <w:sz w:val="20"/>
                <w:szCs w:val="20"/>
                <w:lang w:val="hy-AM"/>
              </w:rPr>
            </w:pPr>
          </w:p>
        </w:tc>
      </w:tr>
      <w:tr w:rsidR="00334B2F" w:rsidRPr="00AF04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rPr>
              <w:lastRenderedPageBreak/>
              <w:t>24.</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w:t>
            </w: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rPr>
              <w:t>2</w:t>
            </w:r>
            <w:r w:rsidRPr="00AF04FC">
              <w:rPr>
                <w:rFonts w:ascii="Arial LatArm" w:hAnsi="Arial LatArm" w:cs="Sylfaen"/>
                <w:sz w:val="20"/>
                <w:szCs w:val="20"/>
                <w:lang w:val="hy-AM"/>
              </w:rPr>
              <w:t>4</w:t>
            </w:r>
            <w:r w:rsidRPr="00AF04FC">
              <w:rPr>
                <w:rFonts w:ascii="Arial LatArm" w:hAnsi="Arial LatArm" w:cs="Sylfaen"/>
                <w:sz w:val="20"/>
                <w:szCs w:val="20"/>
              </w:rPr>
              <w:t>.</w:t>
            </w:r>
            <w:r w:rsidRPr="00AF04FC">
              <w:rPr>
                <w:rFonts w:ascii="Arial" w:hAnsi="Arial" w:cs="Arial"/>
                <w:sz w:val="20"/>
                <w:szCs w:val="20"/>
                <w:lang w:val="hy-AM"/>
              </w:rPr>
              <w:t>գ</w:t>
            </w:r>
            <w:r w:rsidRPr="00AF04FC">
              <w:rPr>
                <w:rFonts w:ascii="Arial LatArm" w:hAnsi="Arial LatArm" w:cs="Tahoma"/>
                <w:color w:val="000000"/>
                <w:sz w:val="20"/>
                <w:szCs w:val="20"/>
              </w:rPr>
              <w:t xml:space="preserve">                                                 "___"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 xml:space="preserve">20___ </w:t>
            </w:r>
            <w:r w:rsidRPr="00AF04FC">
              <w:rPr>
                <w:rFonts w:ascii="Arial" w:hAnsi="Arial" w:cs="Arial"/>
                <w:color w:val="000000"/>
                <w:sz w:val="20"/>
                <w:szCs w:val="20"/>
              </w:rPr>
              <w:t>թ</w:t>
            </w:r>
            <w:r w:rsidRPr="00AF04FC">
              <w:rPr>
                <w:rFonts w:ascii="Arial LatArm" w:hAnsi="Arial LatArm" w:cs="Sylfaen"/>
                <w:color w:val="000000"/>
                <w:sz w:val="20"/>
                <w:szCs w:val="20"/>
              </w:rPr>
              <w:t>.</w:t>
            </w: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Arial"/>
                <w:sz w:val="20"/>
                <w:szCs w:val="20"/>
              </w:rPr>
            </w:pPr>
          </w:p>
        </w:tc>
        <w:tc>
          <w:tcPr>
            <w:tcW w:w="5364" w:type="dxa"/>
            <w:tcBorders>
              <w:top w:val="nil"/>
              <w:left w:val="nil"/>
              <w:bottom w:val="single" w:sz="4" w:space="0" w:color="auto"/>
              <w:right w:val="single" w:sz="4" w:space="0" w:color="auto"/>
            </w:tcBorders>
            <w:noWrap/>
            <w:vAlign w:val="bottom"/>
          </w:tcPr>
          <w:p w:rsidR="00334B2F" w:rsidRPr="00AF04FC" w:rsidRDefault="00334B2F" w:rsidP="00CB0ADE">
            <w:pPr>
              <w:rPr>
                <w:rFonts w:ascii="Arial LatArm" w:hAnsi="Arial LatArm" w:cs="Sylfaen"/>
                <w:sz w:val="20"/>
                <w:szCs w:val="20"/>
              </w:rPr>
            </w:pPr>
            <w:r w:rsidRPr="00AF04FC">
              <w:rPr>
                <w:rFonts w:ascii="Arial LatArm" w:hAnsi="Arial LatArm" w:cs="Sylfaen"/>
                <w:sz w:val="20"/>
                <w:szCs w:val="20"/>
              </w:rPr>
              <w:t>23.</w:t>
            </w:r>
            <w:r w:rsidRPr="00AF04FC">
              <w:rPr>
                <w:rFonts w:ascii="Arial" w:hAnsi="Arial" w:cs="Arial"/>
                <w:sz w:val="20"/>
                <w:szCs w:val="20"/>
              </w:rPr>
              <w:t>բ</w:t>
            </w:r>
            <w:r w:rsidRPr="00AF04FC">
              <w:rPr>
                <w:rFonts w:ascii="Arial LatArm" w:hAnsi="Arial LatArm" w:cs="Sylfaen"/>
                <w:sz w:val="20"/>
                <w:szCs w:val="20"/>
              </w:rPr>
              <w:t xml:space="preserve">.                                                                 </w:t>
            </w:r>
            <w:r w:rsidRPr="00AF04FC">
              <w:rPr>
                <w:rFonts w:ascii="Arial" w:hAnsi="Arial" w:cs="Arial"/>
                <w:sz w:val="20"/>
                <w:szCs w:val="20"/>
              </w:rPr>
              <w:t>Կ</w:t>
            </w:r>
            <w:r w:rsidRPr="00AF04FC">
              <w:rPr>
                <w:rFonts w:ascii="Arial LatArm" w:hAnsi="Arial LatArm" w:cs="Sylfaen"/>
                <w:sz w:val="20"/>
                <w:szCs w:val="20"/>
              </w:rPr>
              <w:t>.</w:t>
            </w:r>
            <w:r w:rsidRPr="00AF04FC">
              <w:rPr>
                <w:rFonts w:ascii="Arial" w:hAnsi="Arial" w:cs="Arial"/>
                <w:sz w:val="20"/>
                <w:szCs w:val="20"/>
              </w:rPr>
              <w:t>Տ</w:t>
            </w:r>
            <w:r w:rsidRPr="00AF04FC">
              <w:rPr>
                <w:rFonts w:ascii="Arial LatArm" w:hAnsi="Arial LatArm" w:cs="Sylfaen"/>
                <w:sz w:val="20"/>
                <w:szCs w:val="20"/>
              </w:rPr>
              <w:t xml:space="preserve">.    </w:t>
            </w: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sz w:val="20"/>
                <w:szCs w:val="20"/>
              </w:rPr>
            </w:pPr>
          </w:p>
          <w:p w:rsidR="00334B2F" w:rsidRPr="00AF04FC" w:rsidRDefault="00334B2F" w:rsidP="00CB0ADE">
            <w:pPr>
              <w:rPr>
                <w:rFonts w:ascii="Arial LatArm" w:hAnsi="Arial LatArm" w:cs="Sylfaen"/>
                <w:color w:val="000000"/>
                <w:sz w:val="20"/>
                <w:szCs w:val="20"/>
              </w:rPr>
            </w:pPr>
            <w:r w:rsidRPr="00AF04FC">
              <w:rPr>
                <w:rFonts w:ascii="Arial LatArm" w:hAnsi="Arial LatArm" w:cs="Sylfaen"/>
                <w:sz w:val="20"/>
                <w:szCs w:val="20"/>
              </w:rPr>
              <w:t>23.</w:t>
            </w:r>
            <w:r w:rsidRPr="00AF04FC">
              <w:rPr>
                <w:rFonts w:ascii="Arial" w:hAnsi="Arial" w:cs="Arial"/>
                <w:sz w:val="20"/>
                <w:szCs w:val="20"/>
                <w:lang w:val="hy-AM"/>
              </w:rPr>
              <w:t>գ</w:t>
            </w:r>
            <w:r w:rsidRPr="00AF04FC">
              <w:rPr>
                <w:rFonts w:ascii="Arial LatArm" w:hAnsi="Arial LatArm" w:cs="Sylfaen"/>
                <w:sz w:val="20"/>
                <w:szCs w:val="20"/>
              </w:rPr>
              <w:t>.</w:t>
            </w:r>
            <w:r w:rsidRPr="00AF04FC">
              <w:rPr>
                <w:rFonts w:ascii="Arial" w:hAnsi="Arial" w:cs="Arial"/>
                <w:sz w:val="20"/>
                <w:szCs w:val="20"/>
              </w:rPr>
              <w:t>Կատարմանամսաթիվը</w:t>
            </w:r>
            <w:r w:rsidRPr="00AF04FC">
              <w:rPr>
                <w:rFonts w:ascii="Arial LatArm" w:hAnsi="Arial LatArm" w:cs="Sylfaen"/>
                <w:sz w:val="20"/>
                <w:szCs w:val="20"/>
              </w:rPr>
              <w:t xml:space="preserve">`           </w:t>
            </w:r>
            <w:r w:rsidRPr="00AF04FC">
              <w:rPr>
                <w:rFonts w:ascii="Arial LatArm" w:hAnsi="Arial LatArm" w:cs="Tahoma"/>
                <w:color w:val="000000"/>
                <w:sz w:val="20"/>
                <w:szCs w:val="20"/>
              </w:rPr>
              <w:t xml:space="preserve">"___" </w:t>
            </w:r>
            <w:r w:rsidRPr="00AF04FC">
              <w:rPr>
                <w:rFonts w:ascii="Arial LatArm" w:hAnsi="Arial LatArm" w:cs="Sylfaen"/>
                <w:color w:val="000000"/>
                <w:sz w:val="20"/>
                <w:szCs w:val="20"/>
              </w:rPr>
              <w:t xml:space="preserve">___ </w:t>
            </w:r>
            <w:r w:rsidRPr="00AF04FC">
              <w:rPr>
                <w:rFonts w:ascii="Arial LatArm" w:hAnsi="Arial LatArm" w:cs="Tahoma"/>
                <w:color w:val="000000"/>
                <w:sz w:val="20"/>
                <w:szCs w:val="20"/>
              </w:rPr>
              <w:t>20___</w:t>
            </w:r>
            <w:r w:rsidRPr="00AF04FC">
              <w:rPr>
                <w:rFonts w:ascii="Arial" w:hAnsi="Arial" w:cs="Arial"/>
                <w:color w:val="000000"/>
                <w:sz w:val="20"/>
                <w:szCs w:val="20"/>
              </w:rPr>
              <w:t>թ</w:t>
            </w:r>
            <w:r w:rsidRPr="00AF04FC">
              <w:rPr>
                <w:rFonts w:ascii="Arial LatArm" w:hAnsi="Arial LatArm" w:cs="Sylfaen"/>
                <w:color w:val="000000"/>
                <w:sz w:val="20"/>
                <w:szCs w:val="20"/>
              </w:rPr>
              <w:t>.</w:t>
            </w:r>
          </w:p>
          <w:p w:rsidR="00334B2F" w:rsidRPr="00AF04FC" w:rsidRDefault="00334B2F" w:rsidP="00CB0ADE">
            <w:pPr>
              <w:rPr>
                <w:rFonts w:ascii="Arial LatArm" w:hAnsi="Arial LatArm" w:cs="Sylfaen"/>
                <w:color w:val="000000"/>
                <w:sz w:val="20"/>
                <w:szCs w:val="20"/>
              </w:rPr>
            </w:pPr>
          </w:p>
          <w:p w:rsidR="00334B2F" w:rsidRPr="00AF04FC" w:rsidRDefault="00334B2F" w:rsidP="00CB0ADE">
            <w:pPr>
              <w:rPr>
                <w:rFonts w:ascii="Arial LatArm" w:hAnsi="Arial LatArm" w:cs="Sylfaen"/>
                <w:sz w:val="20"/>
                <w:szCs w:val="20"/>
              </w:rPr>
            </w:pPr>
          </w:p>
          <w:p w:rsidR="00334B2F" w:rsidRPr="00AF04FC" w:rsidRDefault="00334B2F" w:rsidP="00CB0ADE">
            <w:pPr>
              <w:jc w:val="right"/>
              <w:rPr>
                <w:rFonts w:ascii="Arial LatArm" w:hAnsi="Arial LatArm" w:cs="Arial"/>
                <w:sz w:val="20"/>
                <w:szCs w:val="20"/>
              </w:rPr>
            </w:pPr>
          </w:p>
        </w:tc>
      </w:tr>
    </w:tbl>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AF04FC"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cs="Sylfaen"/>
          <w:sz w:val="20"/>
          <w:szCs w:val="20"/>
          <w:lang w:val="hy-AM"/>
        </w:rPr>
      </w:pPr>
      <w:r w:rsidRPr="00AF04FC">
        <w:rPr>
          <w:rFonts w:ascii="Arial LatArm" w:hAnsi="Arial LatArm"/>
          <w:i/>
          <w:sz w:val="16"/>
          <w:lang w:val="hy-AM"/>
        </w:rPr>
        <w:t xml:space="preserve">* </w:t>
      </w:r>
      <w:r w:rsidRPr="00AF04FC">
        <w:rPr>
          <w:rFonts w:ascii="Arial" w:hAnsi="Arial" w:cs="Arial"/>
          <w:i/>
          <w:sz w:val="16"/>
          <w:lang w:val="hy-AM"/>
        </w:rPr>
        <w:t>Վճարմանպահանջագիրըլրացվումէհամաձայնսույնհրավերովսահմանված</w:t>
      </w:r>
      <w:r w:rsidRPr="00AF04FC">
        <w:rPr>
          <w:rFonts w:ascii="Arial LatArm" w:hAnsi="Arial LatArm" w:cs="Arial LatArm"/>
          <w:i/>
          <w:sz w:val="16"/>
          <w:lang w:val="hy-AM"/>
        </w:rPr>
        <w:t>«</w:t>
      </w:r>
      <w:r w:rsidRPr="00AF04FC">
        <w:rPr>
          <w:rFonts w:ascii="Arial" w:hAnsi="Arial" w:cs="Arial"/>
          <w:i/>
          <w:sz w:val="16"/>
          <w:lang w:val="hy-AM"/>
        </w:rPr>
        <w:t>Վճարմանպահանջագրիպարտադիրվավերապայմաններիևլրացմանկարգի</w:t>
      </w:r>
      <w:r w:rsidRPr="00AF04FC">
        <w:rPr>
          <w:rFonts w:ascii="Arial LatArm" w:hAnsi="Arial LatArm" w:cs="Arial LatArm"/>
          <w:i/>
          <w:sz w:val="16"/>
          <w:lang w:val="hy-AM"/>
        </w:rPr>
        <w:t>»</w:t>
      </w:r>
      <w:r w:rsidRPr="00AF04FC">
        <w:rPr>
          <w:rFonts w:ascii="Arial LatArm" w:hAnsi="Arial LatArm"/>
          <w:i/>
          <w:sz w:val="16"/>
          <w:lang w:val="hy-AM"/>
        </w:rPr>
        <w:t>:</w:t>
      </w:r>
    </w:p>
    <w:p w:rsidR="00334B2F" w:rsidRPr="00AF04FC" w:rsidRDefault="00334B2F" w:rsidP="00334B2F">
      <w:pPr>
        <w:jc w:val="center"/>
        <w:rPr>
          <w:rFonts w:ascii="Arial LatArm" w:hAnsi="Arial LatArm"/>
          <w:b/>
          <w:sz w:val="22"/>
          <w:szCs w:val="22"/>
          <w:lang w:val="nl-NL"/>
        </w:rPr>
      </w:pPr>
      <w:r w:rsidRPr="00AF04FC">
        <w:rPr>
          <w:rFonts w:ascii="Arial LatArm" w:hAnsi="Arial LatArm"/>
          <w:b/>
          <w:lang w:val="hy-AM"/>
        </w:rPr>
        <w:br w:type="page"/>
      </w:r>
      <w:r w:rsidRPr="00AF04FC">
        <w:rPr>
          <w:rFonts w:ascii="Arial" w:hAnsi="Arial" w:cs="Arial"/>
          <w:b/>
          <w:sz w:val="22"/>
          <w:szCs w:val="22"/>
          <w:lang w:val="hy-AM"/>
        </w:rPr>
        <w:lastRenderedPageBreak/>
        <w:t>Վճարմանպահանջագրիպարտադիրվավերապայմաններըևլրացմանուղեցույցը</w:t>
      </w:r>
    </w:p>
    <w:p w:rsidR="00334B2F" w:rsidRPr="00AF04FC" w:rsidRDefault="00334B2F" w:rsidP="00334B2F">
      <w:pPr>
        <w:jc w:val="center"/>
        <w:rPr>
          <w:rFonts w:ascii="Arial LatArm" w:hAnsi="Arial LatArm"/>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both"/>
              <w:rPr>
                <w:rFonts w:ascii="Arial LatArm" w:hAnsi="Arial LatArm"/>
                <w:sz w:val="20"/>
                <w:szCs w:val="20"/>
              </w:rPr>
            </w:pPr>
            <w:r w:rsidRPr="00AF04FC">
              <w:rPr>
                <w:rFonts w:ascii="Arial" w:hAnsi="Arial" w:cs="Arial"/>
                <w:sz w:val="20"/>
                <w:szCs w:val="20"/>
              </w:rPr>
              <w:t>Հ</w:t>
            </w:r>
            <w:r w:rsidRPr="00AF04FC">
              <w:rPr>
                <w:rFonts w:ascii="Arial LatArm" w:hAnsi="Arial LatArm"/>
                <w:sz w:val="20"/>
                <w:szCs w:val="20"/>
              </w:rPr>
              <w:t>/</w:t>
            </w:r>
            <w:r w:rsidRPr="00AF04FC">
              <w:rPr>
                <w:rFonts w:ascii="Arial" w:hAnsi="Arial" w:cs="Arial"/>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&lt;&lt;</w:t>
            </w:r>
            <w:r w:rsidRPr="00AF04FC">
              <w:rPr>
                <w:rFonts w:ascii="Arial" w:hAnsi="Arial" w:cs="Arial"/>
                <w:b/>
                <w:sz w:val="20"/>
                <w:szCs w:val="20"/>
              </w:rPr>
              <w:t>Վճարմանպահանջագիր</w:t>
            </w:r>
            <w:r w:rsidRPr="00AF04FC">
              <w:rPr>
                <w:rFonts w:ascii="Arial LatArm" w:hAnsi="Arial LatArm"/>
                <w:b/>
                <w:sz w:val="20"/>
                <w:szCs w:val="20"/>
              </w:rPr>
              <w:t>&gt;&gt;</w:t>
            </w:r>
            <w:r w:rsidRPr="00AF04FC">
              <w:rPr>
                <w:rFonts w:ascii="Arial" w:hAnsi="Arial" w:cs="Arial"/>
                <w:b/>
                <w:sz w:val="20"/>
                <w:szCs w:val="20"/>
              </w:rPr>
              <w: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w:hAnsi="Arial" w:cs="Arial"/>
                <w:b/>
                <w:sz w:val="20"/>
                <w:szCs w:val="20"/>
              </w:rPr>
              <w:t>Նշվածդաշտի</w:t>
            </w:r>
            <w:r w:rsidRPr="00AF04FC">
              <w:rPr>
                <w:rFonts w:ascii="Arial LatArm" w:hAnsi="Arial LatArm"/>
                <w:b/>
                <w:sz w:val="20"/>
                <w:szCs w:val="20"/>
              </w:rPr>
              <w:t>/</w:t>
            </w:r>
          </w:p>
          <w:p w:rsidR="00334B2F" w:rsidRPr="00AF04FC" w:rsidRDefault="00334B2F" w:rsidP="00CB0ADE">
            <w:pPr>
              <w:jc w:val="center"/>
              <w:rPr>
                <w:rFonts w:ascii="Arial LatArm" w:hAnsi="Arial LatArm"/>
                <w:b/>
                <w:sz w:val="20"/>
                <w:szCs w:val="20"/>
              </w:rPr>
            </w:pPr>
            <w:r w:rsidRPr="00AF04FC">
              <w:rPr>
                <w:rFonts w:ascii="Arial" w:hAnsi="Arial" w:cs="Arial"/>
                <w:b/>
                <w:sz w:val="20"/>
                <w:szCs w:val="20"/>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lang w:val="hy-AM"/>
              </w:rPr>
            </w:pPr>
            <w:r w:rsidRPr="00AF04FC">
              <w:rPr>
                <w:rFonts w:ascii="Arial" w:hAnsi="Arial" w:cs="Arial"/>
                <w:b/>
                <w:sz w:val="20"/>
                <w:szCs w:val="20"/>
              </w:rPr>
              <w:t>Վավերապայմանիլրացմանպահանջը</w:t>
            </w:r>
          </w:p>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w:t>
            </w:r>
            <w:r w:rsidRPr="00AF04FC">
              <w:rPr>
                <w:rFonts w:ascii="Arial" w:hAnsi="Arial" w:cs="Arial"/>
                <w:b/>
                <w:sz w:val="20"/>
                <w:szCs w:val="20"/>
                <w:lang w:val="hy-AM"/>
              </w:rPr>
              <w:t>գնումներիգործընթացիհետկապված</w:t>
            </w:r>
            <w:r w:rsidRPr="00AF04FC">
              <w:rPr>
                <w:rFonts w:ascii="Arial LatArm" w:hAnsi="Arial LatArm"/>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ind w:left="-588" w:firstLine="588"/>
              <w:jc w:val="center"/>
              <w:rPr>
                <w:rFonts w:ascii="Arial LatArm" w:hAnsi="Arial LatArm"/>
                <w:b/>
                <w:sz w:val="20"/>
                <w:szCs w:val="20"/>
              </w:rPr>
            </w:pPr>
            <w:r w:rsidRPr="00AF04FC">
              <w:rPr>
                <w:rFonts w:ascii="Arial" w:hAnsi="Arial" w:cs="Arial"/>
                <w:b/>
                <w:sz w:val="20"/>
                <w:szCs w:val="20"/>
              </w:rPr>
              <w:t>Վավերապայմանը</w:t>
            </w:r>
          </w:p>
          <w:p w:rsidR="00334B2F" w:rsidRPr="00AF04FC" w:rsidRDefault="00334B2F" w:rsidP="00CB0ADE">
            <w:pPr>
              <w:ind w:left="-588" w:firstLine="588"/>
              <w:jc w:val="center"/>
              <w:rPr>
                <w:rFonts w:ascii="Arial LatArm" w:hAnsi="Arial LatArm"/>
                <w:b/>
                <w:sz w:val="20"/>
                <w:szCs w:val="20"/>
              </w:rPr>
            </w:pPr>
            <w:r w:rsidRPr="00AF04FC">
              <w:rPr>
                <w:rFonts w:ascii="Arial" w:hAnsi="Arial" w:cs="Arial"/>
                <w:b/>
                <w:sz w:val="20"/>
                <w:szCs w:val="20"/>
              </w:rPr>
              <w:t>լրացնողկողմը</w:t>
            </w:r>
            <w:r w:rsidRPr="00AF04FC">
              <w:rPr>
                <w:rFonts w:ascii="Arial LatArm" w:hAnsi="Arial LatArm"/>
                <w:b/>
                <w:sz w:val="20"/>
                <w:szCs w:val="20"/>
              </w:rPr>
              <w:t xml:space="preserve">` </w:t>
            </w:r>
          </w:p>
          <w:p w:rsidR="00334B2F" w:rsidRPr="00AF04FC" w:rsidRDefault="00334B2F" w:rsidP="00CB0ADE">
            <w:pPr>
              <w:ind w:left="-588" w:firstLine="588"/>
              <w:jc w:val="center"/>
              <w:rPr>
                <w:rFonts w:ascii="Arial LatArm" w:hAnsi="Arial LatArm"/>
                <w:b/>
                <w:sz w:val="20"/>
                <w:szCs w:val="20"/>
              </w:rPr>
            </w:pPr>
            <w:r w:rsidRPr="00AF04FC">
              <w:rPr>
                <w:rFonts w:ascii="Arial" w:hAnsi="Arial" w:cs="Arial"/>
                <w:b/>
                <w:sz w:val="20"/>
                <w:szCs w:val="20"/>
              </w:rPr>
              <w:t>շահառունկամվճարողը</w:t>
            </w:r>
          </w:p>
          <w:p w:rsidR="00334B2F" w:rsidRPr="00AF04FC" w:rsidRDefault="00334B2F" w:rsidP="00CB0ADE">
            <w:pPr>
              <w:ind w:left="-588" w:firstLine="588"/>
              <w:jc w:val="center"/>
              <w:rPr>
                <w:rFonts w:ascii="Arial LatArm" w:hAnsi="Arial LatArm"/>
                <w:b/>
                <w:sz w:val="20"/>
                <w:szCs w:val="20"/>
              </w:rPr>
            </w:pPr>
            <w:r w:rsidRPr="00AF04FC">
              <w:rPr>
                <w:rFonts w:ascii="Arial LatArm" w:hAnsi="Arial LatArm"/>
                <w:b/>
                <w:sz w:val="20"/>
                <w:szCs w:val="20"/>
              </w:rPr>
              <w:t>(</w:t>
            </w:r>
            <w:r w:rsidRPr="00AF04FC">
              <w:rPr>
                <w:rFonts w:ascii="Arial" w:hAnsi="Arial" w:cs="Arial"/>
                <w:b/>
                <w:sz w:val="20"/>
                <w:szCs w:val="20"/>
                <w:lang w:val="hy-AM"/>
              </w:rPr>
              <w:t>գնումներիգործընթացիհետկապված</w:t>
            </w:r>
            <w:r w:rsidRPr="00AF04FC">
              <w:rPr>
                <w:rFonts w:ascii="Arial LatArm" w:hAnsi="Arial LatArm"/>
                <w:b/>
                <w:sz w:val="20"/>
                <w:szCs w:val="20"/>
              </w:rPr>
              <w:t>)</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b/>
                <w:sz w:val="20"/>
                <w:szCs w:val="20"/>
              </w:rPr>
            </w:pPr>
            <w:r w:rsidRPr="00AF04FC">
              <w:rPr>
                <w:rFonts w:ascii="Arial LatArm" w:hAnsi="Arial LatArm"/>
                <w:b/>
                <w:sz w:val="20"/>
                <w:szCs w:val="20"/>
              </w:rPr>
              <w:t>5</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Փաստաթղթիանվանումը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Փաստաթղթիվրանախապեսլրացվածէ</w:t>
            </w:r>
            <w:r w:rsidRPr="00AF04FC">
              <w:rPr>
                <w:rFonts w:ascii="Arial LatArm" w:hAnsi="Arial LatArm"/>
                <w:sz w:val="20"/>
                <w:szCs w:val="20"/>
                <w:lang w:val="hy-AM"/>
              </w:rPr>
              <w:t>&lt;</w:t>
            </w:r>
            <w:r w:rsidRPr="00AF04FC">
              <w:rPr>
                <w:rFonts w:ascii="Arial" w:hAnsi="Arial" w:cs="Arial"/>
                <w:sz w:val="20"/>
                <w:szCs w:val="20"/>
                <w:lang w:val="hy-AM"/>
              </w:rPr>
              <w:t>Վճարմանպահանջագիր</w:t>
            </w:r>
            <w:r w:rsidRPr="00AF04FC">
              <w:rPr>
                <w:rFonts w:ascii="Arial LatArm" w:hAnsi="Arial LatArm"/>
                <w:sz w:val="20"/>
                <w:szCs w:val="20"/>
                <w:lang w:val="hy-AM"/>
              </w:rPr>
              <w:t>&gt;</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334B2F">
            <w:pPr>
              <w:pStyle w:val="ListParagraph"/>
              <w:numPr>
                <w:ilvl w:val="0"/>
                <w:numId w:val="26"/>
              </w:numPr>
              <w:contextualSpacing/>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both"/>
              <w:rPr>
                <w:rFonts w:ascii="Arial LatArm" w:hAnsi="Arial LatArm"/>
                <w:sz w:val="20"/>
                <w:szCs w:val="20"/>
              </w:rPr>
            </w:pPr>
            <w:r w:rsidRPr="00AF04FC">
              <w:rPr>
                <w:rFonts w:ascii="Arial" w:hAnsi="Arial" w:cs="Arial"/>
                <w:sz w:val="20"/>
                <w:szCs w:val="20"/>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լրացվումէշահառուիկողմից</w:t>
            </w:r>
            <w:r w:rsidRPr="00AF04FC">
              <w:rPr>
                <w:rFonts w:ascii="Arial LatArm" w:hAnsi="Arial LatArm"/>
                <w:sz w:val="20"/>
                <w:szCs w:val="20"/>
              </w:rPr>
              <w:t xml:space="preserve">` </w:t>
            </w:r>
            <w:r w:rsidRPr="00AF04FC">
              <w:rPr>
                <w:rFonts w:ascii="Arial" w:hAnsi="Arial" w:cs="Arial"/>
                <w:sz w:val="20"/>
                <w:szCs w:val="20"/>
              </w:rPr>
              <w:t>վճարողիբանկինվճարմանպահանջագիրըներկայացնելիս</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334B2F">
            <w:pPr>
              <w:pStyle w:val="ListParagraph"/>
              <w:numPr>
                <w:ilvl w:val="0"/>
                <w:numId w:val="26"/>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both"/>
              <w:rPr>
                <w:rFonts w:ascii="Arial LatArm" w:hAnsi="Arial LatArm"/>
                <w:sz w:val="20"/>
                <w:szCs w:val="20"/>
              </w:rPr>
            </w:pPr>
            <w:r w:rsidRPr="00AF04FC">
              <w:rPr>
                <w:rFonts w:ascii="Arial" w:hAnsi="Arial" w:cs="Arial"/>
                <w:sz w:val="20"/>
                <w:szCs w:val="20"/>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ind w:left="132" w:hanging="132"/>
              <w:jc w:val="center"/>
              <w:rPr>
                <w:rFonts w:ascii="Arial LatArm" w:hAnsi="Arial LatArm"/>
                <w:sz w:val="20"/>
                <w:szCs w:val="20"/>
                <w:lang w:val="hy-AM"/>
              </w:rPr>
            </w:pPr>
            <w:r w:rsidRPr="00AF04FC">
              <w:rPr>
                <w:rFonts w:ascii="Arial" w:hAnsi="Arial" w:cs="Arial"/>
                <w:sz w:val="20"/>
                <w:szCs w:val="20"/>
              </w:rPr>
              <w:t>լրացվումէշահառուիկողմից</w:t>
            </w:r>
            <w:r w:rsidRPr="00AF04FC">
              <w:rPr>
                <w:rFonts w:ascii="Arial LatArm" w:hAnsi="Arial LatArm"/>
                <w:sz w:val="20"/>
                <w:szCs w:val="20"/>
              </w:rPr>
              <w:t xml:space="preserve">` </w:t>
            </w:r>
            <w:r w:rsidRPr="00AF04FC">
              <w:rPr>
                <w:rFonts w:ascii="Arial" w:hAnsi="Arial" w:cs="Arial"/>
                <w:sz w:val="20"/>
                <w:szCs w:val="20"/>
              </w:rPr>
              <w:t>վճարողիբանկինվճարմանպահանջագրիներկայացմանօրը</w:t>
            </w:r>
            <w:r w:rsidRPr="00AF04FC">
              <w:rPr>
                <w:rFonts w:ascii="Arial LatArm" w:hAnsi="Arial LatArm"/>
                <w:sz w:val="20"/>
                <w:szCs w:val="20"/>
                <w:lang w:val="hy-AM"/>
              </w:rPr>
              <w:t xml:space="preserve">: </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334B2F">
            <w:pPr>
              <w:pStyle w:val="ListParagraph"/>
              <w:numPr>
                <w:ilvl w:val="0"/>
                <w:numId w:val="26"/>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both"/>
              <w:rPr>
                <w:rFonts w:ascii="Arial LatArm" w:hAnsi="Arial LatArm"/>
                <w:sz w:val="20"/>
                <w:szCs w:val="20"/>
              </w:rPr>
            </w:pPr>
            <w:r w:rsidRPr="00AF04FC">
              <w:rPr>
                <w:rFonts w:ascii="Arial" w:hAnsi="Arial" w:cs="Arial"/>
                <w:sz w:val="20"/>
                <w:szCs w:val="20"/>
                <w:lang w:val="hy-AM"/>
              </w:rPr>
              <w:t>Վճարողիանվանումը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լրացվումէայնանձի</w:t>
            </w:r>
            <w:r w:rsidRPr="00AF04FC">
              <w:rPr>
                <w:rFonts w:ascii="Arial LatArm" w:hAnsi="Arial LatArm"/>
                <w:sz w:val="20"/>
                <w:szCs w:val="20"/>
              </w:rPr>
              <w:t xml:space="preserve"> (</w:t>
            </w:r>
            <w:r w:rsidRPr="00AF04FC">
              <w:rPr>
                <w:rFonts w:ascii="Arial" w:hAnsi="Arial" w:cs="Arial"/>
                <w:sz w:val="20"/>
                <w:szCs w:val="20"/>
              </w:rPr>
              <w:t>վճարողի</w:t>
            </w:r>
            <w:r w:rsidRPr="00AF04FC">
              <w:rPr>
                <w:rFonts w:ascii="Arial LatArm" w:hAnsi="Arial LatArm"/>
                <w:sz w:val="20"/>
                <w:szCs w:val="20"/>
              </w:rPr>
              <w:t xml:space="preserve">) </w:t>
            </w:r>
            <w:r w:rsidRPr="00AF04FC">
              <w:rPr>
                <w:rFonts w:ascii="Arial" w:hAnsi="Arial" w:cs="Arial"/>
                <w:sz w:val="20"/>
                <w:szCs w:val="20"/>
              </w:rPr>
              <w:t>անունը</w:t>
            </w:r>
            <w:r w:rsidRPr="00AF04FC">
              <w:rPr>
                <w:rFonts w:ascii="Arial LatArm" w:hAnsi="Arial LatArm"/>
                <w:sz w:val="20"/>
                <w:szCs w:val="20"/>
              </w:rPr>
              <w:t xml:space="preserve">, </w:t>
            </w:r>
            <w:r w:rsidRPr="00AF04FC">
              <w:rPr>
                <w:rFonts w:ascii="Arial" w:hAnsi="Arial" w:cs="Arial"/>
                <w:sz w:val="20"/>
                <w:szCs w:val="20"/>
              </w:rPr>
              <w:t>որիհաշվիցպետքէգանձվիպահանջագրովնշվածգումարը</w:t>
            </w:r>
            <w:r w:rsidRPr="00AF04FC">
              <w:rPr>
                <w:rFonts w:ascii="Arial LatArm" w:hAnsi="Arial LatArm"/>
                <w:sz w:val="20"/>
                <w:szCs w:val="20"/>
              </w:rPr>
              <w:t xml:space="preserve">: </w:t>
            </w:r>
            <w:r w:rsidRPr="00AF04FC">
              <w:rPr>
                <w:rFonts w:ascii="Arial" w:hAnsi="Arial" w:cs="Arial"/>
                <w:sz w:val="20"/>
                <w:szCs w:val="20"/>
              </w:rPr>
              <w:t>Լրացվումէվճարողիանունը</w:t>
            </w:r>
            <w:r w:rsidRPr="00AF04FC">
              <w:rPr>
                <w:rFonts w:ascii="Arial LatArm" w:hAnsi="Arial LatArm"/>
                <w:sz w:val="20"/>
                <w:szCs w:val="20"/>
              </w:rPr>
              <w:t xml:space="preserve">, </w:t>
            </w:r>
            <w:r w:rsidRPr="00AF04FC">
              <w:rPr>
                <w:rFonts w:ascii="Arial" w:hAnsi="Arial" w:cs="Arial"/>
                <w:sz w:val="20"/>
                <w:szCs w:val="20"/>
              </w:rPr>
              <w:t>ազգանունը</w:t>
            </w:r>
            <w:r w:rsidRPr="00AF04FC">
              <w:rPr>
                <w:rFonts w:ascii="Arial LatArm" w:hAnsi="Arial LatArm"/>
                <w:sz w:val="20"/>
                <w:szCs w:val="20"/>
              </w:rPr>
              <w:t xml:space="preserve">, </w:t>
            </w:r>
            <w:r w:rsidRPr="00AF04FC">
              <w:rPr>
                <w:rFonts w:ascii="Arial" w:hAnsi="Arial" w:cs="Arial"/>
                <w:sz w:val="20"/>
                <w:szCs w:val="20"/>
              </w:rPr>
              <w:t>եթեայնֆիզիկականանձէկամանվանումը</w:t>
            </w:r>
            <w:r w:rsidRPr="00AF04FC">
              <w:rPr>
                <w:rFonts w:ascii="Arial LatArm" w:hAnsi="Arial LatArm"/>
                <w:sz w:val="20"/>
                <w:szCs w:val="20"/>
              </w:rPr>
              <w:t xml:space="preserve">, </w:t>
            </w:r>
            <w:r w:rsidRPr="00AF04FC">
              <w:rPr>
                <w:rFonts w:ascii="Arial" w:hAnsi="Arial" w:cs="Arial"/>
                <w:sz w:val="20"/>
                <w:szCs w:val="20"/>
              </w:rPr>
              <w:t>եթեայնիրավաբանականանձէ</w:t>
            </w:r>
            <w:r w:rsidRPr="00AF04FC">
              <w:rPr>
                <w:rFonts w:ascii="Arial LatArm" w:hAnsi="Arial LatArm"/>
                <w:sz w:val="20"/>
                <w:szCs w:val="20"/>
              </w:rPr>
              <w:t xml:space="preserve">: </w:t>
            </w:r>
            <w:r w:rsidRPr="00AF04FC">
              <w:rPr>
                <w:rFonts w:ascii="Arial" w:hAnsi="Arial" w:cs="Arial"/>
                <w:sz w:val="20"/>
                <w:szCs w:val="20"/>
              </w:rPr>
              <w:t>Նշվումեննաևայլտվյալներ</w:t>
            </w:r>
            <w:r w:rsidRPr="00AF04FC">
              <w:rPr>
                <w:rFonts w:ascii="Arial LatArm" w:hAnsi="Arial LatArm"/>
                <w:sz w:val="20"/>
                <w:szCs w:val="20"/>
              </w:rPr>
              <w:t xml:space="preserve">` </w:t>
            </w:r>
            <w:r w:rsidRPr="00AF04FC">
              <w:rPr>
                <w:rFonts w:ascii="Arial" w:hAnsi="Arial" w:cs="Arial"/>
                <w:sz w:val="20"/>
                <w:szCs w:val="20"/>
              </w:rPr>
              <w:t>ըստանհրաժեշտության</w:t>
            </w:r>
            <w:r w:rsidRPr="00AF04FC">
              <w:rPr>
                <w:rFonts w:ascii="Arial LatArm" w:hAnsi="Arial LatArm"/>
                <w:sz w:val="20"/>
                <w:szCs w:val="20"/>
              </w:rPr>
              <w:t>:</w:t>
            </w:r>
            <w:r w:rsidRPr="00AF04FC">
              <w:rPr>
                <w:rFonts w:ascii="Arial" w:hAnsi="Arial" w:cs="Arial"/>
                <w:sz w:val="20"/>
                <w:szCs w:val="20"/>
              </w:rPr>
              <w:t>Լրացվումէվճարողիկողմից</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ind w:left="252" w:hanging="252"/>
              <w:jc w:val="center"/>
              <w:rPr>
                <w:rFonts w:ascii="Arial LatArm" w:hAnsi="Arial LatArm"/>
                <w:sz w:val="20"/>
                <w:szCs w:val="20"/>
              </w:rPr>
            </w:pPr>
            <w:r w:rsidRPr="00AF04FC">
              <w:rPr>
                <w:rFonts w:ascii="Arial" w:hAnsi="Arial" w:cs="Arial"/>
                <w:sz w:val="20"/>
                <w:szCs w:val="20"/>
              </w:rPr>
              <w:t>լրացվումէվճարողիկողմից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անվանումը</w:t>
            </w:r>
            <w:r w:rsidRPr="00AF04FC">
              <w:rPr>
                <w:rFonts w:ascii="Arial LatArm" w:hAnsi="Arial LatArm"/>
                <w:sz w:val="20"/>
                <w:szCs w:val="20"/>
              </w:rPr>
              <w:t xml:space="preserve"> (</w:t>
            </w:r>
            <w:r w:rsidRPr="00AF04FC">
              <w:rPr>
                <w:rFonts w:ascii="Arial" w:hAnsi="Arial" w:cs="Arial"/>
                <w:sz w:val="20"/>
                <w:szCs w:val="20"/>
              </w:rPr>
              <w:t>վճարողիբանկը</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լրացվումէվճարողիբանկայինհաշվիհամարըիրենսպասարկողֆինանսականկազմակերպությունում</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որիցպետքէգանձվիպահանջագրովնշվածգումարը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վճարողիՀՎՀՀ</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լրացվումէՀայաստանիՀանրապետությաննորմատիվիրավականակտերովսահմավածդեպքերում</w:t>
            </w:r>
            <w:r w:rsidRPr="00AF04FC">
              <w:rPr>
                <w:rFonts w:ascii="Arial LatArm" w:hAnsi="Arial LatArm"/>
                <w:sz w:val="20"/>
                <w:szCs w:val="20"/>
              </w:rPr>
              <w:t xml:space="preserve">, </w:t>
            </w:r>
            <w:r w:rsidRPr="00AF04FC">
              <w:rPr>
                <w:rFonts w:ascii="Arial" w:hAnsi="Arial" w:cs="Arial"/>
                <w:sz w:val="20"/>
                <w:szCs w:val="20"/>
              </w:rPr>
              <w:t>երբվճարողըհանդիսանումէհաշվառվածհարկատու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վճարողիՀԾՀ</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w:t>
            </w:r>
            <w:r w:rsidRPr="00AF04FC">
              <w:rPr>
                <w:rFonts w:ascii="Arial" w:hAnsi="Arial" w:cs="Arial"/>
                <w:sz w:val="20"/>
                <w:szCs w:val="20"/>
              </w:rPr>
              <w:lastRenderedPageBreak/>
              <w:t>նվածդեպքերում</w:t>
            </w:r>
            <w:r w:rsidRPr="00AF04FC">
              <w:rPr>
                <w:rFonts w:ascii="Arial LatArm" w:hAnsi="Arial LatArm"/>
                <w:sz w:val="20"/>
                <w:szCs w:val="20"/>
              </w:rPr>
              <w:t xml:space="preserve">, </w:t>
            </w:r>
            <w:r w:rsidRPr="00AF04FC">
              <w:rPr>
                <w:rFonts w:ascii="Arial" w:hAnsi="Arial" w:cs="Arial"/>
                <w:sz w:val="20"/>
                <w:szCs w:val="20"/>
              </w:rPr>
              <w:t>երբվճարողըհանդիսանումէֆիզիկականանձ</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lastRenderedPageBreak/>
              <w:t>լրացվումէվճարողիկողմից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w:t>
            </w:r>
            <w:r w:rsidRPr="00AF04FC">
              <w:rPr>
                <w:rFonts w:ascii="Arial" w:hAnsi="Arial" w:cs="Arial"/>
                <w:sz w:val="20"/>
                <w:szCs w:val="20"/>
                <w:lang w:val="hy-AM"/>
              </w:rPr>
              <w:t>իանվանումը</w:t>
            </w:r>
            <w:r w:rsidRPr="00AF04FC">
              <w:rPr>
                <w:rFonts w:ascii="Arial LatArm" w:hAnsi="Arial LatArm" w:cs="Sylfaen"/>
                <w:sz w:val="20"/>
                <w:szCs w:val="20"/>
              </w:rPr>
              <w:t>,</w:t>
            </w:r>
            <w:r w:rsidRPr="00AF04FC">
              <w:rPr>
                <w:rFonts w:ascii="Arial" w:hAnsi="Arial" w:cs="Arial"/>
                <w:sz w:val="20"/>
                <w:szCs w:val="20"/>
                <w:lang w:val="hy-AM"/>
              </w:rPr>
              <w:t>կամանունազգանուն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լրացվումէշահառուհանդիսացողանձի</w:t>
            </w:r>
            <w:r w:rsidRPr="00AF04FC">
              <w:rPr>
                <w:rFonts w:ascii="Arial LatArm" w:hAnsi="Arial LatArm"/>
                <w:sz w:val="20"/>
                <w:szCs w:val="20"/>
              </w:rPr>
              <w:t xml:space="preserve"> (</w:t>
            </w:r>
            <w:r w:rsidRPr="00AF04FC">
              <w:rPr>
                <w:rFonts w:ascii="Arial" w:hAnsi="Arial" w:cs="Arial"/>
                <w:sz w:val="20"/>
                <w:szCs w:val="20"/>
              </w:rPr>
              <w:t>վճարումըստացողի</w:t>
            </w:r>
            <w:r w:rsidRPr="00AF04FC">
              <w:rPr>
                <w:rFonts w:ascii="Arial LatArm" w:hAnsi="Arial LatArm"/>
                <w:sz w:val="20"/>
                <w:szCs w:val="20"/>
              </w:rPr>
              <w:t xml:space="preserve">) </w:t>
            </w:r>
            <w:r w:rsidRPr="00AF04FC">
              <w:rPr>
                <w:rFonts w:ascii="Arial" w:hAnsi="Arial" w:cs="Arial"/>
                <w:sz w:val="20"/>
                <w:szCs w:val="20"/>
              </w:rPr>
              <w:t>անվանումը</w:t>
            </w:r>
            <w:r w:rsidRPr="00AF04FC">
              <w:rPr>
                <w:rFonts w:ascii="Arial LatArm" w:hAnsi="Arial LatArm"/>
                <w:sz w:val="20"/>
                <w:szCs w:val="20"/>
              </w:rPr>
              <w:t xml:space="preserve">: </w:t>
            </w:r>
            <w:r w:rsidRPr="00AF04FC">
              <w:rPr>
                <w:rFonts w:ascii="Arial" w:hAnsi="Arial" w:cs="Arial"/>
                <w:sz w:val="20"/>
                <w:szCs w:val="20"/>
              </w:rPr>
              <w:t>Նշվումեննաևայլտվյալներ</w:t>
            </w:r>
            <w:r w:rsidRPr="00AF04FC">
              <w:rPr>
                <w:rFonts w:ascii="Arial LatArm" w:hAnsi="Arial LatArm"/>
                <w:sz w:val="20"/>
                <w:szCs w:val="20"/>
              </w:rPr>
              <w:t xml:space="preserve">` </w:t>
            </w:r>
            <w:r w:rsidRPr="00AF04FC">
              <w:rPr>
                <w:rFonts w:ascii="Arial" w:hAnsi="Arial" w:cs="Arial"/>
                <w:sz w:val="20"/>
                <w:szCs w:val="20"/>
              </w:rPr>
              <w:t>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շահառուիՀ</w:t>
            </w:r>
            <w:r w:rsidRPr="00AF04FC">
              <w:rPr>
                <w:rFonts w:ascii="Arial"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LatArm" w:hAnsi="Arial LatArm" w:cs="Sylfaen"/>
                <w:sz w:val="20"/>
                <w:szCs w:val="20"/>
              </w:rPr>
              <w:t xml:space="preserve"> (</w:t>
            </w:r>
            <w:r w:rsidRPr="00AF04FC">
              <w:rPr>
                <w:rFonts w:ascii="Arial" w:hAnsi="Arial" w:cs="Arial"/>
                <w:sz w:val="20"/>
                <w:szCs w:val="20"/>
                <w:lang w:val="hy-AM"/>
              </w:rPr>
              <w:t>գնումներիհետկապվածգործընթացումչիլրացվում</w:t>
            </w:r>
            <w:r w:rsidRPr="00AF04FC">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cs="Sylfaen"/>
                <w:sz w:val="20"/>
                <w:szCs w:val="20"/>
                <w:lang w:val="ru-RU"/>
              </w:rPr>
              <w:t>(</w:t>
            </w:r>
            <w:r w:rsidRPr="00AF04FC">
              <w:rPr>
                <w:rFonts w:ascii="Arial" w:hAnsi="Arial" w:cs="Arial"/>
                <w:sz w:val="20"/>
                <w:szCs w:val="20"/>
                <w:lang w:val="hy-AM"/>
              </w:rPr>
              <w:t>չիլրացվում</w:t>
            </w:r>
            <w:r w:rsidRPr="00AF04FC">
              <w:rPr>
                <w:rFonts w:ascii="Arial LatArm" w:hAnsi="Arial LatArm" w:cs="Sylfaen"/>
                <w:sz w:val="20"/>
                <w:szCs w:val="20"/>
                <w:lang w:val="ru-RU"/>
              </w:rPr>
              <w:t>)</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շահառուիՀՎՀՀ</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լրացվումէՀայաստանիՀանրապետությաննորմատիվիրավականակտերովսահմանվածդեպքերում</w:t>
            </w:r>
            <w:r w:rsidRPr="00AF04FC">
              <w:rPr>
                <w:rFonts w:ascii="Arial LatArm" w:hAnsi="Arial LatArm"/>
                <w:sz w:val="20"/>
                <w:szCs w:val="20"/>
              </w:rPr>
              <w:t xml:space="preserve">, </w:t>
            </w:r>
            <w:r w:rsidRPr="00AF04FC">
              <w:rPr>
                <w:rFonts w:ascii="Arial" w:hAnsi="Arial" w:cs="Arial"/>
                <w:sz w:val="20"/>
                <w:szCs w:val="20"/>
              </w:rPr>
              <w:t>երբշահառունհանդիսանումէհաշվառվածհարկատու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լրացվումէշահառուիայնբանկային</w:t>
            </w:r>
            <w:r w:rsidRPr="00AF04FC">
              <w:rPr>
                <w:rFonts w:ascii="Arial LatArm" w:hAnsi="Arial LatArm"/>
                <w:sz w:val="20"/>
                <w:szCs w:val="20"/>
              </w:rPr>
              <w:t xml:space="preserve"> (</w:t>
            </w:r>
            <w:r w:rsidRPr="00AF04FC">
              <w:rPr>
                <w:rFonts w:ascii="Arial" w:hAnsi="Arial" w:cs="Arial"/>
                <w:sz w:val="20"/>
                <w:szCs w:val="20"/>
                <w:lang w:val="hy-AM"/>
              </w:rPr>
              <w:t>գանձապետական</w:t>
            </w:r>
            <w:r w:rsidRPr="00AF04FC">
              <w:rPr>
                <w:rFonts w:ascii="Arial LatArm" w:hAnsi="Arial LatArm"/>
                <w:sz w:val="20"/>
                <w:szCs w:val="20"/>
              </w:rPr>
              <w:t xml:space="preserve">) </w:t>
            </w:r>
            <w:r w:rsidRPr="00AF04FC">
              <w:rPr>
                <w:rFonts w:ascii="Arial" w:hAnsi="Arial" w:cs="Arial"/>
                <w:sz w:val="20"/>
                <w:szCs w:val="20"/>
              </w:rPr>
              <w:t>հաշվիհամարը</w:t>
            </w:r>
            <w:r w:rsidRPr="00AF04FC">
              <w:rPr>
                <w:rFonts w:ascii="Arial LatArm" w:hAnsi="Arial LatArm"/>
                <w:sz w:val="20"/>
                <w:szCs w:val="20"/>
              </w:rPr>
              <w:t xml:space="preserve">, </w:t>
            </w:r>
            <w:r w:rsidRPr="00AF04FC">
              <w:rPr>
                <w:rFonts w:ascii="Arial" w:hAnsi="Arial" w:cs="Arial"/>
                <w:sz w:val="20"/>
                <w:szCs w:val="20"/>
              </w:rPr>
              <w:t>որիվրապետքէփոխանցվենվճարողիցգանձվածմիջոցները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նախապեսլրացվումէշահառուիկողմից</w:t>
            </w:r>
            <w:r w:rsidRPr="00AF04FC">
              <w:rPr>
                <w:rFonts w:ascii="Arial LatArm" w:hAnsi="Arial LatArm"/>
                <w:sz w:val="20"/>
                <w:szCs w:val="20"/>
              </w:rPr>
              <w:t xml:space="preserve">` </w:t>
            </w:r>
            <w:r w:rsidRPr="00AF04FC">
              <w:rPr>
                <w:rFonts w:ascii="Arial" w:hAnsi="Arial" w:cs="Arial"/>
                <w:sz w:val="20"/>
                <w:szCs w:val="20"/>
              </w:rPr>
              <w:t>հրավերով</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գումարը</w:t>
            </w:r>
            <w:r w:rsidRPr="00AF04FC">
              <w:rPr>
                <w:rFonts w:ascii="Arial LatArm" w:hAnsi="Arial LatArm"/>
                <w:sz w:val="20"/>
                <w:szCs w:val="20"/>
              </w:rPr>
              <w:t xml:space="preserve"> (</w:t>
            </w:r>
            <w:r w:rsidRPr="00AF04FC">
              <w:rPr>
                <w:rFonts w:ascii="Arial" w:hAnsi="Arial" w:cs="Arial"/>
                <w:sz w:val="20"/>
                <w:szCs w:val="20"/>
              </w:rPr>
              <w:t>թվերովևբառերով</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լրացվումէվճարողիկողմից</w:t>
            </w:r>
          </w:p>
        </w:tc>
      </w:tr>
      <w:tr w:rsidR="00334B2F" w:rsidRPr="00344EA9"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Ակցեպտավորվածգումարը՝</w:t>
            </w:r>
            <w:r w:rsidRPr="00AF04FC">
              <w:rPr>
                <w:rFonts w:ascii="Arial LatArm" w:hAnsi="Arial LatArm" w:cs="Sylfaen"/>
                <w:sz w:val="20"/>
                <w:szCs w:val="20"/>
                <w:lang w:val="hy-AM"/>
              </w:rPr>
              <w:t xml:space="preserve">  (</w:t>
            </w:r>
            <w:r w:rsidRPr="00AF04FC">
              <w:rPr>
                <w:rFonts w:ascii="Arial" w:hAnsi="Arial" w:cs="Arial"/>
                <w:sz w:val="20"/>
                <w:szCs w:val="20"/>
                <w:lang w:val="hy-AM"/>
              </w:rPr>
              <w:t>թվերովևբառերով</w:t>
            </w:r>
            <w:r w:rsidRPr="00AF04FC">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ոչպարտադիր</w:t>
            </w:r>
          </w:p>
          <w:p w:rsidR="00334B2F" w:rsidRPr="00AF04FC" w:rsidRDefault="00334B2F" w:rsidP="00CB0ADE">
            <w:pPr>
              <w:jc w:val="center"/>
              <w:rPr>
                <w:rFonts w:ascii="Arial LatArm" w:hAnsi="Arial LatArm"/>
                <w:sz w:val="20"/>
                <w:szCs w:val="20"/>
                <w:lang w:val="hy-AM"/>
              </w:rPr>
            </w:pPr>
            <w:r w:rsidRPr="00AF04FC">
              <w:rPr>
                <w:rFonts w:ascii="Arial LatArm" w:hAnsi="Arial LatArm" w:cs="Sylfaen"/>
                <w:sz w:val="20"/>
                <w:szCs w:val="20"/>
                <w:lang w:val="hy-AM"/>
              </w:rPr>
              <w:t>(</w:t>
            </w:r>
            <w:r w:rsidRPr="00AF04FC">
              <w:rPr>
                <w:rFonts w:ascii="Arial" w:hAnsi="Arial" w:cs="Arial"/>
                <w:sz w:val="20"/>
                <w:szCs w:val="20"/>
                <w:lang w:val="hy-AM"/>
              </w:rPr>
              <w:t>նախատեսվածէնշվածգումարիմասնակիակցեպտիհամար</w:t>
            </w:r>
            <w:r w:rsidRPr="00AF04FC">
              <w:rPr>
                <w:rFonts w:ascii="Arial LatArm" w:hAnsi="Arial LatArm" w:cs="Sylfaen"/>
                <w:sz w:val="20"/>
                <w:szCs w:val="20"/>
                <w:lang w:val="hy-AM"/>
              </w:rPr>
              <w:t xml:space="preserve">, </w:t>
            </w:r>
            <w:r w:rsidRPr="00AF04FC">
              <w:rPr>
                <w:rFonts w:ascii="Arial" w:hAnsi="Arial" w:cs="Arial"/>
                <w:sz w:val="20"/>
                <w:szCs w:val="20"/>
                <w:lang w:val="hy-AM"/>
              </w:rPr>
              <w:t>որըգնումներիհետկապվածչիկիրառվում</w:t>
            </w:r>
            <w:r w:rsidRPr="00AF04FC">
              <w:rPr>
                <w:rFonts w:ascii="Arial LatArm" w:hAnsi="Arial LatArm"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cs="Sylfaen"/>
                <w:sz w:val="20"/>
                <w:szCs w:val="20"/>
                <w:lang w:val="hy-AM"/>
              </w:rPr>
              <w:t>(</w:t>
            </w:r>
            <w:r w:rsidRPr="00AF04FC">
              <w:rPr>
                <w:rFonts w:ascii="Arial" w:hAnsi="Arial" w:cs="Arial"/>
                <w:sz w:val="20"/>
                <w:szCs w:val="20"/>
                <w:lang w:val="hy-AM"/>
              </w:rPr>
              <w:t>չիլրացվումեւչիկիրառվում</w:t>
            </w:r>
            <w:r w:rsidRPr="00AF04FC">
              <w:rPr>
                <w:rFonts w:ascii="Arial LatArm" w:hAnsi="Arial LatArm" w:cs="Sylfaen"/>
                <w:sz w:val="20"/>
                <w:szCs w:val="20"/>
                <w:lang w:val="hy-AM"/>
              </w:rPr>
              <w:t>)</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արժույթը</w:t>
            </w:r>
            <w:r w:rsidRPr="00AF04FC">
              <w:rPr>
                <w:rFonts w:ascii="Arial LatArm" w:hAnsi="Arial LatArm"/>
                <w:sz w:val="20"/>
                <w:szCs w:val="20"/>
              </w:rPr>
              <w:t xml:space="preserve"> (</w:t>
            </w:r>
            <w:r w:rsidRPr="00AF04FC">
              <w:rPr>
                <w:rFonts w:ascii="Arial" w:hAnsi="Arial" w:cs="Arial"/>
                <w:sz w:val="20"/>
                <w:szCs w:val="20"/>
              </w:rPr>
              <w:t>բառերովևկոդով</w:t>
            </w:r>
            <w:r w:rsidRPr="00AF04FC">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լրացվումէվճարողիկողմից</w:t>
            </w:r>
          </w:p>
        </w:tc>
      </w:tr>
      <w:tr w:rsidR="00334B2F" w:rsidRPr="00344EA9"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Պարտադիր</w:t>
            </w:r>
            <w:r w:rsidRPr="00AF04FC">
              <w:rPr>
                <w:rFonts w:ascii="Arial" w:hAnsi="Arial" w:cs="Arial"/>
                <w:sz w:val="20"/>
                <w:szCs w:val="20"/>
                <w:lang w:val="hy-AM"/>
              </w:rPr>
              <w:t>լրացվումէ</w:t>
            </w:r>
            <w:r w:rsidRPr="00AF04FC">
              <w:rPr>
                <w:rFonts w:ascii="Arial LatArm" w:hAnsi="Arial LatArm"/>
                <w:sz w:val="20"/>
                <w:szCs w:val="20"/>
              </w:rPr>
              <w:t>«</w:t>
            </w:r>
            <w:r w:rsidRPr="00AF04FC">
              <w:rPr>
                <w:rFonts w:ascii="Arial" w:hAnsi="Arial" w:cs="Arial"/>
                <w:sz w:val="20"/>
                <w:szCs w:val="20"/>
                <w:lang w:val="hy-AM"/>
              </w:rPr>
              <w:t>պայմանագրիկատարմանապահովմանհամար</w:t>
            </w:r>
            <w:r w:rsidRPr="00AF04FC">
              <w:rPr>
                <w:rFonts w:ascii="Arial LatArm" w:hAnsi="Arial LatArm"/>
                <w:sz w:val="20"/>
                <w:szCs w:val="20"/>
              </w:rPr>
              <w:t>»</w:t>
            </w:r>
            <w:r w:rsidRPr="00AF04FC">
              <w:rPr>
                <w:rFonts w:ascii="Arial"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նախապեսլրացվումէշահառուիկողմից</w:t>
            </w:r>
            <w:r w:rsidRPr="00AF04FC">
              <w:rPr>
                <w:rFonts w:ascii="Arial LatArm" w:hAnsi="Arial LatArm"/>
                <w:sz w:val="20"/>
                <w:szCs w:val="20"/>
                <w:lang w:val="hy-AM"/>
              </w:rPr>
              <w:t xml:space="preserve">` </w:t>
            </w:r>
            <w:r w:rsidRPr="00AF04FC">
              <w:rPr>
                <w:rFonts w:ascii="Arial" w:hAnsi="Arial" w:cs="Arial"/>
                <w:sz w:val="20"/>
                <w:szCs w:val="20"/>
                <w:lang w:val="hy-AM"/>
              </w:rPr>
              <w:t>հրավերով</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Վճարմանկատարմանհիմքերը՝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լրացվումէպահանջագրովնշվածգումարիգանձմանևշահառուինվճարմանհամարհիմքհանդիսացողփաստաթղթիտվյալները</w:t>
            </w:r>
            <w:r w:rsidRPr="00AF04FC">
              <w:rPr>
                <w:rFonts w:ascii="Arial LatArm" w:hAnsi="Arial LatArm"/>
                <w:sz w:val="20"/>
                <w:szCs w:val="20"/>
              </w:rPr>
              <w:t xml:space="preserve">, </w:t>
            </w:r>
            <w:r w:rsidRPr="00AF04FC">
              <w:rPr>
                <w:rFonts w:ascii="Arial" w:hAnsi="Arial" w:cs="Arial"/>
                <w:sz w:val="20"/>
                <w:szCs w:val="20"/>
              </w:rPr>
              <w:t>որոնցհիմանվրաշահառունվճարմանպահանջագիրէներկայացնումվճարողինսպասարկողբանկինլրացվումէպահանջագրիներկայացմանհամարհիմքհանդիսացողպայմանագրիհամարը</w:t>
            </w:r>
            <w:r w:rsidRPr="00AF04FC">
              <w:rPr>
                <w:rFonts w:ascii="Arial LatArm" w:hAnsi="Arial LatArm"/>
                <w:sz w:val="20"/>
                <w:szCs w:val="20"/>
                <w:lang w:val="hy-AM"/>
              </w:rPr>
              <w:t>,</w:t>
            </w:r>
            <w:r w:rsidRPr="00AF04FC">
              <w:rPr>
                <w:rFonts w:ascii="Arial" w:hAnsi="Arial" w:cs="Arial"/>
                <w:sz w:val="20"/>
                <w:szCs w:val="20"/>
              </w:rPr>
              <w:t>գնմանընթացակարգիծածկագիրը</w:t>
            </w:r>
            <w:r w:rsidRPr="00AF04FC">
              <w:rPr>
                <w:rFonts w:ascii="Arial" w:hAnsi="Arial" w:cs="Arial"/>
                <w:sz w:val="20"/>
                <w:szCs w:val="20"/>
                <w:lang w:val="hy-AM"/>
              </w:rPr>
              <w:t>ըստտուժանքիմասին</w:t>
            </w:r>
            <w:r w:rsidRPr="00AF04FC">
              <w:rPr>
                <w:rFonts w:ascii="Arial" w:hAnsi="Arial" w:cs="Arial"/>
                <w:sz w:val="20"/>
                <w:szCs w:val="20"/>
                <w:lang w:val="hy-AM"/>
              </w:rPr>
              <w:lastRenderedPageBreak/>
              <w:t>համաձայնագրի</w:t>
            </w:r>
            <w:r w:rsidRPr="00AF04FC">
              <w:rPr>
                <w:rFonts w:ascii="Arial LatArm" w:hAnsi="Arial LatArm"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lastRenderedPageBreak/>
              <w:t>լրացվումէ</w:t>
            </w:r>
            <w:r w:rsidRPr="00AF04FC">
              <w:rPr>
                <w:rFonts w:ascii="Arial" w:hAnsi="Arial" w:cs="Arial"/>
                <w:sz w:val="20"/>
                <w:szCs w:val="20"/>
                <w:lang w:val="hy-AM"/>
              </w:rPr>
              <w:t>շահառու</w:t>
            </w:r>
            <w:r w:rsidRPr="00AF04FC">
              <w:rPr>
                <w:rFonts w:ascii="Arial" w:hAnsi="Arial" w:cs="Arial"/>
                <w:sz w:val="20"/>
                <w:szCs w:val="20"/>
              </w:rPr>
              <w:t>իկողմից</w:t>
            </w:r>
          </w:p>
        </w:tc>
      </w:tr>
      <w:tr w:rsidR="00334B2F" w:rsidRPr="00344EA9"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Del="0010680B" w:rsidRDefault="00334B2F" w:rsidP="00CB0ADE">
            <w:pPr>
              <w:jc w:val="center"/>
              <w:rPr>
                <w:rFonts w:ascii="Arial LatArm" w:hAnsi="Arial LatArm"/>
                <w:sz w:val="20"/>
                <w:szCs w:val="20"/>
                <w:lang w:val="hy-AM"/>
              </w:rPr>
            </w:pPr>
            <w:r w:rsidRPr="00AF04FC">
              <w:rPr>
                <w:rFonts w:ascii="Arial LatArm" w:hAnsi="Arial LatArm"/>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Վճարմանպայմանները՝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cs="Sylfaen"/>
                <w:sz w:val="20"/>
                <w:szCs w:val="20"/>
                <w:lang w:val="hy-AM"/>
              </w:rPr>
            </w:pPr>
            <w:r w:rsidRPr="00AF04FC">
              <w:rPr>
                <w:rFonts w:ascii="Arial" w:hAnsi="Arial" w:cs="Arial"/>
                <w:sz w:val="20"/>
                <w:szCs w:val="20"/>
              </w:rPr>
              <w:t>պարտադիր</w:t>
            </w:r>
          </w:p>
          <w:p w:rsidR="00334B2F" w:rsidRPr="00AF04FC" w:rsidRDefault="00334B2F" w:rsidP="00CB0ADE">
            <w:pPr>
              <w:jc w:val="center"/>
              <w:rPr>
                <w:rFonts w:ascii="Arial LatArm" w:hAnsi="Arial LatArm" w:cs="Sylfaen"/>
                <w:sz w:val="20"/>
                <w:szCs w:val="20"/>
                <w:lang w:val="hy-AM"/>
              </w:rPr>
            </w:pPr>
            <w:r w:rsidRPr="00AF04FC">
              <w:rPr>
                <w:rFonts w:ascii="Arial" w:hAnsi="Arial" w:cs="Arial"/>
                <w:sz w:val="20"/>
                <w:szCs w:val="20"/>
                <w:lang w:val="hy-AM"/>
              </w:rPr>
              <w:t>լրացվումէ</w:t>
            </w:r>
            <w:r w:rsidRPr="00AF04FC">
              <w:rPr>
                <w:rFonts w:ascii="Arial LatArm" w:hAnsi="Arial LatArm" w:cs="Sylfaen"/>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cs="Sylfaen"/>
                <w:sz w:val="20"/>
                <w:szCs w:val="20"/>
                <w:lang w:val="hy-AM"/>
              </w:rPr>
              <w:t>&gt;</w:t>
            </w:r>
            <w:r w:rsidRPr="00AF04FC">
              <w:rPr>
                <w:rFonts w:ascii="Arial" w:hAnsi="Arial" w:cs="Arial"/>
                <w:sz w:val="20"/>
                <w:szCs w:val="20"/>
                <w:lang w:val="hy-AM"/>
              </w:rPr>
              <w:t>բառերը</w:t>
            </w:r>
            <w:r w:rsidRPr="00AF04FC">
              <w:rPr>
                <w:rFonts w:ascii="Arial LatArm" w:hAnsi="Arial LatArm" w:cs="Sylfaen"/>
                <w:sz w:val="20"/>
                <w:szCs w:val="20"/>
                <w:lang w:val="hy-AM"/>
              </w:rPr>
              <w:t xml:space="preserve">, </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որընշանակումէորվճարողըստորագրելովպահանջագիրընախապեստալիսէիրհամաձայնությունընշվածգումարըիրհաշվիցգանձելուհամար</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նախապեսլրացվումէշահառուիկողմից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լրացվումէպահանջագրինկիցներկայացվածփաստաթղթերիէջերիքանակը</w:t>
            </w:r>
            <w:r w:rsidRPr="00AF04FC">
              <w:rPr>
                <w:rFonts w:ascii="Arial LatArm" w:hAnsi="Arial LatArm"/>
                <w:sz w:val="20"/>
                <w:szCs w:val="20"/>
              </w:rPr>
              <w:t xml:space="preserve">, </w:t>
            </w:r>
            <w:r w:rsidRPr="00AF04FC">
              <w:rPr>
                <w:rFonts w:ascii="Arial" w:hAnsi="Arial" w:cs="Arial"/>
                <w:sz w:val="20"/>
                <w:szCs w:val="20"/>
              </w:rPr>
              <w:t>որոնքպետքէտրամադրվենվճարողին</w:t>
            </w:r>
            <w:r w:rsidRPr="00AF04FC">
              <w:rPr>
                <w:rFonts w:ascii="Arial LatArm" w:hAnsi="Arial LatArm"/>
                <w:sz w:val="20"/>
                <w:szCs w:val="20"/>
              </w:rPr>
              <w:t>(</w:t>
            </w:r>
            <w:r w:rsidRPr="00AF04FC">
              <w:rPr>
                <w:rFonts w:ascii="Arial" w:hAnsi="Arial" w:cs="Arial"/>
                <w:sz w:val="20"/>
                <w:szCs w:val="20"/>
                <w:lang w:val="hy-AM"/>
              </w:rPr>
              <w:t>վճարողիբանկին</w:t>
            </w:r>
            <w:r w:rsidRPr="00AF04FC">
              <w:rPr>
                <w:rFonts w:ascii="Arial LatArm" w:hAnsi="Arial LatArm"/>
                <w:sz w:val="20"/>
                <w:szCs w:val="20"/>
              </w:rPr>
              <w:t>)</w:t>
            </w:r>
          </w:p>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Եթելրացվելէ</w:t>
            </w:r>
            <w:r w:rsidRPr="00AF04FC">
              <w:rPr>
                <w:rFonts w:ascii="Arial LatArm" w:hAnsi="Arial LatArm"/>
                <w:sz w:val="20"/>
                <w:szCs w:val="20"/>
                <w:lang w:val="hy-AM"/>
              </w:rPr>
              <w:t>&lt;</w:t>
            </w:r>
            <w:r w:rsidRPr="00AF04FC">
              <w:rPr>
                <w:rFonts w:ascii="Arial" w:hAnsi="Arial" w:cs="Arial"/>
                <w:sz w:val="20"/>
                <w:szCs w:val="20"/>
                <w:lang w:val="hy-AM"/>
              </w:rPr>
              <w:t>Վճարմանկատարմանհիմքեր</w:t>
            </w:r>
            <w:r w:rsidRPr="00AF04FC">
              <w:rPr>
                <w:rFonts w:ascii="Arial LatArm" w:hAnsi="Arial LatArm" w:cs="Sylfaen"/>
                <w:sz w:val="20"/>
                <w:szCs w:val="20"/>
                <w:lang w:val="hy-AM"/>
              </w:rPr>
              <w:t>&gt;</w:t>
            </w:r>
            <w:r w:rsidRPr="00AF04FC">
              <w:rPr>
                <w:rFonts w:ascii="Arial" w:hAnsi="Arial" w:cs="Arial"/>
                <w:sz w:val="20"/>
                <w:szCs w:val="20"/>
                <w:lang w:val="hy-AM"/>
              </w:rPr>
              <w:t>դաշտըապաայստվյալըպարտադիրլրացվումէ</w:t>
            </w:r>
            <w:r w:rsidRPr="00AF04FC">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լրացվումէշահառուիկողմից</w:t>
            </w:r>
          </w:p>
        </w:tc>
      </w:tr>
      <w:tr w:rsidR="00334B2F" w:rsidRPr="00344EA9"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2</w:t>
            </w:r>
            <w:r w:rsidRPr="00AF04FC">
              <w:rPr>
                <w:rFonts w:ascii="Arial LatArm" w:hAnsi="Arial LatArm"/>
                <w:sz w:val="20"/>
                <w:szCs w:val="20"/>
              </w:rPr>
              <w:t>1.</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այսդաշտըլրացվում</w:t>
            </w:r>
            <w:r w:rsidRPr="00AF04FC">
              <w:rPr>
                <w:rFonts w:ascii="Arial" w:hAnsi="Arial" w:cs="Arial"/>
                <w:sz w:val="20"/>
                <w:szCs w:val="20"/>
                <w:lang w:val="hy-AM"/>
              </w:rPr>
              <w:t>էվճարողիկողմիցպահանջագրիներկայացմանդեպքում</w:t>
            </w:r>
            <w:r w:rsidRPr="00AF04FC">
              <w:rPr>
                <w:rFonts w:ascii="Arial LatArm" w:hAnsi="Arial LatArm"/>
                <w:sz w:val="20"/>
                <w:szCs w:val="20"/>
                <w:lang w:val="hy-AM"/>
              </w:rPr>
              <w:t xml:space="preserve">: </w:t>
            </w:r>
            <w:r w:rsidRPr="00AF04FC">
              <w:rPr>
                <w:rFonts w:ascii="Arial" w:hAnsi="Arial" w:cs="Arial"/>
                <w:sz w:val="20"/>
                <w:szCs w:val="20"/>
                <w:lang w:val="hy-AM"/>
              </w:rPr>
              <w:t>Ընդորում</w:t>
            </w:r>
            <w:r w:rsidRPr="00AF04FC">
              <w:rPr>
                <w:rFonts w:ascii="Arial" w:hAnsi="Arial" w:cs="Arial"/>
                <w:sz w:val="20"/>
                <w:szCs w:val="20"/>
              </w:rPr>
              <w:t>եթե</w:t>
            </w:r>
            <w:r w:rsidRPr="00AF04FC">
              <w:rPr>
                <w:rFonts w:ascii="Arial" w:hAnsi="Arial" w:cs="Arial"/>
                <w:sz w:val="20"/>
                <w:szCs w:val="20"/>
                <w:lang w:val="hy-AM"/>
              </w:rPr>
              <w:t>Վճարմանպայմաններդաշտումնշվածէ</w:t>
            </w:r>
            <w:r w:rsidRPr="00AF04FC">
              <w:rPr>
                <w:rFonts w:ascii="Arial LatArm" w:hAnsi="Arial LatArm"/>
                <w:sz w:val="20"/>
                <w:szCs w:val="20"/>
                <w:lang w:val="hy-AM"/>
              </w:rPr>
              <w:t>&lt;</w:t>
            </w:r>
            <w:r w:rsidRPr="00AF04FC">
              <w:rPr>
                <w:rFonts w:ascii="Arial" w:hAnsi="Arial" w:cs="Arial"/>
                <w:sz w:val="20"/>
                <w:szCs w:val="20"/>
                <w:lang w:val="hy-AM"/>
              </w:rPr>
              <w:t>ակցեպտավորվածվճարում</w:t>
            </w:r>
            <w:r w:rsidRPr="00AF04FC">
              <w:rPr>
                <w:rFonts w:ascii="Arial LatArm" w:hAnsi="Arial LatArm"/>
                <w:sz w:val="20"/>
                <w:szCs w:val="20"/>
                <w:lang w:val="hy-AM"/>
              </w:rPr>
              <w:t>&gt;</w:t>
            </w:r>
            <w:r w:rsidRPr="00AF04FC">
              <w:rPr>
                <w:rFonts w:ascii="Arial" w:hAnsi="Arial" w:cs="Arial"/>
                <w:sz w:val="20"/>
                <w:szCs w:val="20"/>
                <w:lang w:val="hy-AM"/>
              </w:rPr>
              <w:t>ապա</w:t>
            </w:r>
            <w:r w:rsidRPr="00AF04FC">
              <w:rPr>
                <w:rFonts w:ascii="Arial" w:hAnsi="Arial" w:cs="Arial"/>
                <w:sz w:val="20"/>
                <w:szCs w:val="20"/>
              </w:rPr>
              <w:t>վճարող</w:t>
            </w:r>
            <w:r w:rsidRPr="00AF04FC">
              <w:rPr>
                <w:rFonts w:ascii="Arial" w:hAnsi="Arial" w:cs="Arial"/>
                <w:sz w:val="20"/>
                <w:szCs w:val="20"/>
                <w:lang w:val="hy-AM"/>
              </w:rPr>
              <w:t>ըստորագրելով՝նախապեսհամաձայնվումնշվածգումարըիրհաշվիցգանձելուհամար</w:t>
            </w:r>
            <w:r w:rsidRPr="00AF04FC">
              <w:rPr>
                <w:rFonts w:ascii="Arial LatArm" w:hAnsi="Arial LatArm"/>
                <w:sz w:val="20"/>
                <w:szCs w:val="20"/>
                <w:lang w:val="hy-AM"/>
              </w:rPr>
              <w:t xml:space="preserve">: </w:t>
            </w:r>
            <w:r w:rsidRPr="00AF04FC">
              <w:rPr>
                <w:rFonts w:ascii="Arial" w:hAnsi="Arial" w:cs="Arial"/>
                <w:sz w:val="20"/>
                <w:szCs w:val="20"/>
                <w:lang w:val="hy-AM"/>
              </w:rPr>
              <w:t>Վճարողիկողմիցէլեկտրոնայինեղանակովպահանջագրիներկայացմանդեպքումայսդաշտումդրվումէվճարողիէլեկտրոնայինստորագրությունը</w:t>
            </w:r>
            <w:r w:rsidRPr="00AF04FC">
              <w:rPr>
                <w:rFonts w:ascii="Arial LatArm" w:hAnsi="Arial LatArm"/>
                <w:sz w:val="20"/>
                <w:szCs w:val="20"/>
                <w:lang w:val="hy-AM"/>
              </w:rPr>
              <w:t>:</w:t>
            </w:r>
          </w:p>
          <w:p w:rsidR="00334B2F" w:rsidRPr="00AF04FC" w:rsidRDefault="00334B2F" w:rsidP="00CB0ADE">
            <w:pPr>
              <w:jc w:val="center"/>
              <w:rPr>
                <w:rFonts w:ascii="Arial LatArm" w:hAnsi="Arial LatAr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ստորագրվումէվճարողիկողմիցկամ</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դրվումէվճարողիէլեկտրոնայինստորագրությունը</w:t>
            </w:r>
          </w:p>
          <w:p w:rsidR="00334B2F" w:rsidRPr="00AF04FC" w:rsidRDefault="00334B2F" w:rsidP="00CB0ADE">
            <w:pPr>
              <w:jc w:val="center"/>
              <w:rPr>
                <w:rFonts w:ascii="Arial LatArm" w:hAnsi="Arial LatArm"/>
                <w:sz w:val="20"/>
                <w:szCs w:val="20"/>
                <w:lang w:val="hy-AM"/>
              </w:rPr>
            </w:pPr>
          </w:p>
        </w:tc>
      </w:tr>
      <w:tr w:rsidR="00334B2F" w:rsidRPr="00344EA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F04FC" w:rsidRDefault="00334B2F" w:rsidP="00CB0ADE">
            <w:pPr>
              <w:rPr>
                <w:rFonts w:ascii="Arial LatArm" w:hAnsi="Arial LatArm"/>
                <w:sz w:val="20"/>
                <w:szCs w:val="20"/>
              </w:rPr>
            </w:pPr>
            <w:r w:rsidRPr="00AF04FC">
              <w:rPr>
                <w:rFonts w:ascii="Arial LatArm" w:hAnsi="Arial LatArm"/>
                <w:sz w:val="20"/>
                <w:szCs w:val="20"/>
                <w:lang w:val="hy-AM"/>
              </w:rPr>
              <w:t>2</w:t>
            </w:r>
            <w:r w:rsidRPr="00AF04FC">
              <w:rPr>
                <w:rFonts w:ascii="Arial LatArm" w:hAnsi="Arial LatArm"/>
                <w:sz w:val="20"/>
                <w:szCs w:val="20"/>
              </w:rPr>
              <w:t>1.</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LatArm" w:hAnsi="Arial LatArm"/>
                <w:sz w:val="20"/>
                <w:szCs w:val="20"/>
              </w:rPr>
              <w:t xml:space="preserve">` </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կնիքիառկայությանդեպքում</w:t>
            </w:r>
            <w:r w:rsidRPr="00AF04FC">
              <w:rPr>
                <w:rFonts w:ascii="Arial LatArm" w:hAnsi="Arial LatArm"/>
                <w:sz w:val="20"/>
                <w:szCs w:val="20"/>
                <w:lang w:val="hy-AM"/>
              </w:rPr>
              <w:t xml:space="preserve">, </w:t>
            </w:r>
            <w:r w:rsidRPr="00AF04FC">
              <w:rPr>
                <w:rFonts w:ascii="Arial" w:hAnsi="Arial" w:cs="Arial"/>
                <w:sz w:val="20"/>
                <w:szCs w:val="20"/>
                <w:lang w:val="hy-AM"/>
              </w:rPr>
              <w:t>երբվճարողըպահանջագիրըներկայացնումէթղթայինեղանակով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կնքվումէվճարողիկողմից</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թղթայինեղանակովներկայացնելիս</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lang w:val="hy-AM"/>
              </w:rPr>
              <w:t>22</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w:hAnsi="Arial" w:cs="Arial"/>
                <w:sz w:val="20"/>
                <w:szCs w:val="20"/>
                <w:lang w:val="hy-AM"/>
              </w:rPr>
              <w:t>՝</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լրացվումէբանկներկայացնելիս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ստորագրվումէշահառուիկողմից</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F04FC" w:rsidRDefault="00334B2F" w:rsidP="00CB0ADE">
            <w:pPr>
              <w:rPr>
                <w:rFonts w:ascii="Arial LatArm" w:hAnsi="Arial LatArm"/>
                <w:sz w:val="20"/>
                <w:szCs w:val="20"/>
              </w:rPr>
            </w:pPr>
            <w:r w:rsidRPr="00AF04FC">
              <w:rPr>
                <w:rFonts w:ascii="Arial LatArm" w:hAnsi="Arial LatArm"/>
                <w:sz w:val="20"/>
                <w:szCs w:val="20"/>
                <w:lang w:val="hy-AM"/>
              </w:rPr>
              <w:t>22</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r w:rsidRPr="00AF04FC">
              <w:rPr>
                <w:rFonts w:ascii="Arial LatArm" w:hAnsi="Arial LatArm"/>
                <w:sz w:val="20"/>
                <w:szCs w:val="20"/>
              </w:rPr>
              <w:t xml:space="preserve">` </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rPr>
              <w:t>կնքվումէշահառուիկողմից</w:t>
            </w:r>
          </w:p>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թղթայինեղանակովբանկներկայացնելիս</w:t>
            </w: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վճարմանպահանջագիրըվճարողինսպասարկողֆինանսականկազմակերպության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թղթայինեղանակովներկայաց</w:t>
            </w:r>
            <w:r w:rsidRPr="00AF04FC">
              <w:rPr>
                <w:rFonts w:ascii="Arial" w:hAnsi="Arial" w:cs="Arial"/>
                <w:sz w:val="20"/>
                <w:szCs w:val="20"/>
                <w:lang w:val="hy-AM"/>
              </w:rPr>
              <w:t>վածլի</w:t>
            </w:r>
            <w:r w:rsidRPr="00AF04FC">
              <w:rPr>
                <w:rFonts w:ascii="Arial" w:hAnsi="Arial" w:cs="Arial"/>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F04FC" w:rsidRDefault="00334B2F" w:rsidP="00CB0ADE">
            <w:pP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lastRenderedPageBreak/>
              <w:t xml:space="preserve">) </w:t>
            </w:r>
            <w:r w:rsidRPr="00AF04FC">
              <w:rPr>
                <w:rFonts w:ascii="Arial" w:hAnsi="Arial" w:cs="Arial"/>
                <w:sz w:val="20"/>
                <w:szCs w:val="20"/>
                <w:lang w:val="hy-AM"/>
              </w:rPr>
              <w:t>դրոշմա</w:t>
            </w:r>
            <w:r w:rsidRPr="00AF04FC">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վճարմանպահանջագիրըվճարողինսպասարկողֆինանսականկազմակերպության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թղթայինեղանակովներկ</w:t>
            </w:r>
            <w:r w:rsidRPr="00AF04FC">
              <w:rPr>
                <w:rFonts w:ascii="Arial" w:hAnsi="Arial" w:cs="Arial"/>
                <w:sz w:val="20"/>
                <w:szCs w:val="20"/>
              </w:rPr>
              <w:lastRenderedPageBreak/>
              <w:t>այաց</w:t>
            </w:r>
            <w:r w:rsidRPr="00AF04FC">
              <w:rPr>
                <w:rFonts w:ascii="Arial" w:hAnsi="Arial" w:cs="Arial"/>
                <w:sz w:val="20"/>
                <w:szCs w:val="20"/>
                <w:lang w:val="hy-AM"/>
              </w:rPr>
              <w:t>վածլի</w:t>
            </w:r>
            <w:r w:rsidRPr="00AF04FC">
              <w:rPr>
                <w:rFonts w:ascii="Arial" w:hAnsi="Arial" w:cs="Arial"/>
                <w:sz w:val="20"/>
                <w:szCs w:val="20"/>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LatArm" w:hAnsi="Arial LatArm"/>
                <w:sz w:val="20"/>
                <w:szCs w:val="20"/>
              </w:rPr>
              <w:lastRenderedPageBreak/>
              <w:t>2</w:t>
            </w:r>
            <w:r w:rsidRPr="00AF04FC">
              <w:rPr>
                <w:rFonts w:ascii="Arial LatArm" w:hAnsi="Arial LatArm"/>
                <w:sz w:val="20"/>
                <w:szCs w:val="20"/>
                <w:lang w:val="hy-AM"/>
              </w:rPr>
              <w:t>3</w:t>
            </w:r>
            <w:r w:rsidRPr="00AF04FC">
              <w:rPr>
                <w:rFonts w:ascii="Arial LatArm" w:hAnsi="Arial LatArm"/>
                <w:sz w:val="20"/>
                <w:szCs w:val="20"/>
              </w:rPr>
              <w:t>.</w:t>
            </w:r>
            <w:r w:rsidRPr="00AF04FC">
              <w:rPr>
                <w:rFonts w:ascii="Arial"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lang w:val="hy-AM"/>
              </w:rPr>
            </w:pPr>
            <w:r w:rsidRPr="00AF04FC">
              <w:rPr>
                <w:rFonts w:ascii="Arial" w:hAnsi="Arial" w:cs="Arial"/>
                <w:sz w:val="20"/>
                <w:szCs w:val="20"/>
                <w:lang w:val="hy-AM"/>
              </w:rPr>
              <w:t>վճարողինսպասարկողֆինանսականկազմակերպության</w:t>
            </w:r>
            <w:r w:rsidRPr="00AF04FC">
              <w:rPr>
                <w:rFonts w:ascii="Arial LatArm" w:hAnsi="Arial LatArm"/>
                <w:sz w:val="20"/>
                <w:szCs w:val="20"/>
                <w:lang w:val="hy-AM"/>
              </w:rPr>
              <w:t xml:space="preserve"> (</w:t>
            </w:r>
            <w:r w:rsidRPr="00AF04FC">
              <w:rPr>
                <w:rFonts w:ascii="Arial" w:hAnsi="Arial" w:cs="Arial"/>
                <w:sz w:val="20"/>
                <w:szCs w:val="20"/>
                <w:lang w:val="hy-AM"/>
              </w:rPr>
              <w:t>մասնաճյուղի</w:t>
            </w:r>
            <w:r w:rsidRPr="00AF04FC">
              <w:rPr>
                <w:rFonts w:ascii="Arial LatArm" w:hAnsi="Arial LatArm"/>
                <w:sz w:val="20"/>
                <w:szCs w:val="20"/>
                <w:lang w:val="hy-AM"/>
              </w:rPr>
              <w:t xml:space="preserve">) </w:t>
            </w:r>
            <w:r w:rsidRPr="00AF04FC">
              <w:rPr>
                <w:rFonts w:ascii="Arial" w:hAnsi="Arial" w:cs="Arial"/>
                <w:sz w:val="20"/>
                <w:szCs w:val="20"/>
                <w:lang w:val="hy-AM"/>
              </w:rPr>
              <w:t>կողմիցկատարմանամսաթիվը</w:t>
            </w:r>
            <w:r w:rsidRPr="00AF04FC">
              <w:rPr>
                <w:rFonts w:ascii="Arial LatArm" w:hAnsi="Arial LatArm"/>
                <w:sz w:val="20"/>
                <w:szCs w:val="20"/>
                <w:lang w:val="hy-AM"/>
              </w:rPr>
              <w:t xml:space="preserve">, </w:t>
            </w:r>
            <w:r w:rsidRPr="00AF04FC">
              <w:rPr>
                <w:rFonts w:ascii="Arial" w:hAnsi="Arial" w:cs="Arial"/>
                <w:sz w:val="20"/>
                <w:szCs w:val="20"/>
                <w:lang w:val="hy-AM"/>
              </w:rPr>
              <w:t>ժամը</w:t>
            </w:r>
            <w:r w:rsidRPr="00AF04FC">
              <w:rPr>
                <w:rFonts w:ascii="Arial LatArm" w:hAnsi="Arial LatArm"/>
                <w:sz w:val="20"/>
                <w:szCs w:val="20"/>
                <w:lang w:val="hy-AM"/>
              </w:rPr>
              <w:t xml:space="preserve">, </w:t>
            </w:r>
            <w:r w:rsidRPr="00AF04FC">
              <w:rPr>
                <w:rFonts w:ascii="Arial"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rPr>
              <w:t>վճարողինսպասարկողֆինանսականկազմակերպության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կողմիցպարտադիրնշվումէպահանջագրիկատարմանամսաթիվը</w:t>
            </w:r>
            <w:r w:rsidRPr="00AF04FC">
              <w:rPr>
                <w:rFonts w:ascii="Arial LatArm" w:hAnsi="Arial LatArm"/>
                <w:sz w:val="20"/>
                <w:szCs w:val="20"/>
              </w:rPr>
              <w:t xml:space="preserve">, </w:t>
            </w:r>
            <w:r w:rsidRPr="00AF04FC">
              <w:rPr>
                <w:rFonts w:ascii="Arial" w:hAnsi="Arial" w:cs="Arial"/>
                <w:sz w:val="20"/>
                <w:szCs w:val="20"/>
              </w:rPr>
              <w:t>ժամը</w:t>
            </w:r>
            <w:r w:rsidRPr="00AF04FC">
              <w:rPr>
                <w:rFonts w:ascii="Arial LatArm" w:hAnsi="Arial LatArm"/>
                <w:sz w:val="20"/>
                <w:szCs w:val="20"/>
              </w:rPr>
              <w:t xml:space="preserve">, </w:t>
            </w:r>
            <w:r w:rsidRPr="00AF04FC">
              <w:rPr>
                <w:rFonts w:ascii="Arial" w:hAnsi="Arial" w:cs="Arial"/>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ա</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շահառուինսպասարկողֆինանսականկազմակերպության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rPr>
              <w:t>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ոչպարտադիր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վճարմանպահանջագիրըշահառուինսպասարկողֆինանսականկազմակերպության</w:t>
            </w:r>
            <w:r w:rsidRPr="00AF04FC">
              <w:rPr>
                <w:rFonts w:ascii="Arial" w:hAnsi="Arial" w:cs="Arial"/>
                <w:sz w:val="20"/>
                <w:szCs w:val="20"/>
                <w:lang w:val="hy-AM"/>
              </w:rPr>
              <w:t>ը</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w:t>
            </w:r>
            <w:r w:rsidRPr="00AF04FC">
              <w:rPr>
                <w:rFonts w:ascii="Arial" w:hAnsi="Arial" w:cs="Arial"/>
                <w:sz w:val="20"/>
                <w:szCs w:val="20"/>
              </w:rPr>
              <w:t>աշխատակցիստորագրությունը</w:t>
            </w:r>
            <w:r w:rsidRPr="00AF04FC">
              <w:rPr>
                <w:rFonts w:ascii="Arial" w:hAnsi="Arial" w:cs="Arial"/>
                <w:sz w:val="20"/>
                <w:szCs w:val="20"/>
                <w:lang w:val="hy-AM"/>
              </w:rPr>
              <w:t>դրվումէ</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բ</w:t>
            </w:r>
            <w:r w:rsidRPr="00AF04FC">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շահառռւինսպասարկողֆինանսականկազմակերպության</w:t>
            </w:r>
            <w:r w:rsidRPr="00AF04FC">
              <w:rPr>
                <w:rFonts w:ascii="Arial LatArm" w:hAnsi="Arial LatArm"/>
                <w:sz w:val="20"/>
                <w:szCs w:val="20"/>
              </w:rPr>
              <w:t xml:space="preserve"> (</w:t>
            </w:r>
            <w:r w:rsidRPr="00AF04FC">
              <w:rPr>
                <w:rFonts w:ascii="Arial" w:hAnsi="Arial" w:cs="Arial"/>
                <w:sz w:val="20"/>
                <w:szCs w:val="20"/>
              </w:rPr>
              <w:t>մասնաճյուղի</w:t>
            </w:r>
            <w:r w:rsidRPr="00AF04FC">
              <w:rPr>
                <w:rFonts w:ascii="Arial LatArm" w:hAnsi="Arial LatArm"/>
                <w:sz w:val="20"/>
                <w:szCs w:val="20"/>
              </w:rPr>
              <w:t xml:space="preserve">) </w:t>
            </w:r>
            <w:r w:rsidRPr="00AF04FC">
              <w:rPr>
                <w:rFonts w:ascii="Arial" w:hAnsi="Arial" w:cs="Arial"/>
                <w:sz w:val="20"/>
                <w:szCs w:val="20"/>
                <w:lang w:val="hy-AM"/>
              </w:rPr>
              <w:t>դրոշմա</w:t>
            </w:r>
            <w:r w:rsidRPr="00AF04FC">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ոչ</w:t>
            </w: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w:t>
            </w:r>
            <w:r w:rsidRPr="00AF04FC">
              <w:rPr>
                <w:rFonts w:ascii="Arial" w:hAnsi="Arial" w:cs="Arial"/>
                <w:sz w:val="20"/>
                <w:szCs w:val="20"/>
                <w:lang w:val="hy-AM"/>
              </w:rPr>
              <w:t>վերջինիս</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որտեղդրոշմակնիքըդրվումէ</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r w:rsidR="00334B2F" w:rsidRPr="00AF04FC" w:rsidTr="00CB0ADE">
        <w:tc>
          <w:tcPr>
            <w:tcW w:w="72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LatArm" w:hAnsi="Arial LatArm"/>
                <w:sz w:val="20"/>
                <w:szCs w:val="20"/>
              </w:rPr>
              <w:t>2</w:t>
            </w:r>
            <w:r w:rsidRPr="00AF04FC">
              <w:rPr>
                <w:rFonts w:ascii="Arial LatArm" w:hAnsi="Arial LatArm"/>
                <w:sz w:val="20"/>
                <w:szCs w:val="20"/>
                <w:lang w:val="hy-AM"/>
              </w:rPr>
              <w:t>4</w:t>
            </w:r>
            <w:r w:rsidRPr="00AF04FC">
              <w:rPr>
                <w:rFonts w:ascii="Arial LatArm" w:hAnsi="Arial LatArm"/>
                <w:sz w:val="20"/>
                <w:szCs w:val="20"/>
              </w:rPr>
              <w:t>.</w:t>
            </w:r>
            <w:r w:rsidRPr="00AF04FC">
              <w:rPr>
                <w:rFonts w:ascii="Arial" w:hAnsi="Arial" w:cs="Arial"/>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շահառռւինսպասարկողֆինանսականկազմակերպությանամսաթիվը</w:t>
            </w:r>
            <w:r w:rsidRPr="00AF04FC">
              <w:rPr>
                <w:rFonts w:ascii="Arial LatArm" w:hAnsi="Arial LatArm"/>
                <w:sz w:val="20"/>
                <w:szCs w:val="20"/>
              </w:rPr>
              <w:t xml:space="preserve">, </w:t>
            </w:r>
            <w:r w:rsidRPr="00AF04FC">
              <w:rPr>
                <w:rFonts w:ascii="Arial" w:hAnsi="Arial" w:cs="Arial"/>
                <w:sz w:val="20"/>
                <w:szCs w:val="20"/>
              </w:rPr>
              <w:t>ժամը</w:t>
            </w:r>
            <w:r w:rsidRPr="00AF04FC">
              <w:rPr>
                <w:rFonts w:ascii="Arial LatArm" w:hAnsi="Arial LatArm"/>
                <w:sz w:val="20"/>
                <w:szCs w:val="20"/>
              </w:rPr>
              <w:t xml:space="preserve">, </w:t>
            </w:r>
            <w:r w:rsidRPr="00AF04FC">
              <w:rPr>
                <w:rFonts w:ascii="Arial" w:hAnsi="Arial" w:cs="Arial"/>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ոչ</w:t>
            </w:r>
            <w:r w:rsidRPr="00AF04FC">
              <w:rPr>
                <w:rFonts w:ascii="Arial" w:hAnsi="Arial" w:cs="Arial"/>
                <w:sz w:val="20"/>
                <w:szCs w:val="20"/>
              </w:rPr>
              <w:t>պարտադիր</w:t>
            </w:r>
          </w:p>
          <w:p w:rsidR="00334B2F" w:rsidRPr="00AF04FC" w:rsidRDefault="00334B2F" w:rsidP="00CB0ADE">
            <w:pPr>
              <w:jc w:val="center"/>
              <w:rPr>
                <w:rFonts w:ascii="Arial LatArm" w:hAnsi="Arial LatArm"/>
                <w:sz w:val="20"/>
                <w:szCs w:val="20"/>
              </w:rPr>
            </w:pPr>
            <w:r w:rsidRPr="00AF04FC">
              <w:rPr>
                <w:rFonts w:ascii="Arial" w:hAnsi="Arial" w:cs="Arial"/>
                <w:sz w:val="20"/>
                <w:szCs w:val="20"/>
                <w:lang w:val="hy-AM"/>
              </w:rPr>
              <w:t>լրացվումէ</w:t>
            </w:r>
            <w:r w:rsidRPr="00AF04FC">
              <w:rPr>
                <w:rFonts w:ascii="Arial" w:hAnsi="Arial" w:cs="Arial"/>
                <w:sz w:val="20"/>
                <w:szCs w:val="20"/>
              </w:rPr>
              <w:t>վճարմանպահանջագիրը</w:t>
            </w:r>
            <w:r w:rsidRPr="00AF04FC">
              <w:rPr>
                <w:rFonts w:ascii="Arial" w:hAnsi="Arial" w:cs="Arial"/>
                <w:sz w:val="20"/>
                <w:szCs w:val="20"/>
                <w:lang w:val="hy-AM"/>
              </w:rPr>
              <w:t>վերջինիս</w:t>
            </w:r>
            <w:r w:rsidRPr="00AF04FC">
              <w:rPr>
                <w:rFonts w:ascii="Arial" w:hAnsi="Arial" w:cs="Arial"/>
                <w:sz w:val="20"/>
                <w:szCs w:val="20"/>
              </w:rPr>
              <w:t>ներկայաց</w:t>
            </w:r>
            <w:r w:rsidRPr="00AF04FC">
              <w:rPr>
                <w:rFonts w:ascii="Arial" w:hAnsi="Arial" w:cs="Arial"/>
                <w:sz w:val="20"/>
                <w:szCs w:val="20"/>
                <w:lang w:val="hy-AM"/>
              </w:rPr>
              <w:t>վ</w:t>
            </w:r>
            <w:r w:rsidRPr="00AF04FC">
              <w:rPr>
                <w:rFonts w:ascii="Arial" w:hAnsi="Arial" w:cs="Arial"/>
                <w:sz w:val="20"/>
                <w:szCs w:val="20"/>
              </w:rPr>
              <w:t>ելուդեպքում</w:t>
            </w:r>
            <w:r w:rsidRPr="00AF04FC">
              <w:rPr>
                <w:rFonts w:ascii="Arial LatArm" w:hAnsi="Arial LatArm"/>
                <w:sz w:val="20"/>
                <w:szCs w:val="20"/>
                <w:lang w:val="hy-AM"/>
              </w:rPr>
              <w:t xml:space="preserve">,   </w:t>
            </w:r>
            <w:r w:rsidRPr="00AF04FC">
              <w:rPr>
                <w:rFonts w:ascii="Arial" w:hAnsi="Arial" w:cs="Arial"/>
                <w:sz w:val="20"/>
                <w:szCs w:val="20"/>
                <w:lang w:val="hy-AM"/>
              </w:rPr>
              <w:t>որտեղսույնտվյալներըդրվումեն</w:t>
            </w:r>
            <w:r w:rsidRPr="00AF04FC">
              <w:rPr>
                <w:rFonts w:ascii="Arial" w:hAnsi="Arial" w:cs="Arial"/>
                <w:sz w:val="20"/>
                <w:szCs w:val="20"/>
              </w:rPr>
              <w:t>թղթայինեղանակովներկայաց</w:t>
            </w:r>
            <w:r w:rsidRPr="00AF04FC">
              <w:rPr>
                <w:rFonts w:ascii="Arial" w:hAnsi="Arial" w:cs="Arial"/>
                <w:sz w:val="20"/>
                <w:szCs w:val="20"/>
                <w:lang w:val="hy-AM"/>
              </w:rPr>
              <w:t>վածպահանջագրիվրա</w:t>
            </w:r>
          </w:p>
        </w:tc>
        <w:tc>
          <w:tcPr>
            <w:tcW w:w="2640" w:type="dxa"/>
            <w:tcBorders>
              <w:top w:val="single" w:sz="4" w:space="0" w:color="auto"/>
              <w:left w:val="single" w:sz="4" w:space="0" w:color="auto"/>
              <w:bottom w:val="single" w:sz="4" w:space="0" w:color="auto"/>
              <w:right w:val="single" w:sz="4" w:space="0" w:color="auto"/>
            </w:tcBorders>
          </w:tcPr>
          <w:p w:rsidR="00334B2F" w:rsidRPr="00AF04FC" w:rsidRDefault="00334B2F" w:rsidP="00CB0ADE">
            <w:pPr>
              <w:jc w:val="center"/>
              <w:rPr>
                <w:rFonts w:ascii="Arial LatArm" w:hAnsi="Arial LatArm"/>
                <w:sz w:val="20"/>
                <w:szCs w:val="20"/>
              </w:rPr>
            </w:pPr>
          </w:p>
        </w:tc>
      </w:tr>
    </w:tbl>
    <w:p w:rsidR="00334B2F" w:rsidRPr="00AF04FC" w:rsidRDefault="00334B2F" w:rsidP="00334B2F">
      <w:pPr>
        <w:pStyle w:val="BodyTextIndent"/>
        <w:jc w:val="right"/>
        <w:rPr>
          <w:rFonts w:cs="Sylfaen"/>
          <w:i w:val="0"/>
          <w:lang w:val="en-US"/>
        </w:rPr>
      </w:pPr>
    </w:p>
    <w:p w:rsidR="00334B2F" w:rsidRPr="00AF04FC" w:rsidRDefault="00334B2F" w:rsidP="00334B2F">
      <w:pPr>
        <w:pStyle w:val="BodyTextIndent"/>
        <w:jc w:val="right"/>
        <w:rPr>
          <w:rFonts w:cs="Sylfaen"/>
          <w:i w:val="0"/>
          <w:lang w:val="en-US"/>
        </w:rPr>
      </w:pPr>
    </w:p>
    <w:p w:rsidR="00334B2F" w:rsidRPr="00AF04FC" w:rsidRDefault="00334B2F" w:rsidP="00334B2F">
      <w:pPr>
        <w:pStyle w:val="BodyTextIndent"/>
        <w:jc w:val="right"/>
        <w:rPr>
          <w:rFonts w:cs="Sylfaen"/>
          <w:i w:val="0"/>
          <w:lang w:val="en-US"/>
        </w:rPr>
      </w:pPr>
    </w:p>
    <w:p w:rsidR="00334B2F" w:rsidRPr="00AF04FC" w:rsidRDefault="00334B2F" w:rsidP="00334B2F">
      <w:pPr>
        <w:pStyle w:val="BodyTextIndent"/>
        <w:jc w:val="right"/>
        <w:rPr>
          <w:rFonts w:cs="Sylfaen"/>
          <w:i w:val="0"/>
          <w:lang w:val="en-US"/>
        </w:rPr>
      </w:pPr>
    </w:p>
    <w:p w:rsidR="00383BC3" w:rsidRPr="00AF04FC" w:rsidRDefault="00334B2F" w:rsidP="00383BC3">
      <w:pPr>
        <w:ind w:left="-66"/>
        <w:jc w:val="center"/>
        <w:rPr>
          <w:rFonts w:ascii="Arial LatArm" w:hAnsi="Arial LatArm" w:cs="Sylfaen"/>
          <w:b/>
          <w:lang w:val="hy-AM"/>
        </w:rPr>
      </w:pPr>
      <w:r w:rsidRPr="00AF04FC">
        <w:rPr>
          <w:rFonts w:ascii="Arial LatArm" w:hAnsi="Arial LatArm"/>
          <w:b/>
          <w:lang w:val="hy-AM"/>
        </w:rPr>
        <w:br w:type="page"/>
      </w:r>
    </w:p>
    <w:p w:rsidR="00071D1C" w:rsidRPr="00AF04FC" w:rsidRDefault="00071D1C" w:rsidP="00EF3662">
      <w:pPr>
        <w:pStyle w:val="BodyTextIndent3"/>
        <w:spacing w:line="240" w:lineRule="auto"/>
        <w:jc w:val="right"/>
        <w:rPr>
          <w:rFonts w:ascii="Arial LatArm" w:hAnsi="Arial LatArm" w:cs="Sylfaen"/>
          <w:b/>
          <w:lang w:val="hy-AM"/>
        </w:rPr>
      </w:pPr>
      <w:r w:rsidRPr="00AF04FC">
        <w:rPr>
          <w:rFonts w:ascii="Arial" w:hAnsi="Arial" w:cs="Arial"/>
          <w:b/>
          <w:lang w:val="hy-AM"/>
        </w:rPr>
        <w:lastRenderedPageBreak/>
        <w:t>Հավելված</w:t>
      </w:r>
      <w:r w:rsidR="00177245" w:rsidRPr="00AF04FC">
        <w:rPr>
          <w:rFonts w:ascii="Arial LatArm" w:hAnsi="Arial LatArm" w:cs="Sylfaen"/>
          <w:b/>
          <w:lang w:val="hy-AM"/>
        </w:rPr>
        <w:t>6</w:t>
      </w:r>
    </w:p>
    <w:p w:rsidR="00071D1C" w:rsidRPr="00BB771A" w:rsidRDefault="00071D1C" w:rsidP="00EF3662">
      <w:pPr>
        <w:pStyle w:val="BodyTextIndent3"/>
        <w:spacing w:line="240" w:lineRule="auto"/>
        <w:jc w:val="right"/>
        <w:rPr>
          <w:rFonts w:ascii="Arial LatArm" w:hAnsi="Arial LatArm" w:cs="Sylfaen"/>
          <w:b/>
          <w:color w:val="FF0000"/>
          <w:lang w:val="hy-AM"/>
        </w:rPr>
      </w:pPr>
      <w:r w:rsidRPr="00BB771A">
        <w:rPr>
          <w:rFonts w:ascii="Arial" w:hAnsi="Arial" w:cs="Arial"/>
          <w:b/>
          <w:color w:val="FF0000"/>
          <w:lang w:val="hy-AM"/>
        </w:rPr>
        <w:t>ծածկագրով</w:t>
      </w:r>
    </w:p>
    <w:p w:rsidR="00071D1C" w:rsidRPr="00BB771A" w:rsidRDefault="00BA1629" w:rsidP="00EF3662">
      <w:pPr>
        <w:pStyle w:val="BodyTextIndent3"/>
        <w:spacing w:line="240" w:lineRule="auto"/>
        <w:jc w:val="right"/>
        <w:rPr>
          <w:rFonts w:ascii="Arial LatArm" w:hAnsi="Arial LatArm" w:cs="Sylfaen"/>
          <w:b/>
          <w:color w:val="FF0000"/>
          <w:lang w:val="hy-AM"/>
        </w:rPr>
      </w:pPr>
      <w:r w:rsidRPr="00BB771A">
        <w:rPr>
          <w:rFonts w:ascii="Arial" w:hAnsi="Arial" w:cs="Arial"/>
          <w:b/>
          <w:color w:val="FF0000"/>
          <w:lang w:val="hy-AM"/>
        </w:rPr>
        <w:t>գնանշման հարցման ընթաց</w:t>
      </w:r>
      <w:r w:rsidR="00FB1897" w:rsidRPr="00FB1897">
        <w:rPr>
          <w:rFonts w:ascii="Sylfaen" w:hAnsi="Sylfaen"/>
          <w:i/>
          <w:lang w:val="hy-AM"/>
        </w:rPr>
        <w:t xml:space="preserve"> ԱՄԱԳՄ</w:t>
      </w:r>
      <w:r w:rsidR="00FB1897" w:rsidRPr="00F9486B">
        <w:rPr>
          <w:rFonts w:ascii="Sylfaen" w:hAnsi="Sylfaen"/>
          <w:i/>
          <w:lang w:val="af-ZA"/>
        </w:rPr>
        <w:t>_</w:t>
      </w:r>
      <w:r w:rsidR="00FB1897" w:rsidRPr="00FB1897">
        <w:rPr>
          <w:rFonts w:ascii="Sylfaen" w:hAnsi="Sylfaen"/>
          <w:i/>
          <w:lang w:val="hy-AM"/>
        </w:rPr>
        <w:t>ԳՀԱՊՁԲ</w:t>
      </w:r>
      <w:r w:rsidR="00FB1897" w:rsidRPr="00C35D56">
        <w:rPr>
          <w:rFonts w:ascii="Arial" w:hAnsi="Arial" w:cs="Arial"/>
          <w:i/>
          <w:color w:val="FF0000"/>
          <w:lang w:val="af-ZA"/>
        </w:rPr>
        <w:t>-20/0</w:t>
      </w:r>
      <w:r w:rsidR="00384CCB" w:rsidRPr="00AD7BAF">
        <w:rPr>
          <w:rFonts w:ascii="Arial" w:hAnsi="Arial" w:cs="Arial"/>
          <w:i/>
          <w:color w:val="FF0000"/>
          <w:lang w:val="hy-AM"/>
        </w:rPr>
        <w:t>2</w:t>
      </w:r>
      <w:r w:rsidRPr="00BB771A">
        <w:rPr>
          <w:rFonts w:ascii="Arial" w:hAnsi="Arial" w:cs="Arial"/>
          <w:b/>
          <w:color w:val="FF0000"/>
          <w:lang w:val="hy-AM"/>
        </w:rPr>
        <w:t xml:space="preserve">ակարգի </w:t>
      </w:r>
      <w:r w:rsidR="00071D1C" w:rsidRPr="00BB771A">
        <w:rPr>
          <w:rFonts w:ascii="Arial" w:hAnsi="Arial" w:cs="Arial"/>
          <w:b/>
          <w:color w:val="FF0000"/>
          <w:lang w:val="hy-AM"/>
        </w:rPr>
        <w:t>հրավերի</w:t>
      </w:r>
    </w:p>
    <w:p w:rsidR="00071D1C" w:rsidRPr="00AF04FC" w:rsidRDefault="00071D1C" w:rsidP="00EF3662">
      <w:pPr>
        <w:jc w:val="right"/>
        <w:rPr>
          <w:rFonts w:ascii="Arial LatArm" w:hAnsi="Arial LatArm"/>
          <w:i/>
          <w:sz w:val="20"/>
          <w:lang w:val="hy-AM"/>
        </w:rPr>
      </w:pPr>
    </w:p>
    <w:p w:rsidR="00071D1C" w:rsidRPr="00AF04FC" w:rsidRDefault="00071D1C" w:rsidP="00EF3662">
      <w:pPr>
        <w:tabs>
          <w:tab w:val="left" w:pos="2268"/>
        </w:tabs>
        <w:ind w:left="-284" w:firstLine="284"/>
        <w:jc w:val="right"/>
        <w:rPr>
          <w:rFonts w:ascii="Arial LatArm" w:hAnsi="Arial LatArm"/>
          <w:lang w:val="hy-AM"/>
        </w:rPr>
      </w:pPr>
    </w:p>
    <w:p w:rsidR="00071D1C" w:rsidRPr="00AF04FC" w:rsidRDefault="00FB1897" w:rsidP="00EF3662">
      <w:pPr>
        <w:ind w:left="-142" w:firstLine="142"/>
        <w:jc w:val="center"/>
        <w:rPr>
          <w:rFonts w:ascii="Arial LatArm" w:hAnsi="Arial LatArm"/>
          <w:b/>
          <w:sz w:val="22"/>
          <w:lang w:val="hy-AM"/>
        </w:rPr>
      </w:pPr>
      <w:r w:rsidRPr="00FB1897">
        <w:rPr>
          <w:rFonts w:ascii="Sylfaen" w:hAnsi="Sylfaen" w:cs="Arial"/>
          <w:b/>
          <w:color w:val="FF0000"/>
          <w:sz w:val="22"/>
          <w:lang w:val="hy-AM"/>
        </w:rPr>
        <w:t>Արարատ գյուղի մանկապարտեզ</w:t>
      </w:r>
      <w:r w:rsidR="00BA1629" w:rsidRPr="00225475">
        <w:rPr>
          <w:rFonts w:ascii="Arial" w:hAnsi="Arial" w:cs="Arial"/>
          <w:b/>
          <w:color w:val="FF0000"/>
          <w:sz w:val="22"/>
          <w:lang w:val="hy-AM"/>
        </w:rPr>
        <w:t xml:space="preserve"> ՀՈԱԿ-Ի</w:t>
      </w:r>
      <w:r w:rsidR="00071D1C" w:rsidRPr="00225475">
        <w:rPr>
          <w:rFonts w:ascii="Arial" w:hAnsi="Arial" w:cs="Arial"/>
          <w:b/>
          <w:color w:val="FF0000"/>
          <w:sz w:val="22"/>
          <w:lang w:val="hy-AM"/>
        </w:rPr>
        <w:t>ԿԱՐԻՔՆԵՐԻՀԱՄԱՐ</w:t>
      </w:r>
      <w:r w:rsidR="00BA1629" w:rsidRPr="00225475">
        <w:rPr>
          <w:rFonts w:ascii="Arial" w:hAnsi="Arial" w:cs="Arial"/>
          <w:b/>
          <w:color w:val="FF0000"/>
          <w:sz w:val="22"/>
          <w:lang w:val="hy-AM"/>
        </w:rPr>
        <w:t>ՍՆՆԴԱՄԹԵՐՔԻ</w:t>
      </w:r>
      <w:r w:rsidR="00071D1C" w:rsidRPr="00AF04FC">
        <w:rPr>
          <w:rFonts w:ascii="Arial" w:hAnsi="Arial" w:cs="Arial"/>
          <w:b/>
          <w:sz w:val="22"/>
          <w:lang w:val="hy-AM"/>
        </w:rPr>
        <w:t>ՄԱՏԱԿԱՐԱՐՄԱՆ</w:t>
      </w:r>
    </w:p>
    <w:p w:rsidR="00071D1C" w:rsidRPr="00AF04FC" w:rsidRDefault="00071D1C" w:rsidP="00EF3662">
      <w:pPr>
        <w:ind w:left="-142" w:firstLine="142"/>
        <w:jc w:val="center"/>
        <w:rPr>
          <w:rFonts w:ascii="Arial LatArm" w:hAnsi="Arial LatArm" w:cs="Times Armenian"/>
          <w:b/>
          <w:lang w:val="hy-AM"/>
        </w:rPr>
      </w:pPr>
      <w:r w:rsidRPr="00AF04FC">
        <w:rPr>
          <w:rFonts w:ascii="Arial" w:hAnsi="Arial" w:cs="Arial"/>
          <w:b/>
          <w:sz w:val="22"/>
          <w:lang w:val="hy-AM"/>
        </w:rPr>
        <w:t>ՊԱՅՄԱՆԱԳԻՐ</w:t>
      </w:r>
    </w:p>
    <w:p w:rsidR="00071D1C" w:rsidRPr="00AF04FC" w:rsidRDefault="00071D1C" w:rsidP="00EF3662">
      <w:pPr>
        <w:ind w:left="-142" w:firstLine="142"/>
        <w:jc w:val="center"/>
        <w:rPr>
          <w:rFonts w:ascii="Arial LatArm" w:hAnsi="Arial LatArm"/>
          <w:b/>
          <w:u w:val="single"/>
          <w:lang w:val="hy-AM"/>
        </w:rPr>
      </w:pPr>
      <w:r w:rsidRPr="00AF04FC">
        <w:rPr>
          <w:rFonts w:ascii="Arial LatArm" w:hAnsi="Arial LatArm"/>
          <w:b/>
          <w:lang w:val="hy-AM"/>
        </w:rPr>
        <w:t xml:space="preserve">N </w:t>
      </w:r>
      <w:r w:rsidRPr="00AF04FC">
        <w:rPr>
          <w:rFonts w:ascii="Arial LatArm" w:hAnsi="Arial LatArm"/>
          <w:b/>
          <w:u w:val="single"/>
          <w:lang w:val="hy-AM"/>
        </w:rPr>
        <w:tab/>
      </w:r>
      <w:r w:rsidRPr="00AF04FC">
        <w:rPr>
          <w:rFonts w:ascii="Arial LatArm" w:hAnsi="Arial LatArm"/>
          <w:b/>
          <w:u w:val="single"/>
          <w:lang w:val="hy-AM"/>
        </w:rPr>
        <w:tab/>
      </w:r>
      <w:r w:rsidRPr="00AF04FC">
        <w:rPr>
          <w:rFonts w:ascii="Arial LatArm" w:hAnsi="Arial LatArm"/>
          <w:b/>
          <w:u w:val="single"/>
          <w:lang w:val="hy-AM"/>
        </w:rPr>
        <w:tab/>
      </w:r>
      <w:r w:rsidRPr="00AF04FC">
        <w:rPr>
          <w:rFonts w:ascii="Arial LatArm" w:hAnsi="Arial LatArm"/>
          <w:b/>
          <w:u w:val="single"/>
          <w:lang w:val="hy-AM"/>
        </w:rPr>
        <w:tab/>
      </w:r>
    </w:p>
    <w:p w:rsidR="00071D1C" w:rsidRPr="00AF04FC" w:rsidRDefault="00071D1C" w:rsidP="00EF3662">
      <w:pPr>
        <w:jc w:val="center"/>
        <w:rPr>
          <w:rFonts w:ascii="Arial LatArm" w:hAnsi="Arial LatArm" w:cs="Sylfaen"/>
          <w:sz w:val="20"/>
          <w:lang w:val="hy-AM"/>
        </w:rPr>
      </w:pPr>
    </w:p>
    <w:p w:rsidR="00071D1C" w:rsidRPr="00AF04FC" w:rsidRDefault="00071D1C" w:rsidP="00EF3662">
      <w:pPr>
        <w:tabs>
          <w:tab w:val="left" w:pos="720"/>
          <w:tab w:val="left" w:pos="1440"/>
          <w:tab w:val="left" w:pos="8865"/>
        </w:tabs>
        <w:jc w:val="both"/>
        <w:rPr>
          <w:rFonts w:ascii="Arial LatArm" w:hAnsi="Arial LatArm" w:cs="Sylfaen"/>
          <w:sz w:val="20"/>
          <w:lang w:val="hy-AM"/>
        </w:rPr>
      </w:pPr>
      <w:r w:rsidRPr="00AF04FC">
        <w:rPr>
          <w:rFonts w:ascii="Arial LatArm" w:hAnsi="Arial LatArm" w:cs="Sylfaen"/>
          <w:sz w:val="20"/>
          <w:lang w:val="hy-AM"/>
        </w:rPr>
        <w:tab/>
      </w:r>
      <w:r w:rsidR="00FB1897" w:rsidRPr="006C50D5">
        <w:rPr>
          <w:rFonts w:ascii="Sylfaen" w:hAnsi="Sylfaen" w:cs="Sylfaen"/>
          <w:sz w:val="20"/>
          <w:lang w:val="hy-AM"/>
        </w:rPr>
        <w:t>գ</w:t>
      </w:r>
      <w:r w:rsidRPr="00AF04FC">
        <w:rPr>
          <w:rFonts w:ascii="Arial LatArm" w:hAnsi="Arial LatArm" w:cs="Sylfaen"/>
          <w:sz w:val="20"/>
          <w:lang w:val="hy-AM"/>
        </w:rPr>
        <w:t xml:space="preserve">. </w:t>
      </w:r>
      <w:r w:rsidRPr="00AF04FC">
        <w:rPr>
          <w:rFonts w:ascii="Arial LatArm" w:hAnsi="Arial LatArm"/>
          <w:lang w:val="hy-AM"/>
        </w:rPr>
        <w:t>«</w:t>
      </w:r>
      <w:r w:rsidRPr="00AF04FC">
        <w:rPr>
          <w:rFonts w:ascii="Arial LatArm" w:hAnsi="Arial LatArm" w:cs="Sylfaen"/>
          <w:sz w:val="20"/>
          <w:lang w:val="hy-AM"/>
        </w:rPr>
        <w:t xml:space="preserve">20   </w:t>
      </w:r>
      <w:r w:rsidRPr="00AF04FC">
        <w:rPr>
          <w:rFonts w:ascii="Arial" w:hAnsi="Arial" w:cs="Arial"/>
          <w:sz w:val="20"/>
          <w:lang w:val="hy-AM"/>
        </w:rPr>
        <w:t>թ</w:t>
      </w:r>
      <w:r w:rsidRPr="00AF04FC">
        <w:rPr>
          <w:rFonts w:ascii="Arial LatArm" w:hAnsi="Arial LatArm" w:cs="Sylfaen"/>
          <w:sz w:val="20"/>
          <w:lang w:val="hy-AM"/>
        </w:rPr>
        <w:t>.</w:t>
      </w:r>
    </w:p>
    <w:p w:rsidR="00071D1C" w:rsidRPr="00AF04FC" w:rsidRDefault="00071D1C" w:rsidP="00EF3662">
      <w:pPr>
        <w:tabs>
          <w:tab w:val="left" w:pos="720"/>
          <w:tab w:val="left" w:pos="1440"/>
          <w:tab w:val="left" w:pos="8865"/>
        </w:tabs>
        <w:jc w:val="both"/>
        <w:rPr>
          <w:rFonts w:ascii="Arial LatArm" w:hAnsi="Arial LatArm" w:cs="Sylfaen"/>
          <w:sz w:val="20"/>
          <w:lang w:val="hy-AM"/>
        </w:rPr>
      </w:pPr>
    </w:p>
    <w:p w:rsidR="00071D1C" w:rsidRPr="00AF04FC" w:rsidRDefault="00FB1897" w:rsidP="00EF3662">
      <w:pPr>
        <w:ind w:firstLine="720"/>
        <w:jc w:val="both"/>
        <w:rPr>
          <w:rFonts w:ascii="Arial LatArm" w:hAnsi="Arial LatArm"/>
          <w:sz w:val="20"/>
          <w:lang w:val="hy-AM"/>
        </w:rPr>
      </w:pPr>
      <w:r w:rsidRPr="00FB1897">
        <w:rPr>
          <w:rFonts w:ascii="Sylfaen" w:hAnsi="Sylfaen" w:cs="Arial"/>
          <w:b/>
          <w:color w:val="FF0000"/>
          <w:sz w:val="22"/>
          <w:lang w:val="hy-AM"/>
        </w:rPr>
        <w:t>Արարատ գյուղի մանկապարտեզ</w:t>
      </w:r>
      <w:r w:rsidRPr="00225475">
        <w:rPr>
          <w:rFonts w:ascii="Sylfaen" w:hAnsi="Sylfaen" w:cs="Sylfaen"/>
          <w:b/>
          <w:color w:val="FF0000"/>
          <w:sz w:val="22"/>
          <w:lang w:val="hy-AM"/>
        </w:rPr>
        <w:t>ՀՈԱԿ</w:t>
      </w:r>
      <w:r w:rsidRPr="00225475">
        <w:rPr>
          <w:rFonts w:ascii="Arial" w:hAnsi="Arial" w:cs="Arial"/>
          <w:b/>
          <w:color w:val="FF0000"/>
          <w:sz w:val="22"/>
          <w:lang w:val="hy-AM"/>
        </w:rPr>
        <w:t>-</w:t>
      </w:r>
      <w:r w:rsidR="00071D1C" w:rsidRPr="00AF04FC">
        <w:rPr>
          <w:rFonts w:ascii="Arial" w:hAnsi="Arial" w:cs="Arial"/>
          <w:sz w:val="20"/>
          <w:lang w:val="hy-AM"/>
        </w:rPr>
        <w:t>ըիդեմս</w:t>
      </w:r>
      <w:r w:rsidR="00071D1C" w:rsidRPr="00AF04FC">
        <w:rPr>
          <w:rFonts w:ascii="Arial LatArm" w:hAnsi="Arial LatArm"/>
          <w:sz w:val="20"/>
          <w:lang w:val="hy-AM"/>
        </w:rPr>
        <w:t xml:space="preserve"> __</w:t>
      </w:r>
      <w:r w:rsidRPr="00FB1897">
        <w:rPr>
          <w:rFonts w:ascii="Sylfaen" w:hAnsi="Sylfaen"/>
          <w:sz w:val="20"/>
          <w:lang w:val="hy-AM"/>
        </w:rPr>
        <w:t>տնօրեն Գ.Գասպարյանի</w:t>
      </w:r>
      <w:r w:rsidR="00071D1C" w:rsidRPr="00AF04FC">
        <w:rPr>
          <w:rFonts w:ascii="Arial LatArm" w:hAnsi="Arial LatArm"/>
          <w:sz w:val="20"/>
          <w:lang w:val="hy-AM"/>
        </w:rPr>
        <w:t>___-</w:t>
      </w:r>
      <w:r w:rsidR="00071D1C" w:rsidRPr="00AF04FC">
        <w:rPr>
          <w:rFonts w:ascii="Arial" w:hAnsi="Arial" w:cs="Arial"/>
          <w:sz w:val="20"/>
          <w:lang w:val="hy-AM"/>
        </w:rPr>
        <w:t>ի</w:t>
      </w:r>
      <w:r w:rsidR="00071D1C" w:rsidRPr="00AF04FC">
        <w:rPr>
          <w:rFonts w:ascii="Arial LatArm" w:hAnsi="Arial LatArm"/>
          <w:sz w:val="20"/>
          <w:lang w:val="hy-AM"/>
        </w:rPr>
        <w:t xml:space="preserve">, </w:t>
      </w:r>
      <w:r w:rsidR="00071D1C" w:rsidRPr="00AF04FC">
        <w:rPr>
          <w:rFonts w:ascii="Arial" w:hAnsi="Arial" w:cs="Arial"/>
          <w:sz w:val="20"/>
          <w:lang w:val="hy-AM"/>
        </w:rPr>
        <w:t>որըգործումէ</w:t>
      </w:r>
      <w:r w:rsidRPr="00FB1897">
        <w:rPr>
          <w:rFonts w:ascii="Sylfaen" w:hAnsi="Sylfaen"/>
          <w:sz w:val="20"/>
          <w:u w:val="single"/>
          <w:lang w:val="hy-AM"/>
        </w:rPr>
        <w:t>ՀՈԱԿ_</w:t>
      </w:r>
      <w:r w:rsidR="00071D1C" w:rsidRPr="00AF04FC">
        <w:rPr>
          <w:rFonts w:ascii="Arial LatArm" w:hAnsi="Arial LatArm"/>
          <w:sz w:val="20"/>
          <w:lang w:val="hy-AM"/>
        </w:rPr>
        <w:t>-</w:t>
      </w:r>
      <w:r w:rsidR="00071D1C" w:rsidRPr="00AF04FC">
        <w:rPr>
          <w:rFonts w:ascii="Arial" w:hAnsi="Arial" w:cs="Arial"/>
          <w:sz w:val="20"/>
          <w:lang w:val="hy-AM"/>
        </w:rPr>
        <w:t>իկանոնադրությանհիմանվրա</w:t>
      </w:r>
      <w:r w:rsidR="00071D1C" w:rsidRPr="00AF04FC">
        <w:rPr>
          <w:rFonts w:ascii="Arial LatArm" w:hAnsi="Arial LatArm"/>
          <w:sz w:val="20"/>
          <w:lang w:val="hy-AM"/>
        </w:rPr>
        <w:t xml:space="preserve">, </w:t>
      </w:r>
      <w:r w:rsidR="00071D1C" w:rsidRPr="00AF04FC">
        <w:rPr>
          <w:rFonts w:ascii="Arial" w:hAnsi="Arial" w:cs="Arial"/>
          <w:sz w:val="20"/>
          <w:lang w:val="hy-AM"/>
        </w:rPr>
        <w:t>այսուհետ</w:t>
      </w:r>
      <w:r w:rsidR="00071D1C" w:rsidRPr="00AF04FC">
        <w:rPr>
          <w:rFonts w:ascii="Arial LatArm" w:hAnsi="Arial LatArm"/>
          <w:lang w:val="hy-AM"/>
        </w:rPr>
        <w:t>«</w:t>
      </w:r>
      <w:r w:rsidR="00071D1C" w:rsidRPr="00AF04FC">
        <w:rPr>
          <w:rFonts w:ascii="Arial" w:hAnsi="Arial" w:cs="Arial"/>
          <w:sz w:val="20"/>
          <w:lang w:val="hy-AM"/>
        </w:rPr>
        <w:t>Գնորդ</w:t>
      </w:r>
      <w:r w:rsidR="00071D1C" w:rsidRPr="00AF04FC">
        <w:rPr>
          <w:rFonts w:ascii="Arial LatArm" w:hAnsi="Arial LatArm"/>
          <w:lang w:val="hy-AM"/>
        </w:rPr>
        <w:t>»</w:t>
      </w:r>
      <w:r w:rsidR="00071D1C" w:rsidRPr="00AF04FC">
        <w:rPr>
          <w:rFonts w:ascii="Arial LatArm" w:hAnsi="Arial LatArm"/>
          <w:sz w:val="20"/>
          <w:lang w:val="hy-AM"/>
        </w:rPr>
        <w:t xml:space="preserve">, </w:t>
      </w:r>
      <w:r w:rsidR="00071D1C" w:rsidRPr="00AF04FC">
        <w:rPr>
          <w:rFonts w:ascii="Arial" w:hAnsi="Arial" w:cs="Arial"/>
          <w:sz w:val="20"/>
          <w:lang w:val="hy-AM"/>
        </w:rPr>
        <w:t>միկողմից</w:t>
      </w:r>
      <w:r w:rsidR="00071D1C" w:rsidRPr="00AF04FC">
        <w:rPr>
          <w:rFonts w:ascii="Arial LatArm" w:hAnsi="Arial LatArm"/>
          <w:sz w:val="20"/>
          <w:lang w:val="hy-AM"/>
        </w:rPr>
        <w:t xml:space="preserve">,  </w:t>
      </w:r>
      <w:r w:rsidR="00071D1C" w:rsidRPr="00AF04FC">
        <w:rPr>
          <w:rFonts w:ascii="Arial" w:hAnsi="Arial" w:cs="Arial"/>
          <w:sz w:val="20"/>
          <w:lang w:val="hy-AM"/>
        </w:rPr>
        <w:t>և</w:t>
      </w:r>
      <w:r w:rsidR="00071D1C" w:rsidRPr="00AF04FC">
        <w:rPr>
          <w:rFonts w:ascii="Arial LatArm" w:hAnsi="Arial LatArm"/>
          <w:sz w:val="20"/>
          <w:lang w:val="hy-AM"/>
        </w:rPr>
        <w:t xml:space="preserve"> __________________-</w:t>
      </w:r>
      <w:r w:rsidR="00071D1C" w:rsidRPr="00AF04FC">
        <w:rPr>
          <w:rFonts w:ascii="Arial" w:hAnsi="Arial" w:cs="Arial"/>
          <w:sz w:val="20"/>
          <w:lang w:val="hy-AM"/>
        </w:rPr>
        <w:t>ը</w:t>
      </w:r>
      <w:r w:rsidR="00071D1C" w:rsidRPr="00AF04FC">
        <w:rPr>
          <w:rFonts w:ascii="Arial LatArm" w:hAnsi="Arial LatArm"/>
          <w:sz w:val="20"/>
          <w:lang w:val="hy-AM"/>
        </w:rPr>
        <w:t xml:space="preserve">, </w:t>
      </w:r>
      <w:r w:rsidR="00071D1C" w:rsidRPr="00AF04FC">
        <w:rPr>
          <w:rFonts w:ascii="Arial" w:hAnsi="Arial" w:cs="Arial"/>
          <w:sz w:val="20"/>
          <w:lang w:val="hy-AM"/>
        </w:rPr>
        <w:t>իդեմստնօրեն</w:t>
      </w:r>
      <w:r w:rsidR="00071D1C" w:rsidRPr="00AF04FC">
        <w:rPr>
          <w:rFonts w:ascii="Arial LatArm" w:hAnsi="Arial LatArm"/>
          <w:sz w:val="20"/>
          <w:lang w:val="hy-AM"/>
        </w:rPr>
        <w:t xml:space="preserve"> _____________________-</w:t>
      </w:r>
      <w:r w:rsidR="00071D1C" w:rsidRPr="00AF04FC">
        <w:rPr>
          <w:rFonts w:ascii="Arial" w:hAnsi="Arial" w:cs="Arial"/>
          <w:sz w:val="20"/>
          <w:lang w:val="hy-AM"/>
        </w:rPr>
        <w:t>ի</w:t>
      </w:r>
      <w:r w:rsidR="00071D1C" w:rsidRPr="00AF04FC">
        <w:rPr>
          <w:rFonts w:ascii="Arial LatArm" w:hAnsi="Arial LatArm"/>
          <w:sz w:val="20"/>
          <w:lang w:val="hy-AM"/>
        </w:rPr>
        <w:t xml:space="preserve">, </w:t>
      </w:r>
      <w:r w:rsidR="00071D1C" w:rsidRPr="00AF04FC">
        <w:rPr>
          <w:rFonts w:ascii="Arial" w:hAnsi="Arial" w:cs="Arial"/>
          <w:sz w:val="20"/>
          <w:lang w:val="hy-AM"/>
        </w:rPr>
        <w:t>որըգործումէ</w:t>
      </w:r>
      <w:r w:rsidR="00071D1C" w:rsidRPr="00AF04FC">
        <w:rPr>
          <w:rFonts w:ascii="Arial LatArm" w:hAnsi="Arial LatArm"/>
          <w:sz w:val="20"/>
          <w:lang w:val="hy-AM"/>
        </w:rPr>
        <w:t>-</w:t>
      </w:r>
      <w:r w:rsidR="00071D1C" w:rsidRPr="00AF04FC">
        <w:rPr>
          <w:rFonts w:ascii="Arial" w:hAnsi="Arial" w:cs="Arial"/>
          <w:sz w:val="20"/>
          <w:lang w:val="hy-AM"/>
        </w:rPr>
        <w:t>իկանոնադրությանհիմանվրա</w:t>
      </w:r>
      <w:r w:rsidR="00071D1C" w:rsidRPr="00AF04FC">
        <w:rPr>
          <w:rFonts w:ascii="Arial LatArm" w:hAnsi="Arial LatArm"/>
          <w:sz w:val="20"/>
          <w:lang w:val="hy-AM"/>
        </w:rPr>
        <w:t xml:space="preserve">, </w:t>
      </w:r>
      <w:r w:rsidR="00071D1C" w:rsidRPr="00AF04FC">
        <w:rPr>
          <w:rFonts w:ascii="Arial" w:hAnsi="Arial" w:cs="Arial"/>
          <w:sz w:val="20"/>
          <w:lang w:val="hy-AM"/>
        </w:rPr>
        <w:t>այսուհետ</w:t>
      </w:r>
      <w:r w:rsidR="00071D1C" w:rsidRPr="00AF04FC">
        <w:rPr>
          <w:rFonts w:ascii="Arial LatArm" w:hAnsi="Arial LatArm"/>
          <w:lang w:val="hy-AM"/>
        </w:rPr>
        <w:t>«</w:t>
      </w:r>
      <w:r w:rsidR="00071D1C" w:rsidRPr="00AF04FC">
        <w:rPr>
          <w:rFonts w:ascii="Arial" w:hAnsi="Arial" w:cs="Arial"/>
          <w:sz w:val="20"/>
          <w:lang w:val="hy-AM"/>
        </w:rPr>
        <w:t>Վաճառող</w:t>
      </w:r>
      <w:r w:rsidR="00071D1C" w:rsidRPr="00AF04FC">
        <w:rPr>
          <w:rFonts w:ascii="Arial LatArm" w:hAnsi="Arial LatArm"/>
          <w:lang w:val="hy-AM"/>
        </w:rPr>
        <w:t>»</w:t>
      </w:r>
      <w:r w:rsidR="00071D1C" w:rsidRPr="00AF04FC">
        <w:rPr>
          <w:rFonts w:ascii="Arial" w:hAnsi="Arial" w:cs="Arial"/>
          <w:sz w:val="20"/>
          <w:lang w:val="hy-AM"/>
        </w:rPr>
        <w:t>մյուսկողմից</w:t>
      </w:r>
      <w:r w:rsidR="00071D1C" w:rsidRPr="00AF04FC">
        <w:rPr>
          <w:rFonts w:ascii="Arial LatArm" w:hAnsi="Arial LatArm"/>
          <w:sz w:val="20"/>
          <w:lang w:val="hy-AM"/>
        </w:rPr>
        <w:t xml:space="preserve">, </w:t>
      </w:r>
      <w:r w:rsidR="00071D1C" w:rsidRPr="00AF04FC">
        <w:rPr>
          <w:rFonts w:ascii="Arial" w:hAnsi="Arial" w:cs="Arial"/>
          <w:sz w:val="20"/>
          <w:lang w:val="hy-AM"/>
        </w:rPr>
        <w:t>կնքեցինսույնպայմանագիրըհետևյալիմասին։</w:t>
      </w:r>
    </w:p>
    <w:p w:rsidR="00071D1C" w:rsidRPr="00AF04FC" w:rsidRDefault="00071D1C" w:rsidP="00EF3662">
      <w:pPr>
        <w:ind w:firstLine="709"/>
        <w:jc w:val="both"/>
        <w:rPr>
          <w:rFonts w:ascii="Arial LatArm" w:hAnsi="Arial LatArm"/>
          <w:b/>
          <w:sz w:val="20"/>
          <w:lang w:val="hy-AM"/>
        </w:rPr>
      </w:pPr>
    </w:p>
    <w:p w:rsidR="00071D1C" w:rsidRPr="00AF04FC" w:rsidRDefault="00071D1C" w:rsidP="00EF3662">
      <w:pPr>
        <w:ind w:firstLine="709"/>
        <w:jc w:val="center"/>
        <w:rPr>
          <w:rFonts w:ascii="Arial LatArm" w:hAnsi="Arial LatArm" w:cs="Times Armenian"/>
          <w:b/>
          <w:sz w:val="20"/>
          <w:lang w:val="hy-AM"/>
        </w:rPr>
      </w:pPr>
      <w:r w:rsidRPr="00AF04FC">
        <w:rPr>
          <w:rFonts w:ascii="Arial LatArm" w:hAnsi="Arial LatArm"/>
          <w:b/>
          <w:sz w:val="20"/>
          <w:lang w:val="hy-AM"/>
        </w:rPr>
        <w:t xml:space="preserve">1. </w:t>
      </w:r>
      <w:r w:rsidRPr="00AF04FC">
        <w:rPr>
          <w:rFonts w:ascii="Arial" w:hAnsi="Arial" w:cs="Arial"/>
          <w:b/>
          <w:sz w:val="20"/>
          <w:lang w:val="hy-AM"/>
        </w:rPr>
        <w:t>ՊԱՅՄԱՆԱԳՐԻԱՌԱՐԿԱՆ</w:t>
      </w:r>
    </w:p>
    <w:p w:rsidR="00071D1C" w:rsidRPr="00AF04FC" w:rsidRDefault="00071D1C" w:rsidP="00EF3662">
      <w:pPr>
        <w:ind w:firstLine="709"/>
        <w:jc w:val="center"/>
        <w:rPr>
          <w:rFonts w:ascii="Arial LatArm" w:hAnsi="Arial LatArm" w:cs="Times Armenian"/>
          <w:b/>
          <w:sz w:val="20"/>
          <w:lang w:val="hy-AM"/>
        </w:rPr>
      </w:pPr>
    </w:p>
    <w:p w:rsidR="00071D1C" w:rsidRPr="00AF04FC" w:rsidRDefault="00071D1C" w:rsidP="00EF3662">
      <w:pPr>
        <w:ind w:firstLine="709"/>
        <w:jc w:val="both"/>
        <w:rPr>
          <w:rFonts w:ascii="Arial LatArm" w:hAnsi="Arial LatArm" w:cs="Times Armenian"/>
          <w:sz w:val="20"/>
          <w:lang w:val="hy-AM"/>
        </w:rPr>
      </w:pPr>
      <w:r w:rsidRPr="00AF04FC">
        <w:rPr>
          <w:rFonts w:ascii="Arial LatArm" w:hAnsi="Arial LatArm"/>
          <w:sz w:val="20"/>
          <w:lang w:val="hy-AM"/>
        </w:rPr>
        <w:t xml:space="preserve">1.1. </w:t>
      </w:r>
      <w:r w:rsidRPr="00AF04FC">
        <w:rPr>
          <w:rFonts w:ascii="Arial" w:hAnsi="Arial" w:cs="Arial"/>
          <w:sz w:val="20"/>
          <w:lang w:val="hy-AM"/>
        </w:rPr>
        <w:t>Վաճառողըպարտավորվումէսույնպայմանագրով</w:t>
      </w:r>
      <w:r w:rsidRPr="00AF04FC">
        <w:rPr>
          <w:rFonts w:ascii="Arial LatArm" w:hAnsi="Arial LatArm" w:cs="Sylfaen"/>
          <w:sz w:val="20"/>
          <w:lang w:val="hy-AM"/>
        </w:rPr>
        <w:t xml:space="preserve"> (</w:t>
      </w:r>
      <w:r w:rsidRPr="00AF04FC">
        <w:rPr>
          <w:rFonts w:ascii="Arial" w:hAnsi="Arial" w:cs="Arial"/>
          <w:sz w:val="20"/>
          <w:lang w:val="hy-AM"/>
        </w:rPr>
        <w:t>այսուհետ</w:t>
      </w:r>
      <w:r w:rsidRPr="00AF04FC">
        <w:rPr>
          <w:rFonts w:ascii="Arial LatArm" w:hAnsi="Arial LatArm" w:cs="Times Armenian"/>
          <w:sz w:val="20"/>
          <w:lang w:val="hy-AM"/>
        </w:rPr>
        <w:t xml:space="preserve">` </w:t>
      </w:r>
      <w:r w:rsidRPr="00AF04FC">
        <w:rPr>
          <w:rFonts w:ascii="Arial" w:hAnsi="Arial" w:cs="Arial"/>
          <w:sz w:val="20"/>
          <w:lang w:val="hy-AM"/>
        </w:rPr>
        <w:t>պայմանագիր</w:t>
      </w:r>
      <w:r w:rsidRPr="00AF04FC">
        <w:rPr>
          <w:rFonts w:ascii="Arial LatArm" w:hAnsi="Arial LatArm" w:cs="Sylfaen"/>
          <w:sz w:val="20"/>
          <w:lang w:val="hy-AM"/>
        </w:rPr>
        <w:t xml:space="preserve">) </w:t>
      </w:r>
      <w:r w:rsidRPr="00AF04FC">
        <w:rPr>
          <w:rFonts w:ascii="Arial" w:hAnsi="Arial" w:cs="Arial"/>
          <w:sz w:val="20"/>
          <w:lang w:val="hy-AM"/>
        </w:rPr>
        <w:t>սահմանվածկարգով</w:t>
      </w:r>
      <w:r w:rsidRPr="00AF04FC">
        <w:rPr>
          <w:rFonts w:ascii="Arial LatArm" w:hAnsi="Arial LatArm" w:cs="Times Armenian"/>
          <w:sz w:val="20"/>
          <w:lang w:val="hy-AM"/>
        </w:rPr>
        <w:t xml:space="preserve">, </w:t>
      </w:r>
      <w:r w:rsidRPr="00AF04FC">
        <w:rPr>
          <w:rFonts w:ascii="Arial" w:hAnsi="Arial" w:cs="Arial"/>
          <w:sz w:val="20"/>
          <w:lang w:val="hy-AM"/>
        </w:rPr>
        <w:t>ծավալներով</w:t>
      </w:r>
      <w:r w:rsidRPr="00AF04FC">
        <w:rPr>
          <w:rFonts w:ascii="Arial LatArm" w:hAnsi="Arial LatArm" w:cs="Sylfaen"/>
          <w:sz w:val="20"/>
          <w:lang w:val="hy-AM"/>
        </w:rPr>
        <w:t>,</w:t>
      </w:r>
      <w:r w:rsidRPr="00AF04FC">
        <w:rPr>
          <w:rFonts w:ascii="Arial" w:hAnsi="Arial" w:cs="Arial"/>
          <w:sz w:val="20"/>
          <w:lang w:val="hy-AM"/>
        </w:rPr>
        <w:t>ժամկետներումևհասցեովԳնորդինմատակարարելպայմանագրի</w:t>
      </w:r>
      <w:r w:rsidRPr="00AF04FC">
        <w:rPr>
          <w:rFonts w:ascii="Arial LatArm" w:hAnsi="Arial LatArm" w:cs="Times Armenian"/>
          <w:sz w:val="20"/>
          <w:lang w:val="hy-AM"/>
        </w:rPr>
        <w:t xml:space="preserve"> N 1 </w:t>
      </w:r>
      <w:r w:rsidRPr="00AF04FC">
        <w:rPr>
          <w:rFonts w:ascii="Arial" w:hAnsi="Arial" w:cs="Arial"/>
          <w:sz w:val="20"/>
          <w:lang w:val="hy-AM"/>
        </w:rPr>
        <w:t>հավելվածով</w:t>
      </w:r>
      <w:r w:rsidRPr="00AF04FC">
        <w:rPr>
          <w:rFonts w:ascii="Arial LatArm" w:hAnsi="Arial LatArm" w:cs="Sylfaen"/>
          <w:sz w:val="20"/>
          <w:lang w:val="hy-AM"/>
        </w:rPr>
        <w:t>`</w:t>
      </w:r>
      <w:r w:rsidRPr="00AF04FC">
        <w:rPr>
          <w:rFonts w:ascii="Arial" w:hAnsi="Arial" w:cs="Arial"/>
          <w:sz w:val="20"/>
          <w:lang w:val="hy-AM"/>
        </w:rPr>
        <w:t>Տեխնիկականբնութագիր</w:t>
      </w:r>
      <w:r w:rsidRPr="00AF04FC">
        <w:rPr>
          <w:rFonts w:ascii="Arial LatArm" w:hAnsi="Arial LatArm" w:cs="Sylfaen"/>
          <w:sz w:val="20"/>
          <w:lang w:val="hy-AM"/>
        </w:rPr>
        <w:t>-</w:t>
      </w:r>
      <w:r w:rsidRPr="00AF04FC">
        <w:rPr>
          <w:rFonts w:ascii="Arial" w:hAnsi="Arial" w:cs="Arial"/>
          <w:sz w:val="20"/>
          <w:lang w:val="hy-AM"/>
        </w:rPr>
        <w:t>գնման</w:t>
      </w:r>
      <w:r w:rsidRPr="00AF04FC">
        <w:rPr>
          <w:rFonts w:ascii="Arial LatArm" w:hAnsi="Arial LatArm" w:cs="Sylfaen"/>
          <w:sz w:val="20"/>
          <w:lang w:val="hy-AM"/>
        </w:rPr>
        <w:t>-</w:t>
      </w:r>
      <w:r w:rsidRPr="00AF04FC">
        <w:rPr>
          <w:rFonts w:ascii="Arial" w:hAnsi="Arial" w:cs="Arial"/>
          <w:sz w:val="20"/>
          <w:lang w:val="hy-AM"/>
        </w:rPr>
        <w:t>ժամանակացուցովնախատեսվածապրանքը</w:t>
      </w:r>
      <w:r w:rsidRPr="00AF04FC">
        <w:rPr>
          <w:rFonts w:ascii="Arial LatArm" w:hAnsi="Arial LatArm" w:cs="Times Armenian"/>
          <w:sz w:val="20"/>
          <w:lang w:val="hy-AM"/>
        </w:rPr>
        <w:t xml:space="preserve"> (</w:t>
      </w:r>
      <w:r w:rsidRPr="00AF04FC">
        <w:rPr>
          <w:rFonts w:ascii="Arial" w:hAnsi="Arial" w:cs="Arial"/>
          <w:sz w:val="20"/>
          <w:lang w:val="hy-AM"/>
        </w:rPr>
        <w:t>այսուհետ</w:t>
      </w:r>
      <w:r w:rsidRPr="00AF04FC">
        <w:rPr>
          <w:rFonts w:ascii="Arial LatArm" w:hAnsi="Arial LatArm" w:cs="Times Armenian"/>
          <w:sz w:val="20"/>
          <w:lang w:val="hy-AM"/>
        </w:rPr>
        <w:t xml:space="preserve">` </w:t>
      </w:r>
      <w:r w:rsidRPr="00AF04FC">
        <w:rPr>
          <w:rFonts w:ascii="Arial" w:hAnsi="Arial" w:cs="Arial"/>
          <w:sz w:val="20"/>
          <w:lang w:val="hy-AM"/>
        </w:rPr>
        <w:t>ապրանք</w:t>
      </w:r>
      <w:r w:rsidRPr="00AF04FC">
        <w:rPr>
          <w:rFonts w:ascii="Arial LatArm" w:hAnsi="Arial LatArm" w:cs="Times Armenian"/>
          <w:sz w:val="20"/>
          <w:lang w:val="hy-AM"/>
        </w:rPr>
        <w:t xml:space="preserve">), </w:t>
      </w:r>
      <w:r w:rsidRPr="00AF04FC">
        <w:rPr>
          <w:rFonts w:ascii="Arial" w:hAnsi="Arial" w:cs="Arial"/>
          <w:sz w:val="20"/>
          <w:lang w:val="hy-AM"/>
        </w:rPr>
        <w:t>իսկԳնորդըպարտավորվումէընդունելապրանքըևվճարելդրահամար։</w:t>
      </w:r>
    </w:p>
    <w:p w:rsidR="00071D1C" w:rsidRPr="00AF04FC" w:rsidRDefault="00071D1C" w:rsidP="00EF3662">
      <w:pPr>
        <w:ind w:firstLine="709"/>
        <w:jc w:val="both"/>
        <w:rPr>
          <w:rFonts w:ascii="Arial LatArm" w:hAnsi="Arial LatArm" w:cs="Times Armenian"/>
          <w:sz w:val="20"/>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sz w:val="20"/>
          <w:lang w:val="hy-AM"/>
        </w:rPr>
        <w:tab/>
      </w:r>
      <w:r w:rsidRPr="00AF04FC">
        <w:rPr>
          <w:rFonts w:ascii="Arial LatArm" w:hAnsi="Arial LatArm"/>
          <w:b/>
          <w:sz w:val="20"/>
          <w:lang w:val="hy-AM"/>
        </w:rPr>
        <w:t xml:space="preserve">2. </w:t>
      </w:r>
      <w:r w:rsidRPr="00AF04FC">
        <w:rPr>
          <w:rFonts w:ascii="Arial" w:hAnsi="Arial" w:cs="Arial"/>
          <w:b/>
          <w:sz w:val="20"/>
          <w:lang w:val="hy-AM"/>
        </w:rPr>
        <w:t>ԿՈՂՄԵՐԻԻՐԱՎՈՒՆՔՆԵՐԸԵՎՊԱՐՏԱԿԱՆՈՒԹՅՈՒՆՆԵՐԸ</w:t>
      </w:r>
    </w:p>
    <w:p w:rsidR="00071D1C" w:rsidRPr="00AF04FC" w:rsidRDefault="00071D1C"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b/>
          <w:sz w:val="20"/>
          <w:lang w:val="hy-AM"/>
        </w:rPr>
        <w:t xml:space="preserve">2.1 </w:t>
      </w:r>
      <w:r w:rsidRPr="00AF04FC">
        <w:rPr>
          <w:rFonts w:ascii="Arial" w:hAnsi="Arial" w:cs="Arial"/>
          <w:b/>
          <w:sz w:val="20"/>
          <w:lang w:val="hy-AM"/>
        </w:rPr>
        <w:t>Գնորդնիրավունքունի</w:t>
      </w:r>
      <w:r w:rsidRPr="00AF04FC">
        <w:rPr>
          <w:rFonts w:ascii="Arial LatArm" w:hAnsi="Arial LatArm"/>
          <w:b/>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2.1.1 </w:t>
      </w:r>
      <w:r w:rsidRPr="00AF04FC">
        <w:rPr>
          <w:rFonts w:ascii="Arial" w:hAnsi="Arial" w:cs="Arial"/>
          <w:sz w:val="20"/>
          <w:lang w:val="hy-AM"/>
        </w:rPr>
        <w:t>ԱպրանքըպայմանագրովսահմանվածժամկետումՎաճառողիկողմիցչմատակարարելուդեպքումհրաժարվելապրանքից</w:t>
      </w:r>
      <w:r w:rsidRPr="00AF04FC">
        <w:rPr>
          <w:rFonts w:ascii="Arial LatArm" w:hAnsi="Arial LatArm"/>
          <w:sz w:val="20"/>
          <w:lang w:val="hy-AM"/>
        </w:rPr>
        <w:t xml:space="preserve">, </w:t>
      </w:r>
      <w:r w:rsidRPr="00AF04FC">
        <w:rPr>
          <w:rFonts w:ascii="Arial" w:hAnsi="Arial" w:cs="Arial"/>
          <w:sz w:val="20"/>
          <w:lang w:val="hy-AM"/>
        </w:rPr>
        <w:t>եթեմատակարարմանժամկետներըխախտվելեն</w:t>
      </w:r>
      <w:r w:rsidR="00077B5C" w:rsidRPr="00151D36">
        <w:rPr>
          <w:rFonts w:ascii="Calibri" w:hAnsi="Calibri"/>
          <w:sz w:val="20"/>
          <w:u w:val="single"/>
          <w:lang w:val="hy-AM"/>
        </w:rPr>
        <w:t>1</w:t>
      </w:r>
      <w:r w:rsidRPr="00AF04FC">
        <w:rPr>
          <w:rFonts w:ascii="Arial" w:hAnsi="Arial" w:cs="Arial"/>
          <w:sz w:val="20"/>
          <w:lang w:val="hy-AM"/>
        </w:rPr>
        <w:t>օրիցավելի</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2.1.2 </w:t>
      </w:r>
      <w:r w:rsidRPr="00AF04FC">
        <w:rPr>
          <w:rFonts w:ascii="Arial" w:hAnsi="Arial" w:cs="Arial"/>
          <w:sz w:val="20"/>
          <w:lang w:val="hy-AM"/>
        </w:rPr>
        <w:t>Եթեհանձնվելէանպատշաճորակի</w:t>
      </w:r>
      <w:r w:rsidRPr="00AF04FC">
        <w:rPr>
          <w:rFonts w:ascii="Arial LatArm" w:hAnsi="Arial LatArm"/>
          <w:sz w:val="20"/>
          <w:lang w:val="hy-AM"/>
        </w:rPr>
        <w:t xml:space="preserve">` </w:t>
      </w:r>
      <w:r w:rsidRPr="00AF04FC">
        <w:rPr>
          <w:rFonts w:ascii="Arial" w:hAnsi="Arial" w:cs="Arial"/>
          <w:sz w:val="20"/>
          <w:lang w:val="hy-AM"/>
        </w:rPr>
        <w:t>պայմանագրովնախատեսվածտեխնիկականբնութագրինչհամապատասխանողապրանք</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ա</w:t>
      </w:r>
      <w:r w:rsidRPr="00AF04FC">
        <w:rPr>
          <w:rFonts w:ascii="Arial LatArm" w:hAnsi="Arial LatArm"/>
          <w:sz w:val="20"/>
          <w:lang w:val="hy-AM"/>
        </w:rPr>
        <w:t xml:space="preserve">) </w:t>
      </w:r>
      <w:r w:rsidRPr="00AF04FC">
        <w:rPr>
          <w:rFonts w:ascii="Arial" w:hAnsi="Arial" w:cs="Arial"/>
          <w:sz w:val="20"/>
          <w:lang w:val="hy-AM"/>
        </w:rPr>
        <w:t>պահանջելհատուցելուապրանքիանպատշաճորակիլինելուպատճառովիրկատարածծախսերը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բ</w:t>
      </w:r>
      <w:r w:rsidRPr="00AF04FC">
        <w:rPr>
          <w:rFonts w:ascii="Arial LatArm" w:hAnsi="Arial LatArm"/>
          <w:sz w:val="20"/>
          <w:lang w:val="hy-AM"/>
        </w:rPr>
        <w:t xml:space="preserve">) </w:t>
      </w:r>
      <w:r w:rsidRPr="00AF04FC">
        <w:rPr>
          <w:rFonts w:ascii="Arial" w:hAnsi="Arial" w:cs="Arial"/>
          <w:sz w:val="20"/>
          <w:lang w:val="hy-AM"/>
        </w:rPr>
        <w:t>չընդունելապրանքն</w:t>
      </w:r>
      <w:r w:rsidRPr="00AF04FC">
        <w:rPr>
          <w:rFonts w:ascii="Arial LatArm" w:hAnsi="Arial LatArm"/>
          <w:sz w:val="20"/>
          <w:lang w:val="hy-AM"/>
        </w:rPr>
        <w:t xml:space="preserve">` </w:t>
      </w:r>
      <w:r w:rsidRPr="00AF04FC">
        <w:rPr>
          <w:rFonts w:ascii="Arial" w:hAnsi="Arial" w:cs="Arial"/>
          <w:sz w:val="20"/>
          <w:lang w:val="hy-AM"/>
        </w:rPr>
        <w:t>իրհայեցողությամբսահմանելովանպատշաճորակիապրանքըպայմանագրինհամապատասխանողորակիապրանքովանհատույցփոխարինմանողջամիտժամկետևպահանջելՎաճառողիցվճարելուպայմանագրի</w:t>
      </w:r>
      <w:r w:rsidRPr="00AF04FC">
        <w:rPr>
          <w:rFonts w:ascii="Arial LatArm" w:hAnsi="Arial LatArm"/>
          <w:sz w:val="20"/>
          <w:lang w:val="hy-AM"/>
        </w:rPr>
        <w:t xml:space="preserve"> 6.3 </w:t>
      </w:r>
      <w:r w:rsidRPr="00AF04FC">
        <w:rPr>
          <w:rFonts w:ascii="Arial" w:hAnsi="Arial" w:cs="Arial"/>
          <w:sz w:val="20"/>
          <w:lang w:val="hy-AM"/>
        </w:rPr>
        <w:t>կետովնախատեսվածտուգանքը</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գ</w:t>
      </w:r>
      <w:r w:rsidRPr="00AF04FC">
        <w:rPr>
          <w:rFonts w:ascii="Arial LatArm" w:hAnsi="Arial LatArm"/>
          <w:sz w:val="20"/>
          <w:lang w:val="hy-AM"/>
        </w:rPr>
        <w:t xml:space="preserve">) </w:t>
      </w:r>
      <w:r w:rsidRPr="00AF04FC">
        <w:rPr>
          <w:rFonts w:ascii="Arial" w:hAnsi="Arial" w:cs="Arial"/>
          <w:sz w:val="20"/>
          <w:lang w:val="hy-AM"/>
        </w:rPr>
        <w:t>հրաժարվելպայմանագիրըկատարելուցևպահանջելվերադարձնելուապրանքիհամարվճարվածգումարը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2.1.3 </w:t>
      </w:r>
      <w:r w:rsidRPr="00AF04FC">
        <w:rPr>
          <w:rFonts w:ascii="Arial" w:hAnsi="Arial" w:cs="Arial"/>
          <w:sz w:val="20"/>
          <w:lang w:val="hy-AM"/>
        </w:rPr>
        <w:t>Եթեհանձնվելէպայմանագրովորոշվածիցպակասքանակիապրանք</w:t>
      </w:r>
      <w:r w:rsidRPr="00AF04FC">
        <w:rPr>
          <w:rFonts w:ascii="Arial LatArm" w:hAnsi="Arial LatArm"/>
          <w:sz w:val="20"/>
          <w:lang w:val="hy-AM"/>
        </w:rPr>
        <w:t xml:space="preserve">, </w:t>
      </w:r>
      <w:r w:rsidRPr="00AF04FC">
        <w:rPr>
          <w:rFonts w:ascii="Arial" w:hAnsi="Arial" w:cs="Arial"/>
          <w:sz w:val="20"/>
          <w:lang w:val="hy-AM"/>
        </w:rPr>
        <w:t>ապա</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ա</w:t>
      </w:r>
      <w:r w:rsidRPr="00AF04FC">
        <w:rPr>
          <w:rFonts w:ascii="Arial LatArm" w:hAnsi="Arial LatArm"/>
          <w:sz w:val="20"/>
          <w:lang w:val="hy-AM"/>
        </w:rPr>
        <w:t xml:space="preserve">)  </w:t>
      </w:r>
      <w:r w:rsidRPr="00AF04FC">
        <w:rPr>
          <w:rFonts w:ascii="Arial" w:hAnsi="Arial" w:cs="Arial"/>
          <w:sz w:val="20"/>
          <w:lang w:val="hy-AM"/>
        </w:rPr>
        <w:t>պահանջելլրացնելուապրանքիպակասհանձնվածքանակը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բ</w:t>
      </w:r>
      <w:r w:rsidRPr="00AF04FC">
        <w:rPr>
          <w:rFonts w:ascii="Arial LatArm" w:hAnsi="Arial LatArm"/>
          <w:sz w:val="20"/>
          <w:lang w:val="hy-AM"/>
        </w:rPr>
        <w:t xml:space="preserve">) </w:t>
      </w:r>
      <w:r w:rsidRPr="00AF04FC">
        <w:rPr>
          <w:rFonts w:ascii="Arial" w:hAnsi="Arial" w:cs="Arial"/>
          <w:sz w:val="20"/>
          <w:lang w:val="hy-AM"/>
        </w:rPr>
        <w:t>հրաժարվելհանձնվածապրանքիցևդրահամարվճարելուց</w:t>
      </w:r>
      <w:r w:rsidRPr="00AF04FC">
        <w:rPr>
          <w:rFonts w:ascii="Arial LatArm" w:hAnsi="Arial LatArm"/>
          <w:sz w:val="20"/>
          <w:lang w:val="hy-AM"/>
        </w:rPr>
        <w:t xml:space="preserve">, </w:t>
      </w:r>
      <w:r w:rsidRPr="00AF04FC">
        <w:rPr>
          <w:rFonts w:ascii="Arial" w:hAnsi="Arial" w:cs="Arial"/>
          <w:sz w:val="20"/>
          <w:lang w:val="hy-AM"/>
        </w:rPr>
        <w:t>իսկեթեապրանքիհամարվճարվելէ</w:t>
      </w:r>
      <w:r w:rsidRPr="00AF04FC">
        <w:rPr>
          <w:rFonts w:ascii="Arial LatArm" w:hAnsi="Arial LatArm"/>
          <w:sz w:val="20"/>
          <w:lang w:val="hy-AM"/>
        </w:rPr>
        <w:t xml:space="preserve">, </w:t>
      </w:r>
      <w:r w:rsidRPr="00AF04FC">
        <w:rPr>
          <w:rFonts w:ascii="Arial" w:hAnsi="Arial" w:cs="Arial"/>
          <w:sz w:val="20"/>
          <w:lang w:val="hy-AM"/>
        </w:rPr>
        <w:t>ապապահանջելվերադարձնելուվճարվածգումարըևվճարելուպայմանագրի</w:t>
      </w:r>
      <w:r w:rsidRPr="00AF04FC">
        <w:rPr>
          <w:rFonts w:ascii="Arial LatArm" w:hAnsi="Arial LatArm"/>
          <w:sz w:val="20"/>
          <w:lang w:val="hy-AM"/>
        </w:rPr>
        <w:t xml:space="preserve"> 6.2 </w:t>
      </w:r>
      <w:r w:rsidRPr="00AF04FC">
        <w:rPr>
          <w:rFonts w:ascii="Arial" w:hAnsi="Arial" w:cs="Arial"/>
          <w:sz w:val="20"/>
          <w:lang w:val="hy-AM"/>
        </w:rPr>
        <w:t>կետովնախատեսվածտույժը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2.1.4 </w:t>
      </w:r>
      <w:r w:rsidRPr="00AF04FC">
        <w:rPr>
          <w:rFonts w:ascii="Arial" w:hAnsi="Arial" w:cs="Arial"/>
          <w:sz w:val="20"/>
          <w:lang w:val="hy-AM"/>
        </w:rPr>
        <w:t>Եթեհանձնվելէտեսակիպայմանիխախտմամբապրանք</w:t>
      </w:r>
      <w:r w:rsidRPr="00AF04FC">
        <w:rPr>
          <w:rFonts w:ascii="Arial LatArm" w:hAnsi="Arial LatArm"/>
          <w:sz w:val="20"/>
          <w:lang w:val="hy-AM"/>
        </w:rPr>
        <w:t xml:space="preserve">,  </w:t>
      </w:r>
      <w:r w:rsidRPr="00AF04FC">
        <w:rPr>
          <w:rFonts w:ascii="Arial" w:hAnsi="Arial" w:cs="Arial"/>
          <w:sz w:val="20"/>
          <w:lang w:val="hy-AM"/>
        </w:rPr>
        <w:t>իրընտրությամբ</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ա</w:t>
      </w:r>
      <w:r w:rsidRPr="00AF04FC">
        <w:rPr>
          <w:rFonts w:ascii="Arial LatArm" w:hAnsi="Arial LatArm"/>
          <w:sz w:val="20"/>
          <w:lang w:val="hy-AM"/>
        </w:rPr>
        <w:t xml:space="preserve">) </w:t>
      </w:r>
      <w:r w:rsidRPr="00AF04FC">
        <w:rPr>
          <w:rFonts w:ascii="Arial" w:hAnsi="Arial" w:cs="Arial"/>
          <w:sz w:val="20"/>
          <w:lang w:val="hy-AM"/>
        </w:rPr>
        <w:t>ընդունելտեսակիվերաբերյալպայմանինհամապատասխանողապրանքըևհրաժարվելմնացածապրանքներից</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բ</w:t>
      </w:r>
      <w:r w:rsidRPr="00AF04FC">
        <w:rPr>
          <w:rFonts w:ascii="Arial LatArm" w:hAnsi="Arial LatArm"/>
          <w:sz w:val="20"/>
          <w:lang w:val="hy-AM"/>
        </w:rPr>
        <w:t xml:space="preserve">) </w:t>
      </w:r>
      <w:r w:rsidRPr="00AF04FC">
        <w:rPr>
          <w:rFonts w:ascii="Arial" w:hAnsi="Arial" w:cs="Arial"/>
          <w:sz w:val="20"/>
          <w:lang w:val="hy-AM"/>
        </w:rPr>
        <w:t>հրաժարվելհանձնվածբոլորապրանքներիցևպահանջելվճարելուպայմանագրի</w:t>
      </w:r>
      <w:r w:rsidRPr="00AF04FC">
        <w:rPr>
          <w:rFonts w:ascii="Arial LatArm" w:hAnsi="Arial LatArm"/>
          <w:sz w:val="20"/>
          <w:lang w:val="hy-AM"/>
        </w:rPr>
        <w:t xml:space="preserve"> 6.2 </w:t>
      </w:r>
      <w:r w:rsidRPr="00AF04FC">
        <w:rPr>
          <w:rFonts w:ascii="Arial" w:hAnsi="Arial" w:cs="Arial"/>
          <w:sz w:val="20"/>
          <w:lang w:val="hy-AM"/>
        </w:rPr>
        <w:t>կետովնախատեսվածտույժը</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w:hAnsi="Arial" w:cs="Arial"/>
          <w:sz w:val="20"/>
          <w:lang w:val="hy-AM"/>
        </w:rPr>
        <w:t>գ</w:t>
      </w:r>
      <w:r w:rsidRPr="00AF04FC">
        <w:rPr>
          <w:rFonts w:ascii="Arial LatArm" w:hAnsi="Arial LatArm"/>
          <w:sz w:val="20"/>
          <w:lang w:val="hy-AM"/>
        </w:rPr>
        <w:t xml:space="preserve">) </w:t>
      </w:r>
      <w:r w:rsidRPr="00AF04FC">
        <w:rPr>
          <w:rFonts w:ascii="Arial" w:hAnsi="Arial" w:cs="Arial"/>
          <w:sz w:val="20"/>
          <w:lang w:val="hy-AM"/>
        </w:rPr>
        <w:t>պահանջելտեսակիվերաբերյալպայմանինչհամապատասխանողապրանքիանհատույցփոխարինումպայմանագրովնախատեսվածտեսակինհամապատասխանապրանքով</w:t>
      </w:r>
      <w:r w:rsidRPr="00AF04FC">
        <w:rPr>
          <w:rFonts w:ascii="Arial LatArm" w:hAnsi="Arial LatArm"/>
          <w:sz w:val="20"/>
          <w:lang w:val="hy-AM"/>
        </w:rPr>
        <w:t>:</w:t>
      </w:r>
    </w:p>
    <w:p w:rsidR="009E45F3"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2.1.5 </w:t>
      </w:r>
      <w:r w:rsidRPr="00AF04FC">
        <w:rPr>
          <w:rFonts w:ascii="Arial" w:hAnsi="Arial" w:cs="Arial"/>
          <w:sz w:val="20"/>
          <w:lang w:val="hy-AM"/>
        </w:rPr>
        <w:t>Վաճառողիկողմիցմատակարարմանժամկետներիխախտմանդեպքումիրհայեցողությամբս</w:t>
      </w:r>
      <w:r w:rsidRPr="00AF04FC">
        <w:rPr>
          <w:rFonts w:ascii="Arial" w:hAnsi="Arial" w:cs="Arial"/>
          <w:sz w:val="20"/>
          <w:lang w:val="hy-AM"/>
        </w:rPr>
        <w:lastRenderedPageBreak/>
        <w:t>ահմանելապրանքիմատակարարմաննորժամկետևպահանջելՎաճառողիցվճարելուպայմանագրի</w:t>
      </w:r>
      <w:r w:rsidRPr="00AF04FC">
        <w:rPr>
          <w:rFonts w:ascii="Arial LatArm" w:hAnsi="Arial LatArm"/>
          <w:sz w:val="20"/>
          <w:lang w:val="hy-AM"/>
        </w:rPr>
        <w:t xml:space="preserve">  6.2 </w:t>
      </w:r>
      <w:r w:rsidRPr="00AF04FC">
        <w:rPr>
          <w:rFonts w:ascii="Arial" w:hAnsi="Arial" w:cs="Arial"/>
          <w:sz w:val="20"/>
          <w:lang w:val="hy-AM"/>
        </w:rPr>
        <w:t>կետովնախատեսվածտույժը։</w:t>
      </w:r>
    </w:p>
    <w:p w:rsidR="00A45D0A" w:rsidRPr="00AF04FC" w:rsidRDefault="00A45D0A" w:rsidP="00EF3662">
      <w:pPr>
        <w:ind w:firstLine="709"/>
        <w:jc w:val="both"/>
        <w:rPr>
          <w:rFonts w:ascii="Arial LatArm" w:hAnsi="Arial LatArm"/>
          <w:sz w:val="20"/>
          <w:lang w:val="hy-AM"/>
        </w:rPr>
      </w:pPr>
    </w:p>
    <w:p w:rsidR="00A45D0A" w:rsidRPr="00AF04FC" w:rsidRDefault="00A45D0A"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2.1.6 </w:t>
      </w:r>
      <w:r w:rsidRPr="00AF04FC">
        <w:rPr>
          <w:rFonts w:ascii="Arial" w:hAnsi="Arial" w:cs="Arial"/>
          <w:sz w:val="20"/>
          <w:lang w:val="hy-AM"/>
        </w:rPr>
        <w:t>Վաճառողիցպահանջելհատուցելուվնասները</w:t>
      </w:r>
      <w:r w:rsidRPr="00AF04FC">
        <w:rPr>
          <w:rFonts w:ascii="Arial LatArm" w:hAnsi="Arial LatArm"/>
          <w:sz w:val="20"/>
          <w:lang w:val="hy-AM"/>
        </w:rPr>
        <w:t xml:space="preserve">, </w:t>
      </w:r>
      <w:r w:rsidRPr="00AF04FC">
        <w:rPr>
          <w:rFonts w:ascii="Arial" w:hAnsi="Arial" w:cs="Arial"/>
          <w:sz w:val="20"/>
          <w:lang w:val="hy-AM"/>
        </w:rPr>
        <w:t>եթեԳնորդըՎաճառողիկողմիցպարտավորությունըխախտելուհետևանքովպայմանագրիլուծումիցհետոողջամիտժամկետումայլանձիցավելիբարձր</w:t>
      </w:r>
      <w:r w:rsidRPr="00AF04FC">
        <w:rPr>
          <w:rFonts w:ascii="Arial LatArm" w:hAnsi="Arial LatArm"/>
          <w:sz w:val="20"/>
          <w:lang w:val="hy-AM"/>
        </w:rPr>
        <w:t xml:space="preserve">, </w:t>
      </w:r>
      <w:r w:rsidRPr="00AF04FC">
        <w:rPr>
          <w:rFonts w:ascii="Arial" w:hAnsi="Arial" w:cs="Arial"/>
          <w:sz w:val="20"/>
          <w:lang w:val="hy-AM"/>
        </w:rPr>
        <w:t>սակայնողջամիտգնովգնելէապրանք</w:t>
      </w:r>
      <w:r w:rsidRPr="00AF04FC">
        <w:rPr>
          <w:rFonts w:ascii="Arial LatArm" w:hAnsi="Arial LatArm"/>
          <w:sz w:val="20"/>
          <w:lang w:val="hy-AM"/>
        </w:rPr>
        <w:t xml:space="preserve">` </w:t>
      </w:r>
      <w:r w:rsidRPr="00AF04FC">
        <w:rPr>
          <w:rFonts w:ascii="Arial" w:hAnsi="Arial" w:cs="Arial"/>
          <w:sz w:val="20"/>
          <w:lang w:val="hy-AM"/>
        </w:rPr>
        <w:t>պայմանագրովնախատեսվածիփոխարեն</w:t>
      </w:r>
      <w:r w:rsidRPr="00AF04FC">
        <w:rPr>
          <w:rFonts w:ascii="Arial LatArm" w:hAnsi="Arial LatArm"/>
          <w:sz w:val="20"/>
          <w:lang w:val="hy-AM"/>
        </w:rPr>
        <w:t xml:space="preserve">` </w:t>
      </w:r>
      <w:r w:rsidRPr="00AF04FC">
        <w:rPr>
          <w:rFonts w:ascii="Arial" w:hAnsi="Arial" w:cs="Arial"/>
          <w:sz w:val="20"/>
          <w:lang w:val="hy-AM"/>
        </w:rPr>
        <w:t>պայմանագրովսահմանվածևդրափոխարենկնքվածգործարքիգներիմիջևտարբերությանչափով</w:t>
      </w:r>
      <w:r w:rsidRPr="00AF04FC">
        <w:rPr>
          <w:rFonts w:ascii="Arial LatArm" w:hAnsi="Arial LatArm"/>
          <w:sz w:val="20"/>
          <w:lang w:val="hy-AM"/>
        </w:rPr>
        <w:t xml:space="preserve">, </w:t>
      </w:r>
      <w:r w:rsidRPr="00AF04FC">
        <w:rPr>
          <w:rFonts w:ascii="Arial" w:hAnsi="Arial" w:cs="Arial"/>
          <w:sz w:val="20"/>
          <w:lang w:val="hy-AM"/>
        </w:rPr>
        <w:t>ինչպեսնաևապրանքնայլանձիցձեռքբերելուհամարիրկատարածբոլորանհրաժեշտևողջամիտծախսերը</w:t>
      </w:r>
      <w:r w:rsidRPr="00AF04FC">
        <w:rPr>
          <w:rFonts w:ascii="Arial LatArm" w:hAnsi="Arial LatArm"/>
          <w:sz w:val="20"/>
          <w:lang w:val="hy-AM"/>
        </w:rPr>
        <w:t>:</w:t>
      </w:r>
    </w:p>
    <w:p w:rsidR="00071D1C" w:rsidRPr="00AF04FC" w:rsidRDefault="00071D1C" w:rsidP="00EF3662">
      <w:pPr>
        <w:tabs>
          <w:tab w:val="left" w:pos="720"/>
        </w:tabs>
        <w:ind w:firstLine="709"/>
        <w:jc w:val="both"/>
        <w:rPr>
          <w:rFonts w:ascii="Arial LatArm" w:hAnsi="Arial LatArm"/>
          <w:sz w:val="20"/>
          <w:lang w:val="hy-AM"/>
        </w:rPr>
      </w:pPr>
      <w:r w:rsidRPr="00AF04FC">
        <w:rPr>
          <w:rFonts w:ascii="Arial LatArm" w:hAnsi="Arial LatArm"/>
          <w:sz w:val="20"/>
          <w:lang w:val="hy-AM"/>
        </w:rPr>
        <w:t xml:space="preserve">2.1.7 </w:t>
      </w:r>
      <w:r w:rsidRPr="00AF04FC">
        <w:rPr>
          <w:rFonts w:ascii="Arial" w:hAnsi="Arial" w:cs="Arial"/>
          <w:sz w:val="20"/>
          <w:lang w:val="hy-AM"/>
        </w:rPr>
        <w:t>Միակողմանիլուծելպայմանագիրը</w:t>
      </w:r>
      <w:r w:rsidRPr="00AF04FC">
        <w:rPr>
          <w:rFonts w:ascii="Arial LatArm" w:hAnsi="Arial LatArm"/>
          <w:sz w:val="20"/>
          <w:lang w:val="hy-AM"/>
        </w:rPr>
        <w:t xml:space="preserve"> (</w:t>
      </w:r>
      <w:r w:rsidRPr="00AF04FC">
        <w:rPr>
          <w:rFonts w:ascii="Arial" w:hAnsi="Arial" w:cs="Arial"/>
          <w:sz w:val="20"/>
          <w:lang w:val="hy-AM"/>
        </w:rPr>
        <w:t>լրիվկամմասնակի</w:t>
      </w:r>
      <w:r w:rsidRPr="00AF04FC">
        <w:rPr>
          <w:rFonts w:ascii="Arial LatArm" w:hAnsi="Arial LatArm"/>
          <w:sz w:val="20"/>
          <w:lang w:val="hy-AM"/>
        </w:rPr>
        <w:t xml:space="preserve">), </w:t>
      </w:r>
      <w:r w:rsidRPr="00AF04FC">
        <w:rPr>
          <w:rFonts w:ascii="Arial" w:hAnsi="Arial" w:cs="Arial"/>
          <w:sz w:val="20"/>
          <w:lang w:val="hy-AM"/>
        </w:rPr>
        <w:t>եթեՎաճառողնէականորենխախտելէպայմանագիրը</w:t>
      </w:r>
      <w:r w:rsidRPr="00AF04FC">
        <w:rPr>
          <w:rFonts w:ascii="Arial LatArm" w:hAnsi="Arial LatArm"/>
          <w:sz w:val="20"/>
          <w:lang w:val="hy-AM"/>
        </w:rPr>
        <w:t>.</w:t>
      </w:r>
    </w:p>
    <w:p w:rsidR="00071D1C" w:rsidRPr="00AF04FC" w:rsidRDefault="00071D1C" w:rsidP="00EF3662">
      <w:pPr>
        <w:tabs>
          <w:tab w:val="left" w:pos="720"/>
        </w:tabs>
        <w:ind w:firstLine="709"/>
        <w:jc w:val="both"/>
        <w:rPr>
          <w:rFonts w:ascii="Arial LatArm" w:hAnsi="Arial LatArm"/>
          <w:sz w:val="20"/>
          <w:lang w:val="hy-AM"/>
        </w:rPr>
      </w:pPr>
      <w:r w:rsidRPr="00AF04FC">
        <w:rPr>
          <w:rFonts w:ascii="Arial LatArm" w:hAnsi="Arial LatArm"/>
          <w:sz w:val="20"/>
          <w:lang w:val="hy-AM"/>
        </w:rPr>
        <w:tab/>
        <w:t xml:space="preserve">2.1.7.1 </w:t>
      </w:r>
      <w:r w:rsidRPr="00AF04FC">
        <w:rPr>
          <w:rFonts w:ascii="Arial" w:hAnsi="Arial" w:cs="Arial"/>
          <w:sz w:val="20"/>
          <w:lang w:val="hy-AM"/>
        </w:rPr>
        <w:t>Վաճառողիկողմիցպայմանագիրըխախտելնէականէհամարվում</w:t>
      </w:r>
      <w:r w:rsidRPr="00AF04FC">
        <w:rPr>
          <w:rFonts w:ascii="Arial LatArm" w:hAnsi="Arial LatArm"/>
          <w:sz w:val="20"/>
          <w:lang w:val="hy-AM"/>
        </w:rPr>
        <w:t xml:space="preserve">, </w:t>
      </w:r>
      <w:r w:rsidRPr="00AF04FC">
        <w:rPr>
          <w:rFonts w:ascii="Arial" w:hAnsi="Arial" w:cs="Arial"/>
          <w:sz w:val="20"/>
          <w:lang w:val="hy-AM"/>
        </w:rPr>
        <w:t>եթե</w:t>
      </w:r>
      <w:r w:rsidRPr="00AF04FC">
        <w:rPr>
          <w:rFonts w:ascii="Arial LatArm" w:hAnsi="Arial LatArm"/>
          <w:sz w:val="20"/>
          <w:lang w:val="hy-AM"/>
        </w:rPr>
        <w:t>`</w:t>
      </w:r>
    </w:p>
    <w:p w:rsidR="00071D1C" w:rsidRPr="00AF04FC" w:rsidRDefault="00071D1C" w:rsidP="00EF3662">
      <w:pPr>
        <w:tabs>
          <w:tab w:val="left" w:pos="720"/>
        </w:tabs>
        <w:ind w:firstLine="709"/>
        <w:jc w:val="both"/>
        <w:rPr>
          <w:rFonts w:ascii="Arial LatArm" w:hAnsi="Arial LatArm"/>
          <w:sz w:val="20"/>
          <w:lang w:val="hy-AM"/>
        </w:rPr>
      </w:pPr>
      <w:r w:rsidRPr="00AF04FC">
        <w:rPr>
          <w:rFonts w:ascii="Arial LatArm" w:hAnsi="Arial LatArm"/>
          <w:sz w:val="20"/>
          <w:lang w:val="hy-AM"/>
        </w:rPr>
        <w:tab/>
      </w:r>
      <w:r w:rsidRPr="00AF04FC">
        <w:rPr>
          <w:rFonts w:ascii="Arial" w:hAnsi="Arial" w:cs="Arial"/>
          <w:sz w:val="20"/>
          <w:lang w:val="hy-AM"/>
        </w:rPr>
        <w:t>ա</w:t>
      </w:r>
      <w:r w:rsidRPr="00AF04FC">
        <w:rPr>
          <w:rFonts w:ascii="Arial LatArm" w:hAnsi="Arial LatArm"/>
          <w:sz w:val="20"/>
          <w:lang w:val="hy-AM"/>
        </w:rPr>
        <w:t xml:space="preserve">) </w:t>
      </w:r>
      <w:r w:rsidRPr="00AF04FC">
        <w:rPr>
          <w:rFonts w:ascii="Arial" w:hAnsi="Arial" w:cs="Arial"/>
          <w:sz w:val="20"/>
          <w:lang w:val="hy-AM"/>
        </w:rPr>
        <w:t>մատակարարվելէանպատշաճորակիապրանքորըչիկարողփոխարինվելԳնորդիհամարընդունելիժամկետում</w:t>
      </w:r>
      <w:r w:rsidRPr="00AF04FC">
        <w:rPr>
          <w:rFonts w:ascii="Arial LatArm" w:hAnsi="Arial LatArm"/>
          <w:sz w:val="20"/>
          <w:lang w:val="hy-AM"/>
        </w:rPr>
        <w:t>.</w:t>
      </w:r>
    </w:p>
    <w:p w:rsidR="00071D1C" w:rsidRPr="00AF04FC" w:rsidRDefault="00071D1C" w:rsidP="00EF3662">
      <w:pPr>
        <w:tabs>
          <w:tab w:val="left" w:pos="720"/>
        </w:tabs>
        <w:ind w:firstLine="709"/>
        <w:jc w:val="both"/>
        <w:rPr>
          <w:rFonts w:ascii="Arial LatArm" w:hAnsi="Arial LatArm"/>
          <w:sz w:val="20"/>
          <w:lang w:val="hy-AM"/>
        </w:rPr>
      </w:pPr>
      <w:r w:rsidRPr="00AF04FC">
        <w:rPr>
          <w:rFonts w:ascii="Arial LatArm" w:hAnsi="Arial LatArm"/>
          <w:sz w:val="20"/>
          <w:lang w:val="hy-AM"/>
        </w:rPr>
        <w:tab/>
      </w:r>
      <w:r w:rsidRPr="00AF04FC">
        <w:rPr>
          <w:rFonts w:ascii="Arial" w:hAnsi="Arial" w:cs="Arial"/>
          <w:sz w:val="20"/>
          <w:lang w:val="hy-AM"/>
        </w:rPr>
        <w:t>բ</w:t>
      </w:r>
      <w:r w:rsidRPr="00AF04FC">
        <w:rPr>
          <w:rFonts w:ascii="Arial LatArm" w:hAnsi="Arial LatArm"/>
          <w:sz w:val="20"/>
          <w:lang w:val="hy-AM"/>
        </w:rPr>
        <w:t xml:space="preserve">) </w:t>
      </w:r>
      <w:r w:rsidRPr="00AF04FC">
        <w:rPr>
          <w:rFonts w:ascii="Arial" w:hAnsi="Arial" w:cs="Arial"/>
          <w:sz w:val="20"/>
          <w:lang w:val="hy-AM"/>
        </w:rPr>
        <w:t>ապրանքիմատակարարմանժամկետներըխախտվելեն</w:t>
      </w:r>
      <w:r w:rsidR="002B2314" w:rsidRPr="00151D36">
        <w:rPr>
          <w:rFonts w:ascii="Calibri" w:hAnsi="Calibri"/>
          <w:sz w:val="20"/>
          <w:u w:val="single"/>
          <w:lang w:val="hy-AM"/>
        </w:rPr>
        <w:t>1</w:t>
      </w:r>
      <w:r w:rsidRPr="00AF04FC">
        <w:rPr>
          <w:rFonts w:ascii="Arial" w:hAnsi="Arial" w:cs="Arial"/>
          <w:sz w:val="20"/>
          <w:lang w:val="hy-AM"/>
        </w:rPr>
        <w:t>օրիցավելի</w:t>
      </w:r>
      <w:r w:rsidRPr="00AF04FC">
        <w:rPr>
          <w:rFonts w:ascii="Arial LatArm" w:hAnsi="Arial LatArm"/>
          <w:sz w:val="20"/>
          <w:lang w:val="hy-AM"/>
        </w:rPr>
        <w:t>,</w:t>
      </w:r>
    </w:p>
    <w:p w:rsidR="00071D1C" w:rsidRPr="00AF04FC" w:rsidRDefault="00071D1C" w:rsidP="00EF3662">
      <w:pPr>
        <w:tabs>
          <w:tab w:val="left" w:pos="720"/>
        </w:tabs>
        <w:ind w:firstLine="709"/>
        <w:jc w:val="both"/>
        <w:rPr>
          <w:rFonts w:ascii="Arial LatArm" w:hAnsi="Arial LatArm"/>
          <w:sz w:val="20"/>
          <w:lang w:val="hy-AM"/>
        </w:rPr>
      </w:pPr>
      <w:r w:rsidRPr="00AF04FC">
        <w:rPr>
          <w:rFonts w:ascii="Arial LatArm" w:hAnsi="Arial LatArm"/>
          <w:sz w:val="20"/>
          <w:lang w:val="hy-AM"/>
        </w:rPr>
        <w:t xml:space="preserve">2.1.8 </w:t>
      </w:r>
      <w:r w:rsidRPr="00AF04FC">
        <w:rPr>
          <w:rFonts w:ascii="Arial" w:hAnsi="Arial" w:cs="Arial"/>
          <w:sz w:val="20"/>
          <w:lang w:val="hy-AM"/>
        </w:rPr>
        <w:t>ԶննելապրանքըևհայտնաբերվածթերություններիմասինանհապաղտեղեկացնելՎաճառողին։</w:t>
      </w:r>
    </w:p>
    <w:p w:rsidR="009123CA" w:rsidRPr="00AF04FC" w:rsidRDefault="009123CA" w:rsidP="00EF3662">
      <w:pPr>
        <w:tabs>
          <w:tab w:val="left" w:pos="720"/>
        </w:tabs>
        <w:ind w:firstLine="709"/>
        <w:jc w:val="both"/>
        <w:rPr>
          <w:rFonts w:ascii="Arial LatArm" w:hAnsi="Arial LatArm"/>
          <w:sz w:val="12"/>
          <w:szCs w:val="12"/>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b/>
          <w:sz w:val="20"/>
          <w:lang w:val="hy-AM"/>
        </w:rPr>
        <w:t xml:space="preserve">2.2 </w:t>
      </w:r>
      <w:r w:rsidRPr="00AF04FC">
        <w:rPr>
          <w:rFonts w:ascii="Arial" w:hAnsi="Arial" w:cs="Arial"/>
          <w:b/>
          <w:sz w:val="20"/>
          <w:lang w:val="hy-AM"/>
        </w:rPr>
        <w:t>Գնորդըպարտավորէ</w:t>
      </w:r>
      <w:r w:rsidRPr="00AF04FC">
        <w:rPr>
          <w:rFonts w:ascii="Arial LatArm" w:hAnsi="Arial LatArm"/>
          <w:b/>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2.2.1 </w:t>
      </w:r>
      <w:r w:rsidRPr="00AF04FC">
        <w:rPr>
          <w:rFonts w:ascii="Arial" w:hAnsi="Arial" w:cs="Arial"/>
          <w:sz w:val="20"/>
          <w:lang w:val="hy-AM"/>
        </w:rPr>
        <w:t>Կատարելպայմանագրինհամապատասխանմատակարարվածապրանքիընդունումնապահովողբոլորանհրաժեշտգործողությունները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2.2.2 </w:t>
      </w:r>
      <w:r w:rsidRPr="00AF04FC">
        <w:rPr>
          <w:rFonts w:ascii="Arial" w:hAnsi="Arial" w:cs="Arial"/>
          <w:sz w:val="20"/>
          <w:lang w:val="hy-AM"/>
        </w:rPr>
        <w:t>Վաճառողիհանձնածապրանքիցպայմանագրինհամապատասխանհրաժարվելուդեպքում</w:t>
      </w:r>
      <w:r w:rsidRPr="00AF04FC">
        <w:rPr>
          <w:rFonts w:ascii="Arial LatArm" w:hAnsi="Arial LatArm"/>
          <w:sz w:val="20"/>
          <w:lang w:val="hy-AM"/>
        </w:rPr>
        <w:t xml:space="preserve">, </w:t>
      </w:r>
      <w:r w:rsidRPr="00AF04FC">
        <w:rPr>
          <w:rFonts w:ascii="Arial" w:hAnsi="Arial" w:cs="Arial"/>
          <w:sz w:val="20"/>
          <w:lang w:val="hy-AM"/>
        </w:rPr>
        <w:t>ապահովելայդապրանքիպատասխանատուպահպանությունըևդրամասինանհապաղտեղեկացնելՎաճառողին</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2.2.3 </w:t>
      </w:r>
      <w:r w:rsidRPr="00AF04FC">
        <w:rPr>
          <w:rFonts w:ascii="Arial" w:hAnsi="Arial" w:cs="Arial"/>
          <w:sz w:val="20"/>
          <w:lang w:val="hy-AM"/>
        </w:rPr>
        <w:t>ՊայմանագրովնախատեսվածկարգովևժամկետներումմատակարարվածապրանքնընդունելուդեպքումՎաճառողինվճարելվերջինիսվճարմանենթակագումարները</w:t>
      </w:r>
      <w:r w:rsidRPr="00AF04FC">
        <w:rPr>
          <w:rFonts w:ascii="Arial LatArm" w:hAnsi="Arial LatArm"/>
          <w:sz w:val="20"/>
          <w:lang w:val="hy-AM"/>
        </w:rPr>
        <w:t xml:space="preserve">, </w:t>
      </w:r>
      <w:r w:rsidRPr="00AF04FC">
        <w:rPr>
          <w:rFonts w:ascii="Arial" w:hAnsi="Arial" w:cs="Arial"/>
          <w:sz w:val="20"/>
          <w:lang w:val="hy-AM"/>
        </w:rPr>
        <w:t>իսկվճարմանժամկետիխախտմանդեպքում</w:t>
      </w:r>
      <w:r w:rsidRPr="00AF04FC">
        <w:rPr>
          <w:rFonts w:ascii="Arial LatArm" w:hAnsi="Arial LatArm"/>
          <w:sz w:val="20"/>
          <w:lang w:val="hy-AM"/>
        </w:rPr>
        <w:t xml:space="preserve">` </w:t>
      </w:r>
      <w:r w:rsidRPr="00AF04FC">
        <w:rPr>
          <w:rFonts w:ascii="Arial" w:hAnsi="Arial" w:cs="Arial"/>
          <w:sz w:val="20"/>
          <w:lang w:val="hy-AM"/>
        </w:rPr>
        <w:t>նաևպայմանագրի</w:t>
      </w:r>
      <w:r w:rsidR="00D8313C" w:rsidRPr="00AF04FC">
        <w:rPr>
          <w:rFonts w:ascii="Arial LatArm" w:hAnsi="Arial LatArm"/>
          <w:sz w:val="20"/>
          <w:lang w:val="hy-AM"/>
        </w:rPr>
        <w:t>6</w:t>
      </w:r>
      <w:r w:rsidRPr="00AF04FC">
        <w:rPr>
          <w:rFonts w:ascii="Arial LatArm" w:hAnsi="Arial LatArm"/>
          <w:sz w:val="20"/>
          <w:lang w:val="hy-AM"/>
        </w:rPr>
        <w:t xml:space="preserve">.5 </w:t>
      </w:r>
      <w:r w:rsidRPr="00AF04FC">
        <w:rPr>
          <w:rFonts w:ascii="Arial" w:hAnsi="Arial" w:cs="Arial"/>
          <w:sz w:val="20"/>
          <w:lang w:val="hy-AM"/>
        </w:rPr>
        <w:t>կետովնախատեսվածտույժը։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2.2.4 </w:t>
      </w:r>
      <w:r w:rsidRPr="00AF04FC">
        <w:rPr>
          <w:rFonts w:ascii="Arial" w:hAnsi="Arial" w:cs="Arial"/>
          <w:sz w:val="20"/>
          <w:lang w:val="hy-AM"/>
        </w:rPr>
        <w:t>Ապրանքիքանակի</w:t>
      </w:r>
      <w:r w:rsidRPr="00AF04FC">
        <w:rPr>
          <w:rFonts w:ascii="Arial LatArm" w:hAnsi="Arial LatArm"/>
          <w:sz w:val="20"/>
          <w:lang w:val="hy-AM"/>
        </w:rPr>
        <w:t xml:space="preserve">, </w:t>
      </w:r>
      <w:r w:rsidRPr="00AF04FC">
        <w:rPr>
          <w:rFonts w:ascii="Arial" w:hAnsi="Arial" w:cs="Arial"/>
          <w:sz w:val="20"/>
          <w:lang w:val="hy-AM"/>
        </w:rPr>
        <w:t>տեսականու</w:t>
      </w:r>
      <w:r w:rsidRPr="00AF04FC">
        <w:rPr>
          <w:rFonts w:ascii="Arial LatArm" w:hAnsi="Arial LatArm"/>
          <w:sz w:val="20"/>
          <w:lang w:val="hy-AM"/>
        </w:rPr>
        <w:t xml:space="preserve">, </w:t>
      </w:r>
      <w:r w:rsidRPr="00AF04FC">
        <w:rPr>
          <w:rFonts w:ascii="Arial" w:hAnsi="Arial" w:cs="Arial"/>
          <w:sz w:val="20"/>
          <w:lang w:val="hy-AM"/>
        </w:rPr>
        <w:t>որակիմասինպայմանագրիպայմաններըխախտելումասինՎաճառողինծանուցելթերությունըհայտնաբերելուցհետոանմիջապեսկամայնբանիցհետո</w:t>
      </w:r>
      <w:r w:rsidRPr="00AF04FC">
        <w:rPr>
          <w:rFonts w:ascii="Arial LatArm" w:hAnsi="Arial LatArm"/>
          <w:sz w:val="20"/>
          <w:lang w:val="hy-AM"/>
        </w:rPr>
        <w:t xml:space="preserve">` </w:t>
      </w:r>
      <w:r w:rsidRPr="00AF04FC">
        <w:rPr>
          <w:rFonts w:ascii="Arial" w:hAnsi="Arial" w:cs="Arial"/>
          <w:sz w:val="20"/>
          <w:lang w:val="hy-AM"/>
        </w:rPr>
        <w:t>ողջամիտժամկետում</w:t>
      </w:r>
      <w:r w:rsidRPr="00AF04FC">
        <w:rPr>
          <w:rFonts w:ascii="Arial LatArm" w:hAnsi="Arial LatArm"/>
          <w:sz w:val="20"/>
          <w:lang w:val="hy-AM"/>
        </w:rPr>
        <w:t xml:space="preserve">, </w:t>
      </w:r>
      <w:r w:rsidRPr="00AF04FC">
        <w:rPr>
          <w:rFonts w:ascii="Arial" w:hAnsi="Arial" w:cs="Arial"/>
          <w:sz w:val="20"/>
          <w:lang w:val="hy-AM"/>
        </w:rPr>
        <w:t>երբպայմանագրիհամապատասխանպայմանիխախտումըպետքէհայտնաբերվածլիներ</w:t>
      </w:r>
      <w:r w:rsidRPr="00AF04FC">
        <w:rPr>
          <w:rFonts w:ascii="Arial LatArm" w:hAnsi="Arial LatArm"/>
          <w:sz w:val="20"/>
          <w:lang w:val="hy-AM"/>
        </w:rPr>
        <w:t xml:space="preserve">` </w:t>
      </w:r>
      <w:r w:rsidRPr="00AF04FC">
        <w:rPr>
          <w:rFonts w:ascii="Arial" w:hAnsi="Arial" w:cs="Arial"/>
          <w:sz w:val="20"/>
          <w:lang w:val="hy-AM"/>
        </w:rPr>
        <w:t>ելնելովապրանքիբնույթիցևնշանակությունից։</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2.2.5 </w:t>
      </w:r>
      <w:r w:rsidRPr="00AF04FC">
        <w:rPr>
          <w:rFonts w:ascii="Arial" w:hAnsi="Arial" w:cs="Arial"/>
          <w:sz w:val="20"/>
          <w:lang w:val="hy-AM"/>
        </w:rPr>
        <w:t>Պայմանագրի</w:t>
      </w:r>
      <w:r w:rsidRPr="00AF04FC">
        <w:rPr>
          <w:rFonts w:ascii="Arial LatArm" w:hAnsi="Arial LatArm"/>
          <w:sz w:val="20"/>
          <w:lang w:val="hy-AM"/>
        </w:rPr>
        <w:t xml:space="preserve"> 2.3.</w:t>
      </w:r>
      <w:r w:rsidR="00471867" w:rsidRPr="00AF04FC">
        <w:rPr>
          <w:rFonts w:ascii="Arial LatArm" w:hAnsi="Arial LatArm"/>
          <w:sz w:val="20"/>
          <w:lang w:val="hy-AM"/>
        </w:rPr>
        <w:t>3</w:t>
      </w:r>
      <w:r w:rsidRPr="00AF04FC">
        <w:rPr>
          <w:rFonts w:ascii="Arial" w:hAnsi="Arial" w:cs="Arial"/>
          <w:sz w:val="20"/>
          <w:lang w:val="hy-AM"/>
        </w:rPr>
        <w:t>կետիհամաձայնպայմանագրիլուծումիցհետոՎաճառողինհատուցելվերջինիսպատճառվածևսահմանվածկարգովհիմնավորվածվնասները։</w:t>
      </w:r>
    </w:p>
    <w:p w:rsidR="00071D1C" w:rsidRPr="00AF04FC" w:rsidRDefault="00071D1C"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b/>
          <w:sz w:val="20"/>
          <w:lang w:val="hy-AM"/>
        </w:rPr>
        <w:t xml:space="preserve">2.3 </w:t>
      </w:r>
      <w:r w:rsidRPr="00AF04FC">
        <w:rPr>
          <w:rFonts w:ascii="Arial" w:hAnsi="Arial" w:cs="Arial"/>
          <w:b/>
          <w:sz w:val="20"/>
          <w:lang w:val="hy-AM"/>
        </w:rPr>
        <w:t>Վաճառողնիրավունքունի</w:t>
      </w:r>
      <w:r w:rsidRPr="00AF04FC">
        <w:rPr>
          <w:rFonts w:ascii="Arial LatArm" w:hAnsi="Arial LatArm"/>
          <w:b/>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2.3.1 </w:t>
      </w:r>
      <w:r w:rsidRPr="00AF04FC">
        <w:rPr>
          <w:rFonts w:ascii="Arial" w:hAnsi="Arial" w:cs="Arial"/>
          <w:sz w:val="20"/>
          <w:lang w:val="hy-AM"/>
        </w:rPr>
        <w:t>Գնորդիցպահանջելընդունելուպայմանագրովնախատեսվածկարգով</w:t>
      </w:r>
      <w:r w:rsidRPr="00AF04FC">
        <w:rPr>
          <w:rFonts w:ascii="Arial LatArm" w:hAnsi="Arial LatArm" w:cs="Times Armenian"/>
          <w:sz w:val="20"/>
          <w:lang w:val="hy-AM"/>
        </w:rPr>
        <w:t xml:space="preserve">, </w:t>
      </w:r>
      <w:r w:rsidRPr="00AF04FC">
        <w:rPr>
          <w:rFonts w:ascii="Arial" w:hAnsi="Arial" w:cs="Arial"/>
          <w:sz w:val="20"/>
          <w:lang w:val="hy-AM"/>
        </w:rPr>
        <w:t>ծավալներով</w:t>
      </w:r>
      <w:r w:rsidRPr="00AF04FC">
        <w:rPr>
          <w:rFonts w:ascii="Arial LatArm" w:hAnsi="Arial LatArm" w:cs="Sylfaen"/>
          <w:sz w:val="20"/>
          <w:lang w:val="hy-AM"/>
        </w:rPr>
        <w:t>,</w:t>
      </w:r>
      <w:r w:rsidRPr="00AF04FC">
        <w:rPr>
          <w:rFonts w:ascii="Arial" w:hAnsi="Arial" w:cs="Arial"/>
          <w:sz w:val="20"/>
          <w:lang w:val="hy-AM"/>
        </w:rPr>
        <w:t>ժամկետներումևհասցեովմատակարարվածապրանքը</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2.3.2 </w:t>
      </w:r>
      <w:r w:rsidRPr="00AF04FC">
        <w:rPr>
          <w:rFonts w:ascii="Arial" w:hAnsi="Arial" w:cs="Arial"/>
          <w:sz w:val="20"/>
          <w:lang w:val="hy-AM"/>
        </w:rPr>
        <w:t>Գնորդիցպահանջելվճարելուպայմանագրովնախատեսվածկարգով</w:t>
      </w:r>
      <w:r w:rsidRPr="00AF04FC">
        <w:rPr>
          <w:rFonts w:ascii="Arial LatArm" w:hAnsi="Arial LatArm" w:cs="Times Armenian"/>
          <w:sz w:val="20"/>
          <w:lang w:val="hy-AM"/>
        </w:rPr>
        <w:t xml:space="preserve">, </w:t>
      </w:r>
      <w:r w:rsidRPr="00AF04FC">
        <w:rPr>
          <w:rFonts w:ascii="Arial" w:hAnsi="Arial" w:cs="Arial"/>
          <w:sz w:val="20"/>
          <w:lang w:val="hy-AM"/>
        </w:rPr>
        <w:t>ծավալներով</w:t>
      </w:r>
      <w:r w:rsidRPr="00AF04FC">
        <w:rPr>
          <w:rFonts w:ascii="Arial LatArm" w:hAnsi="Arial LatArm" w:cs="Sylfaen"/>
          <w:sz w:val="20"/>
          <w:lang w:val="hy-AM"/>
        </w:rPr>
        <w:t>,</w:t>
      </w:r>
      <w:r w:rsidRPr="00AF04FC">
        <w:rPr>
          <w:rFonts w:ascii="Arial" w:hAnsi="Arial" w:cs="Arial"/>
          <w:sz w:val="20"/>
          <w:lang w:val="hy-AM"/>
        </w:rPr>
        <w:t>ժամկետներումևհասցեովմատակարարվածևԳնորդիկողմիցընդունվածապրանքիհամարիրենվճարմանենթակագումարները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2.3.</w:t>
      </w:r>
      <w:r w:rsidR="00283F0A" w:rsidRPr="00AF04FC">
        <w:rPr>
          <w:rFonts w:ascii="Arial LatArm" w:hAnsi="Arial LatArm"/>
          <w:sz w:val="20"/>
          <w:lang w:val="hy-AM"/>
        </w:rPr>
        <w:t xml:space="preserve">3 </w:t>
      </w:r>
      <w:r w:rsidRPr="00AF04FC">
        <w:rPr>
          <w:rFonts w:ascii="Arial" w:hAnsi="Arial" w:cs="Arial"/>
          <w:sz w:val="20"/>
          <w:lang w:val="hy-AM"/>
        </w:rPr>
        <w:t>Միակողմանիլուծելպայմանագիրը</w:t>
      </w:r>
      <w:r w:rsidRPr="00AF04FC">
        <w:rPr>
          <w:rFonts w:ascii="Arial LatArm" w:hAnsi="Arial LatArm"/>
          <w:sz w:val="20"/>
          <w:lang w:val="hy-AM"/>
        </w:rPr>
        <w:t xml:space="preserve"> (</w:t>
      </w:r>
      <w:r w:rsidRPr="00AF04FC">
        <w:rPr>
          <w:rFonts w:ascii="Arial" w:hAnsi="Arial" w:cs="Arial"/>
          <w:sz w:val="20"/>
          <w:lang w:val="hy-AM"/>
        </w:rPr>
        <w:t>լրիվկամմասնակի</w:t>
      </w:r>
      <w:r w:rsidRPr="00AF04FC">
        <w:rPr>
          <w:rFonts w:ascii="Arial LatArm" w:hAnsi="Arial LatArm"/>
          <w:sz w:val="20"/>
          <w:lang w:val="hy-AM"/>
        </w:rPr>
        <w:t xml:space="preserve">), </w:t>
      </w:r>
      <w:r w:rsidRPr="00AF04FC">
        <w:rPr>
          <w:rFonts w:ascii="Arial" w:hAnsi="Arial" w:cs="Arial"/>
          <w:sz w:val="20"/>
          <w:lang w:val="hy-AM"/>
        </w:rPr>
        <w:t>եթեԳնորդնէականորենխախտելէպայմանագիրը</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2.3.</w:t>
      </w:r>
      <w:r w:rsidR="00283F0A" w:rsidRPr="00AF04FC">
        <w:rPr>
          <w:rFonts w:ascii="Arial LatArm" w:hAnsi="Arial LatArm"/>
          <w:sz w:val="20"/>
          <w:lang w:val="hy-AM"/>
        </w:rPr>
        <w:t>3</w:t>
      </w:r>
      <w:r w:rsidRPr="00AF04FC">
        <w:rPr>
          <w:rFonts w:ascii="Arial LatArm" w:hAnsi="Arial LatArm"/>
          <w:sz w:val="20"/>
          <w:lang w:val="hy-AM"/>
        </w:rPr>
        <w:t xml:space="preserve">.1 </w:t>
      </w:r>
      <w:r w:rsidRPr="00AF04FC">
        <w:rPr>
          <w:rFonts w:ascii="Arial" w:hAnsi="Arial" w:cs="Arial"/>
          <w:sz w:val="20"/>
          <w:lang w:val="hy-AM"/>
        </w:rPr>
        <w:t>Գնորդիկողմիցպայմանագիրըխախտելնէականէհամարվում</w:t>
      </w:r>
      <w:r w:rsidRPr="00AF04FC">
        <w:rPr>
          <w:rFonts w:ascii="Arial LatArm" w:hAnsi="Arial LatArm"/>
          <w:sz w:val="20"/>
          <w:lang w:val="hy-AM"/>
        </w:rPr>
        <w:t xml:space="preserve">, </w:t>
      </w:r>
      <w:r w:rsidRPr="00AF04FC">
        <w:rPr>
          <w:rFonts w:ascii="Arial" w:hAnsi="Arial" w:cs="Arial"/>
          <w:sz w:val="20"/>
          <w:lang w:val="hy-AM"/>
        </w:rPr>
        <w:t>եթեբազմիցսխախտվելենապրանքիհամարվճարելուժամկետները։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2.3.</w:t>
      </w:r>
      <w:r w:rsidR="00283F0A" w:rsidRPr="00AF04FC">
        <w:rPr>
          <w:rFonts w:ascii="Arial LatArm" w:hAnsi="Arial LatArm"/>
          <w:sz w:val="20"/>
          <w:lang w:val="hy-AM"/>
        </w:rPr>
        <w:t>4</w:t>
      </w:r>
      <w:r w:rsidRPr="00AF04FC">
        <w:rPr>
          <w:rFonts w:ascii="Arial" w:hAnsi="Arial" w:cs="Arial"/>
          <w:sz w:val="20"/>
          <w:lang w:val="hy-AM"/>
        </w:rPr>
        <w:t>Գնորդիհամաձայնությամբվաղաժամկետմատակարարելապրանքը։</w:t>
      </w:r>
    </w:p>
    <w:p w:rsidR="009E45F3" w:rsidRPr="00AF04FC" w:rsidRDefault="009E45F3"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b/>
          <w:sz w:val="20"/>
          <w:lang w:val="hy-AM"/>
        </w:rPr>
        <w:t xml:space="preserve">2.4 </w:t>
      </w:r>
      <w:r w:rsidRPr="00AF04FC">
        <w:rPr>
          <w:rFonts w:ascii="Arial" w:hAnsi="Arial" w:cs="Arial"/>
          <w:b/>
          <w:sz w:val="20"/>
          <w:lang w:val="hy-AM"/>
        </w:rPr>
        <w:t>Վաճառողըպարտավորէ</w:t>
      </w:r>
      <w:r w:rsidRPr="00AF04FC">
        <w:rPr>
          <w:rFonts w:ascii="Arial LatArm" w:hAnsi="Arial LatArm"/>
          <w:b/>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2.4.1 </w:t>
      </w:r>
      <w:r w:rsidRPr="00AF04FC">
        <w:rPr>
          <w:rFonts w:ascii="Arial" w:hAnsi="Arial" w:cs="Arial"/>
          <w:sz w:val="20"/>
          <w:lang w:val="hy-AM"/>
        </w:rPr>
        <w:t>Գնորդինհանձնելապրանքը</w:t>
      </w:r>
      <w:r w:rsidRPr="00AF04FC">
        <w:rPr>
          <w:rFonts w:ascii="Arial LatArm" w:hAnsi="Arial LatArm"/>
          <w:sz w:val="20"/>
          <w:lang w:val="hy-AM"/>
        </w:rPr>
        <w:t xml:space="preserve">` </w:t>
      </w:r>
      <w:r w:rsidRPr="00AF04FC">
        <w:rPr>
          <w:rFonts w:ascii="Arial" w:hAnsi="Arial" w:cs="Arial"/>
          <w:sz w:val="20"/>
          <w:lang w:val="hy-AM"/>
        </w:rPr>
        <w:t>պայմանագրովնախատեսվածկարգով</w:t>
      </w:r>
      <w:r w:rsidRPr="00AF04FC">
        <w:rPr>
          <w:rFonts w:ascii="Arial LatArm" w:hAnsi="Arial LatArm"/>
          <w:sz w:val="20"/>
          <w:lang w:val="hy-AM"/>
        </w:rPr>
        <w:t xml:space="preserve">, </w:t>
      </w:r>
      <w:r w:rsidRPr="00AF04FC">
        <w:rPr>
          <w:rFonts w:ascii="Arial" w:hAnsi="Arial" w:cs="Arial"/>
          <w:sz w:val="20"/>
          <w:lang w:val="hy-AM"/>
        </w:rPr>
        <w:t>ծավալներով</w:t>
      </w:r>
      <w:r w:rsidRPr="00AF04FC">
        <w:rPr>
          <w:rFonts w:ascii="Arial LatArm" w:hAnsi="Arial LatArm" w:cs="Sylfaen"/>
          <w:sz w:val="20"/>
          <w:lang w:val="hy-AM"/>
        </w:rPr>
        <w:t>,</w:t>
      </w:r>
      <w:r w:rsidRPr="00AF04FC">
        <w:rPr>
          <w:rFonts w:ascii="Arial" w:hAnsi="Arial" w:cs="Arial"/>
          <w:sz w:val="20"/>
          <w:lang w:val="hy-AM"/>
        </w:rPr>
        <w:t>ժամկետներումևհասցեով</w:t>
      </w:r>
      <w:r w:rsidRPr="00AF04FC">
        <w:rPr>
          <w:rFonts w:ascii="Arial LatArm" w:hAnsi="Arial LatArm" w:cs="Times Armenian"/>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2.4.2 </w:t>
      </w:r>
      <w:r w:rsidRPr="00AF04FC">
        <w:rPr>
          <w:rFonts w:ascii="Arial" w:hAnsi="Arial" w:cs="Arial"/>
          <w:sz w:val="20"/>
          <w:lang w:val="hy-AM"/>
        </w:rPr>
        <w:t>Ապահովելապրանքիմատակարարումըպայմանագրի</w:t>
      </w:r>
      <w:r w:rsidRPr="00AF04FC">
        <w:rPr>
          <w:rFonts w:ascii="Arial LatArm" w:hAnsi="Arial LatArm"/>
          <w:sz w:val="20"/>
          <w:lang w:val="hy-AM"/>
        </w:rPr>
        <w:t xml:space="preserve"> 2.1.2 </w:t>
      </w:r>
      <w:r w:rsidRPr="00AF04FC">
        <w:rPr>
          <w:rFonts w:ascii="Arial" w:hAnsi="Arial" w:cs="Arial"/>
          <w:sz w:val="20"/>
          <w:lang w:val="hy-AM"/>
        </w:rPr>
        <w:t>կետիբ</w:t>
      </w:r>
      <w:r w:rsidRPr="00AF04FC">
        <w:rPr>
          <w:rFonts w:ascii="Arial LatArm" w:hAnsi="Arial LatArm"/>
          <w:sz w:val="20"/>
          <w:lang w:val="hy-AM"/>
        </w:rPr>
        <w:t xml:space="preserve">) </w:t>
      </w:r>
      <w:r w:rsidRPr="00AF04FC">
        <w:rPr>
          <w:rFonts w:ascii="Arial" w:hAnsi="Arial" w:cs="Arial"/>
          <w:sz w:val="20"/>
          <w:lang w:val="hy-AM"/>
        </w:rPr>
        <w:t>ենթակետինև</w:t>
      </w:r>
      <w:r w:rsidRPr="00AF04FC">
        <w:rPr>
          <w:rFonts w:ascii="Arial LatArm" w:hAnsi="Arial LatArm"/>
          <w:sz w:val="20"/>
          <w:lang w:val="hy-AM"/>
        </w:rPr>
        <w:t xml:space="preserve"> (</w:t>
      </w:r>
      <w:r w:rsidRPr="00AF04FC">
        <w:rPr>
          <w:rFonts w:ascii="Arial" w:hAnsi="Arial" w:cs="Arial"/>
          <w:sz w:val="20"/>
          <w:lang w:val="hy-AM"/>
        </w:rPr>
        <w:t>կամ</w:t>
      </w:r>
      <w:r w:rsidRPr="00AF04FC">
        <w:rPr>
          <w:rFonts w:ascii="Arial LatArm" w:hAnsi="Arial LatArm"/>
          <w:sz w:val="20"/>
          <w:lang w:val="hy-AM"/>
        </w:rPr>
        <w:t xml:space="preserve">) 2.1.5 </w:t>
      </w:r>
      <w:r w:rsidRPr="00AF04FC">
        <w:rPr>
          <w:rFonts w:ascii="Arial" w:hAnsi="Arial" w:cs="Arial"/>
          <w:sz w:val="20"/>
          <w:lang w:val="hy-AM"/>
        </w:rPr>
        <w:t>կետինհամապատասխան</w:t>
      </w:r>
      <w:r w:rsidRPr="00AF04FC">
        <w:rPr>
          <w:rFonts w:ascii="Arial LatArm" w:hAnsi="Arial LatArm"/>
          <w:sz w:val="20"/>
          <w:lang w:val="hy-AM"/>
        </w:rPr>
        <w:t xml:space="preserve">` </w:t>
      </w:r>
      <w:r w:rsidRPr="00AF04FC">
        <w:rPr>
          <w:rFonts w:ascii="Arial" w:hAnsi="Arial" w:cs="Arial"/>
          <w:sz w:val="20"/>
          <w:lang w:val="hy-AM"/>
        </w:rPr>
        <w:t>Գնորդիկողմիցսահմանվածժամկետներում</w:t>
      </w:r>
      <w:r w:rsidRPr="00AF04FC">
        <w:rPr>
          <w:rFonts w:ascii="Arial LatArm" w:hAnsi="Arial LatArm"/>
          <w:sz w:val="20"/>
          <w:lang w:val="hy-AM"/>
        </w:rPr>
        <w:t xml:space="preserve">:  </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2.4.3 </w:t>
      </w:r>
      <w:r w:rsidRPr="00AF04FC">
        <w:rPr>
          <w:rFonts w:ascii="Arial" w:hAnsi="Arial" w:cs="Arial"/>
          <w:sz w:val="20"/>
          <w:lang w:val="hy-AM"/>
        </w:rPr>
        <w:t>Գնորդինհանձնելերրորդանձանցիրավունքներիցազատապրանք</w:t>
      </w:r>
      <w:r w:rsidRPr="00AF04FC">
        <w:rPr>
          <w:rFonts w:ascii="Arial LatArm" w:hAnsi="Arial LatArm"/>
          <w:sz w:val="20"/>
          <w:lang w:val="hy-AM"/>
        </w:rPr>
        <w:t>:</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2.4.5 </w:t>
      </w:r>
      <w:r w:rsidRPr="00AF04FC">
        <w:rPr>
          <w:rFonts w:ascii="Arial" w:hAnsi="Arial" w:cs="Arial"/>
          <w:sz w:val="20"/>
          <w:lang w:val="hy-AM"/>
        </w:rPr>
        <w:t>Գնորդինհանձնելպայմանագրովնախատեսվածորակիևքանակիապրանք</w:t>
      </w:r>
      <w:r w:rsidRPr="00AF04FC">
        <w:rPr>
          <w:rFonts w:ascii="Arial LatArm" w:hAnsi="Arial LatArm"/>
          <w:sz w:val="20"/>
          <w:lang w:val="hy-AM"/>
        </w:rPr>
        <w:t xml:space="preserve">` </w:t>
      </w:r>
      <w:r w:rsidRPr="00AF04FC">
        <w:rPr>
          <w:rFonts w:ascii="Arial" w:hAnsi="Arial" w:cs="Arial"/>
          <w:sz w:val="20"/>
          <w:lang w:val="hy-AM"/>
        </w:rPr>
        <w:t>պայմանագրովնախատեսվածժամկետներումևհասցեով</w:t>
      </w:r>
      <w:r w:rsidRPr="00AF04FC">
        <w:rPr>
          <w:rFonts w:ascii="Arial LatArm" w:hAnsi="Arial LatArm"/>
          <w:sz w:val="20"/>
          <w:lang w:val="hy-AM"/>
        </w:rPr>
        <w:t xml:space="preserve">, </w:t>
      </w:r>
      <w:r w:rsidRPr="00AF04FC">
        <w:rPr>
          <w:rFonts w:ascii="Arial" w:hAnsi="Arial" w:cs="Arial"/>
          <w:sz w:val="20"/>
          <w:lang w:val="hy-AM"/>
        </w:rPr>
        <w:lastRenderedPageBreak/>
        <w:t>իսկԳնորդիպահանջովտրամադրելապրանքիորակըհավաստող</w:t>
      </w:r>
      <w:r w:rsidRPr="00AF04FC">
        <w:rPr>
          <w:rFonts w:ascii="Arial LatArm" w:hAnsi="Arial LatArm"/>
          <w:sz w:val="20"/>
          <w:lang w:val="hy-AM"/>
        </w:rPr>
        <w:t xml:space="preserve">` </w:t>
      </w:r>
      <w:r w:rsidRPr="00AF04FC">
        <w:rPr>
          <w:rFonts w:ascii="Arial" w:hAnsi="Arial" w:cs="Arial"/>
          <w:sz w:val="20"/>
          <w:lang w:val="hy-AM"/>
        </w:rPr>
        <w:t>ՀՀօրենսդրությամբսահմանվածփաստաթղթեր։</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2.4.6 </w:t>
      </w:r>
      <w:r w:rsidRPr="00AF04FC">
        <w:rPr>
          <w:rFonts w:ascii="Arial" w:hAnsi="Arial" w:cs="Arial"/>
          <w:sz w:val="20"/>
          <w:lang w:val="hy-AM"/>
        </w:rPr>
        <w:t>Թերիմատակարարումթույլտալուդեպքում</w:t>
      </w:r>
      <w:r w:rsidRPr="00AF04FC">
        <w:rPr>
          <w:rFonts w:ascii="Arial LatArm" w:hAnsi="Arial LatArm"/>
          <w:sz w:val="20"/>
          <w:lang w:val="hy-AM"/>
        </w:rPr>
        <w:t xml:space="preserve">, </w:t>
      </w:r>
      <w:r w:rsidRPr="00AF04FC">
        <w:rPr>
          <w:rFonts w:ascii="Arial" w:hAnsi="Arial" w:cs="Arial"/>
          <w:sz w:val="20"/>
          <w:lang w:val="hy-AM"/>
        </w:rPr>
        <w:t>պայմանագրովնախատեսվածկարգով</w:t>
      </w:r>
      <w:r w:rsidRPr="00AF04FC">
        <w:rPr>
          <w:rFonts w:ascii="Arial LatArm" w:hAnsi="Arial LatArm"/>
          <w:sz w:val="20"/>
          <w:lang w:val="hy-AM"/>
        </w:rPr>
        <w:t xml:space="preserve">, </w:t>
      </w:r>
      <w:r w:rsidRPr="00AF04FC">
        <w:rPr>
          <w:rFonts w:ascii="Arial" w:hAnsi="Arial" w:cs="Arial"/>
          <w:sz w:val="20"/>
          <w:lang w:val="hy-AM"/>
        </w:rPr>
        <w:t>լրացնելթերիմատակարարվածը։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2.4.7 </w:t>
      </w:r>
      <w:r w:rsidRPr="00AF04FC">
        <w:rPr>
          <w:rFonts w:ascii="Arial" w:hAnsi="Arial" w:cs="Arial"/>
          <w:sz w:val="20"/>
          <w:lang w:val="hy-AM"/>
        </w:rPr>
        <w:t>ՀետտանելԳնորդիկողմիցպայմանագրի</w:t>
      </w:r>
      <w:r w:rsidRPr="00AF04FC">
        <w:rPr>
          <w:rFonts w:ascii="Arial LatArm" w:hAnsi="Arial LatArm"/>
          <w:sz w:val="20"/>
          <w:lang w:val="hy-AM"/>
        </w:rPr>
        <w:t xml:space="preserve"> 2.2.2 </w:t>
      </w:r>
      <w:r w:rsidRPr="00AF04FC">
        <w:rPr>
          <w:rFonts w:ascii="Arial" w:hAnsi="Arial" w:cs="Arial"/>
          <w:sz w:val="20"/>
          <w:lang w:val="hy-AM"/>
        </w:rPr>
        <w:t>կետինհամապատասխան</w:t>
      </w:r>
      <w:r w:rsidRPr="00AF04FC">
        <w:rPr>
          <w:rFonts w:ascii="Arial LatArm" w:hAnsi="Arial LatArm"/>
          <w:sz w:val="20"/>
          <w:lang w:val="hy-AM"/>
        </w:rPr>
        <w:t xml:space="preserve">` </w:t>
      </w:r>
      <w:r w:rsidRPr="00AF04FC">
        <w:rPr>
          <w:rFonts w:ascii="Arial" w:hAnsi="Arial" w:cs="Arial"/>
          <w:sz w:val="20"/>
          <w:lang w:val="hy-AM"/>
        </w:rPr>
        <w:t>պատասխանատուպահպանությանընդունվածապրանքըկամողջամիտժամկետումտնօրինելայն</w:t>
      </w:r>
      <w:r w:rsidRPr="00AF04FC">
        <w:rPr>
          <w:rFonts w:ascii="Arial LatArm" w:hAnsi="Arial LatArm"/>
          <w:sz w:val="20"/>
          <w:lang w:val="hy-AM"/>
        </w:rPr>
        <w:t xml:space="preserve">, </w:t>
      </w:r>
      <w:r w:rsidRPr="00AF04FC">
        <w:rPr>
          <w:rFonts w:ascii="Arial" w:hAnsi="Arial" w:cs="Arial"/>
          <w:sz w:val="20"/>
          <w:lang w:val="hy-AM"/>
        </w:rPr>
        <w:t>ինչպեսնաևհատուցելապրանքըպատասխանատուպահպանությանընդունելու</w:t>
      </w:r>
      <w:r w:rsidRPr="00AF04FC">
        <w:rPr>
          <w:rFonts w:ascii="Arial LatArm" w:hAnsi="Arial LatArm"/>
          <w:sz w:val="20"/>
          <w:lang w:val="hy-AM"/>
        </w:rPr>
        <w:t xml:space="preserve">, </w:t>
      </w:r>
      <w:r w:rsidRPr="00AF04FC">
        <w:rPr>
          <w:rFonts w:ascii="Arial" w:hAnsi="Arial" w:cs="Arial"/>
          <w:sz w:val="20"/>
          <w:lang w:val="hy-AM"/>
        </w:rPr>
        <w:t>այնիրացնելուկամՎաճառողինվերադարձնելուհետկապվածանհրաժեշտծախսերը։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2.4.8 </w:t>
      </w:r>
      <w:r w:rsidRPr="00AF04FC">
        <w:rPr>
          <w:rFonts w:ascii="Arial" w:hAnsi="Arial" w:cs="Arial"/>
          <w:sz w:val="20"/>
          <w:lang w:val="hy-AM"/>
        </w:rPr>
        <w:t>Պայմանագրովնախատեսվածդեպքերումվճարելպայմանագրի</w:t>
      </w:r>
      <w:r w:rsidR="00D320A2" w:rsidRPr="00AF04FC">
        <w:rPr>
          <w:rFonts w:ascii="Arial LatArm" w:hAnsi="Arial LatArm"/>
          <w:sz w:val="20"/>
          <w:lang w:val="hy-AM"/>
        </w:rPr>
        <w:t>6</w:t>
      </w:r>
      <w:r w:rsidRPr="00AF04FC">
        <w:rPr>
          <w:rFonts w:ascii="Arial LatArm" w:hAnsi="Arial LatArm"/>
          <w:sz w:val="20"/>
          <w:lang w:val="hy-AM"/>
        </w:rPr>
        <w:t xml:space="preserve">.2 </w:t>
      </w:r>
      <w:r w:rsidRPr="00AF04FC">
        <w:rPr>
          <w:rFonts w:ascii="Arial" w:hAnsi="Arial" w:cs="Arial"/>
          <w:sz w:val="20"/>
          <w:lang w:val="hy-AM"/>
        </w:rPr>
        <w:t>և</w:t>
      </w:r>
      <w:r w:rsidR="00D320A2" w:rsidRPr="00AF04FC">
        <w:rPr>
          <w:rFonts w:ascii="Arial LatArm" w:hAnsi="Arial LatArm"/>
          <w:sz w:val="20"/>
          <w:lang w:val="hy-AM"/>
        </w:rPr>
        <w:t>6</w:t>
      </w:r>
      <w:r w:rsidRPr="00AF04FC">
        <w:rPr>
          <w:rFonts w:ascii="Arial LatArm" w:hAnsi="Arial LatArm"/>
          <w:sz w:val="20"/>
          <w:lang w:val="hy-AM"/>
        </w:rPr>
        <w:t>.</w:t>
      </w:r>
      <w:r w:rsidR="00D320A2" w:rsidRPr="00AF04FC">
        <w:rPr>
          <w:rFonts w:ascii="Arial LatArm" w:hAnsi="Arial LatArm"/>
          <w:sz w:val="20"/>
          <w:lang w:val="hy-AM"/>
        </w:rPr>
        <w:t>3</w:t>
      </w:r>
      <w:r w:rsidRPr="00AF04FC">
        <w:rPr>
          <w:rFonts w:ascii="Arial" w:hAnsi="Arial" w:cs="Arial"/>
          <w:sz w:val="20"/>
          <w:lang w:val="hy-AM"/>
        </w:rPr>
        <w:t>կետերովնախատեսվածտույժըևտուգանքը։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2.4.9 </w:t>
      </w:r>
      <w:r w:rsidRPr="00AF04FC">
        <w:rPr>
          <w:rFonts w:ascii="Arial" w:hAnsi="Arial" w:cs="Arial"/>
          <w:sz w:val="20"/>
          <w:lang w:val="hy-AM"/>
        </w:rPr>
        <w:t>Գնորդինհանձնելապրանքիպատկանելիքներըևհամապատասխանփաստաթղթերը։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2.4.10 </w:t>
      </w:r>
      <w:r w:rsidRPr="00AF04FC">
        <w:rPr>
          <w:rFonts w:ascii="Arial" w:hAnsi="Arial" w:cs="Arial"/>
          <w:sz w:val="20"/>
          <w:lang w:val="hy-AM"/>
        </w:rPr>
        <w:t>Պայմանագրի</w:t>
      </w:r>
      <w:r w:rsidRPr="00AF04FC">
        <w:rPr>
          <w:rFonts w:ascii="Arial LatArm" w:hAnsi="Arial LatArm"/>
          <w:sz w:val="20"/>
          <w:lang w:val="hy-AM"/>
        </w:rPr>
        <w:t xml:space="preserve"> 2.1.7 </w:t>
      </w:r>
      <w:r w:rsidRPr="00AF04FC">
        <w:rPr>
          <w:rFonts w:ascii="Arial" w:hAnsi="Arial" w:cs="Arial"/>
          <w:sz w:val="20"/>
          <w:lang w:val="hy-AM"/>
        </w:rPr>
        <w:t>կետիհամաձայն</w:t>
      </w:r>
      <w:r w:rsidR="00D320A2" w:rsidRPr="00AF04FC">
        <w:rPr>
          <w:rFonts w:ascii="Arial" w:hAnsi="Arial" w:cs="Arial"/>
          <w:sz w:val="20"/>
          <w:lang w:val="hy-AM"/>
        </w:rPr>
        <w:t>պ</w:t>
      </w:r>
      <w:r w:rsidRPr="00AF04FC">
        <w:rPr>
          <w:rFonts w:ascii="Arial" w:hAnsi="Arial" w:cs="Arial"/>
          <w:sz w:val="20"/>
          <w:lang w:val="hy-AM"/>
        </w:rPr>
        <w:t>այմանագրիլուծումիցհետոԳնորդինհատուցելվերջինիսպատճառվածևսահմանվածկարգովհիմնավորվածվնասները։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2.4.11 </w:t>
      </w:r>
      <w:r w:rsidR="00BF4538" w:rsidRPr="00AF04FC">
        <w:rPr>
          <w:rFonts w:ascii="Arial" w:hAnsi="Arial" w:cs="Arial"/>
          <w:sz w:val="20"/>
          <w:lang w:val="hy-AM"/>
        </w:rPr>
        <w:t>Որակավորմանևպայմանագրիապահովումներկայացրածանձըպարտավորէապահովումների</w:t>
      </w:r>
      <w:r w:rsidRPr="00AF04FC">
        <w:rPr>
          <w:rFonts w:ascii="Arial" w:hAnsi="Arial" w:cs="Arial"/>
          <w:sz w:val="20"/>
          <w:lang w:val="hy-AM"/>
        </w:rPr>
        <w:t>գործողությանընթացքումլուծարմանկամսնանկացմանգործընթացսկսելուդեպքումդրամասիննախապեսգրավորտեղեկացնելԳնորդին։</w:t>
      </w:r>
    </w:p>
    <w:p w:rsidR="00071D1C" w:rsidRPr="00AF04FC" w:rsidRDefault="00071D1C" w:rsidP="00EF3662">
      <w:pPr>
        <w:ind w:firstLine="709"/>
        <w:jc w:val="both"/>
        <w:rPr>
          <w:rFonts w:ascii="Arial LatArm" w:hAnsi="Arial LatArm"/>
          <w:lang w:val="hy-AM"/>
        </w:rPr>
      </w:pPr>
    </w:p>
    <w:p w:rsidR="00E06E58" w:rsidRPr="006C50D5" w:rsidRDefault="00E06E58" w:rsidP="00EF3662">
      <w:pPr>
        <w:ind w:firstLine="709"/>
        <w:jc w:val="center"/>
        <w:rPr>
          <w:rFonts w:ascii="Calibri" w:hAnsi="Calibri"/>
          <w:b/>
          <w:sz w:val="20"/>
          <w:lang w:val="hy-AM"/>
        </w:rPr>
      </w:pPr>
    </w:p>
    <w:p w:rsidR="00BB771A" w:rsidRPr="006C50D5" w:rsidRDefault="00BB771A" w:rsidP="00EF3662">
      <w:pPr>
        <w:ind w:firstLine="709"/>
        <w:jc w:val="center"/>
        <w:rPr>
          <w:rFonts w:ascii="Calibri" w:hAnsi="Calibri"/>
          <w:b/>
          <w:sz w:val="20"/>
          <w:lang w:val="hy-AM"/>
        </w:rPr>
      </w:pPr>
    </w:p>
    <w:p w:rsidR="00BB771A" w:rsidRPr="006C50D5" w:rsidRDefault="00BB771A" w:rsidP="00EF3662">
      <w:pPr>
        <w:ind w:firstLine="709"/>
        <w:jc w:val="center"/>
        <w:rPr>
          <w:rFonts w:ascii="Calibri" w:hAnsi="Calibri"/>
          <w:b/>
          <w:sz w:val="20"/>
          <w:lang w:val="hy-AM"/>
        </w:rPr>
      </w:pPr>
    </w:p>
    <w:p w:rsidR="00071D1C" w:rsidRPr="00AF04FC" w:rsidRDefault="00071D1C" w:rsidP="00EF3662">
      <w:pPr>
        <w:ind w:firstLine="709"/>
        <w:jc w:val="center"/>
        <w:rPr>
          <w:rFonts w:ascii="Arial LatArm" w:hAnsi="Arial LatArm"/>
          <w:b/>
          <w:sz w:val="20"/>
          <w:lang w:val="hy-AM"/>
        </w:rPr>
      </w:pPr>
      <w:r w:rsidRPr="00AF04FC">
        <w:rPr>
          <w:rFonts w:ascii="Arial LatArm" w:hAnsi="Arial LatArm"/>
          <w:b/>
          <w:sz w:val="20"/>
          <w:lang w:val="hy-AM"/>
        </w:rPr>
        <w:t xml:space="preserve">3. </w:t>
      </w:r>
      <w:r w:rsidRPr="00AF04FC">
        <w:rPr>
          <w:rFonts w:ascii="Arial" w:hAnsi="Arial" w:cs="Arial"/>
          <w:b/>
          <w:sz w:val="20"/>
          <w:lang w:val="hy-AM"/>
        </w:rPr>
        <w:t>ՊԱՅՄԱՆԱԳՐԻԳԻՆԸԵՎՎՃԱՐՄԱՆԿԱՐԳԸ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3.1  </w:t>
      </w:r>
      <w:r w:rsidRPr="00AF04FC">
        <w:rPr>
          <w:rFonts w:ascii="Arial" w:hAnsi="Arial" w:cs="Arial"/>
          <w:sz w:val="20"/>
          <w:lang w:val="hy-AM"/>
        </w:rPr>
        <w:t>Պայմանագրիգինըկազմումէ</w:t>
      </w:r>
      <w:r w:rsidRPr="00AF04FC">
        <w:rPr>
          <w:rFonts w:ascii="Arial LatArm" w:hAnsi="Arial LatArm"/>
          <w:sz w:val="20"/>
          <w:lang w:val="hy-AM"/>
        </w:rPr>
        <w:t xml:space="preserve"> ________________ </w:t>
      </w:r>
      <w:r w:rsidRPr="00AF04FC">
        <w:rPr>
          <w:rFonts w:ascii="Arial" w:hAnsi="Arial" w:cs="Arial"/>
          <w:sz w:val="20"/>
          <w:lang w:val="hy-AM"/>
        </w:rPr>
        <w:t>ՀՀդրամ</w:t>
      </w:r>
      <w:r w:rsidRPr="00AF04FC">
        <w:rPr>
          <w:rFonts w:ascii="Arial LatArm" w:hAnsi="Arial LatArm"/>
          <w:sz w:val="20"/>
          <w:lang w:val="hy-AM"/>
        </w:rPr>
        <w:t xml:space="preserve">, </w:t>
      </w:r>
      <w:r w:rsidRPr="00AF04FC">
        <w:rPr>
          <w:rFonts w:ascii="Arial" w:hAnsi="Arial" w:cs="Arial"/>
          <w:sz w:val="20"/>
          <w:lang w:val="hy-AM"/>
        </w:rPr>
        <w:t>ներառյալԱԱՀ</w:t>
      </w:r>
      <w:r w:rsidRPr="00AF04FC">
        <w:rPr>
          <w:rFonts w:ascii="Arial LatArm" w:hAnsi="Arial LatArm"/>
          <w:sz w:val="20"/>
          <w:lang w:val="hy-AM"/>
        </w:rPr>
        <w:t>-</w:t>
      </w:r>
      <w:r w:rsidRPr="00AF04FC">
        <w:rPr>
          <w:rFonts w:ascii="Arial" w:hAnsi="Arial" w:cs="Arial"/>
          <w:sz w:val="20"/>
          <w:lang w:val="hy-AM"/>
        </w:rPr>
        <w:t>ն</w:t>
      </w:r>
      <w:r w:rsidR="008061D6" w:rsidRPr="00AF04FC">
        <w:rPr>
          <w:rFonts w:ascii="Arial LatArm" w:hAnsi="Arial LatArm"/>
          <w:sz w:val="20"/>
          <w:lang w:val="hy-AM"/>
        </w:rPr>
        <w:t>:</w:t>
      </w:r>
      <w:r w:rsidR="00383BC3" w:rsidRPr="00AF04FC">
        <w:rPr>
          <w:rFonts w:ascii="Arial LatArm" w:hAnsi="Arial LatArm"/>
          <w:sz w:val="20"/>
          <w:vertAlign w:val="superscript"/>
          <w:lang w:val="hy-AM"/>
        </w:rPr>
        <w:t>17</w:t>
      </w:r>
      <w:r w:rsidR="007942E8" w:rsidRPr="00AF04FC">
        <w:rPr>
          <w:rFonts w:ascii="Arial LatArm" w:hAnsi="Arial LatArm"/>
          <w:color w:val="FFFFFF"/>
          <w:sz w:val="20"/>
          <w:vertAlign w:val="superscript"/>
          <w:lang w:val="hy-AM"/>
        </w:rPr>
        <w:t>29</w:t>
      </w:r>
      <w:r w:rsidRPr="00AF04FC">
        <w:rPr>
          <w:rStyle w:val="FootnoteReference"/>
          <w:rFonts w:ascii="Arial LatArm" w:hAnsi="Arial LatArm"/>
          <w:color w:val="FFFFFF"/>
          <w:sz w:val="20"/>
          <w:lang w:val="hy-AM"/>
        </w:rPr>
        <w:footnoteReference w:id="10"/>
      </w:r>
      <w:r w:rsidRPr="00AF04FC">
        <w:rPr>
          <w:rFonts w:ascii="Arial" w:hAnsi="Arial" w:cs="Arial"/>
          <w:sz w:val="20"/>
          <w:lang w:val="hy-AM"/>
        </w:rPr>
        <w:t>ՊայմանագրիգինըներառումէպայմանագրիկատարումնապահովելունպատակովՎաճառողիկողմիցկատարվելիքբոլորվճարները</w:t>
      </w:r>
      <w:r w:rsidRPr="00AF04FC">
        <w:rPr>
          <w:rFonts w:ascii="Arial LatArm" w:hAnsi="Arial LatArm"/>
          <w:sz w:val="20"/>
          <w:lang w:val="hy-AM"/>
        </w:rPr>
        <w:t xml:space="preserve"> (</w:t>
      </w:r>
      <w:r w:rsidRPr="00AF04FC">
        <w:rPr>
          <w:rFonts w:ascii="Arial" w:hAnsi="Arial" w:cs="Arial"/>
          <w:sz w:val="20"/>
          <w:lang w:val="hy-AM"/>
        </w:rPr>
        <w:t>ծախսերը</w:t>
      </w:r>
      <w:r w:rsidRPr="00AF04FC">
        <w:rPr>
          <w:rFonts w:ascii="Arial LatArm" w:hAnsi="Arial LatArm"/>
          <w:sz w:val="20"/>
          <w:lang w:val="hy-AM"/>
        </w:rPr>
        <w:t xml:space="preserve">), </w:t>
      </w:r>
      <w:r w:rsidRPr="00AF04FC">
        <w:rPr>
          <w:rFonts w:ascii="Arial" w:hAnsi="Arial" w:cs="Arial"/>
          <w:sz w:val="20"/>
          <w:lang w:val="hy-AM"/>
        </w:rPr>
        <w:t>այդթվում</w:t>
      </w:r>
      <w:r w:rsidRPr="00AF04FC">
        <w:rPr>
          <w:rFonts w:ascii="Arial LatArm" w:hAnsi="Arial LatArm"/>
          <w:sz w:val="20"/>
          <w:lang w:val="hy-AM"/>
        </w:rPr>
        <w:t xml:space="preserve">` </w:t>
      </w:r>
      <w:r w:rsidRPr="00AF04FC">
        <w:rPr>
          <w:rFonts w:ascii="Arial" w:hAnsi="Arial" w:cs="Arial"/>
          <w:sz w:val="20"/>
          <w:lang w:val="hy-AM"/>
        </w:rPr>
        <w:t>հարկերը</w:t>
      </w:r>
      <w:r w:rsidRPr="00AF04FC">
        <w:rPr>
          <w:rFonts w:ascii="Arial LatArm" w:hAnsi="Arial LatArm"/>
          <w:sz w:val="20"/>
          <w:lang w:val="hy-AM"/>
        </w:rPr>
        <w:t xml:space="preserve">, </w:t>
      </w:r>
      <w:r w:rsidRPr="00AF04FC">
        <w:rPr>
          <w:rFonts w:ascii="Arial" w:hAnsi="Arial" w:cs="Arial"/>
          <w:sz w:val="20"/>
          <w:lang w:val="hy-AM"/>
        </w:rPr>
        <w:t>տուրքերը</w:t>
      </w:r>
      <w:r w:rsidRPr="00AF04FC">
        <w:rPr>
          <w:rFonts w:ascii="Arial LatArm" w:hAnsi="Arial LatArm"/>
          <w:sz w:val="20"/>
          <w:lang w:val="hy-AM"/>
        </w:rPr>
        <w:t xml:space="preserve">, </w:t>
      </w:r>
      <w:r w:rsidRPr="00AF04FC">
        <w:rPr>
          <w:rFonts w:ascii="Arial" w:hAnsi="Arial" w:cs="Arial"/>
          <w:sz w:val="20"/>
          <w:lang w:val="hy-AM"/>
        </w:rPr>
        <w:t>փոխադրման</w:t>
      </w:r>
      <w:r w:rsidRPr="00AF04FC">
        <w:rPr>
          <w:rFonts w:ascii="Arial LatArm" w:hAnsi="Arial LatArm"/>
          <w:sz w:val="20"/>
          <w:lang w:val="hy-AM"/>
        </w:rPr>
        <w:t xml:space="preserve">, </w:t>
      </w:r>
      <w:r w:rsidRPr="00AF04FC">
        <w:rPr>
          <w:rFonts w:ascii="Arial" w:hAnsi="Arial" w:cs="Arial"/>
          <w:sz w:val="20"/>
          <w:lang w:val="hy-AM"/>
        </w:rPr>
        <w:t>ապահովագրմանծախսերը</w:t>
      </w:r>
      <w:r w:rsidRPr="00AF04FC">
        <w:rPr>
          <w:rFonts w:ascii="Arial LatArm" w:hAnsi="Arial LatArm"/>
          <w:sz w:val="20"/>
          <w:lang w:val="hy-AM"/>
        </w:rPr>
        <w:t xml:space="preserve">, </w:t>
      </w:r>
      <w:r w:rsidRPr="00AF04FC">
        <w:rPr>
          <w:rFonts w:ascii="Arial" w:hAnsi="Arial" w:cs="Arial"/>
          <w:sz w:val="20"/>
          <w:lang w:val="hy-AM"/>
        </w:rPr>
        <w:t>պարգևավճարներըևակնկալվողշահույթը։</w:t>
      </w:r>
    </w:p>
    <w:p w:rsidR="00071D1C" w:rsidRPr="00AF04FC" w:rsidRDefault="00071D1C" w:rsidP="00EF3662">
      <w:pPr>
        <w:ind w:firstLine="720"/>
        <w:jc w:val="both"/>
        <w:rPr>
          <w:rFonts w:ascii="Arial LatArm" w:hAnsi="Arial LatArm" w:cs="Sylfaen"/>
          <w:sz w:val="20"/>
          <w:lang w:val="hy-AM"/>
        </w:rPr>
      </w:pPr>
      <w:r w:rsidRPr="00AF04FC">
        <w:rPr>
          <w:rFonts w:ascii="Arial" w:hAnsi="Arial" w:cs="Arial"/>
          <w:sz w:val="20"/>
          <w:lang w:val="hy-AM"/>
        </w:rPr>
        <w:t>ԱպրանքիմատակարարմանգինըկայունէևՎաճառողնիրավունքչունիպահանջելավելացնելու</w:t>
      </w:r>
      <w:r w:rsidRPr="00AF04FC">
        <w:rPr>
          <w:rFonts w:ascii="Arial LatArm" w:hAnsi="Arial LatArm" w:cs="Sylfaen"/>
          <w:sz w:val="20"/>
          <w:lang w:val="hy-AM"/>
        </w:rPr>
        <w:t xml:space="preserve">, </w:t>
      </w:r>
      <w:r w:rsidRPr="00AF04FC">
        <w:rPr>
          <w:rFonts w:ascii="Arial" w:hAnsi="Arial" w:cs="Arial"/>
          <w:sz w:val="20"/>
          <w:lang w:val="hy-AM"/>
        </w:rPr>
        <w:t>իսկԳնորդընվազեցնելուայդգինը։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3.3 </w:t>
      </w:r>
      <w:r w:rsidRPr="00AF04FC">
        <w:rPr>
          <w:rFonts w:ascii="Arial" w:hAnsi="Arial" w:cs="Arial"/>
          <w:sz w:val="20"/>
          <w:lang w:val="hy-AM"/>
        </w:rPr>
        <w:t>Գնորդնիրենմատակարարված</w:t>
      </w:r>
      <w:r w:rsidR="00D320A2" w:rsidRPr="00AF04FC">
        <w:rPr>
          <w:rFonts w:ascii="Arial" w:hAnsi="Arial" w:cs="Arial"/>
          <w:sz w:val="20"/>
          <w:lang w:val="hy-AM"/>
        </w:rPr>
        <w:t>ա</w:t>
      </w:r>
      <w:r w:rsidRPr="00AF04FC">
        <w:rPr>
          <w:rFonts w:ascii="Arial" w:hAnsi="Arial" w:cs="Arial"/>
          <w:sz w:val="20"/>
          <w:lang w:val="hy-AM"/>
        </w:rPr>
        <w:t>պրանքիդիմացվճարումէՀՀդրամովանկանխիկ</w:t>
      </w:r>
      <w:r w:rsidRPr="00AF04FC">
        <w:rPr>
          <w:rFonts w:ascii="Arial LatArm" w:hAnsi="Arial LatArm"/>
          <w:sz w:val="20"/>
          <w:lang w:val="hy-AM"/>
        </w:rPr>
        <w:t xml:space="preserve">` </w:t>
      </w:r>
      <w:r w:rsidRPr="00AF04FC">
        <w:rPr>
          <w:rFonts w:ascii="Arial" w:hAnsi="Arial" w:cs="Arial"/>
          <w:sz w:val="20"/>
          <w:lang w:val="hy-AM"/>
        </w:rPr>
        <w:t>դրամականմիջոցներըՎաճառողիհաշվարկայինհաշվինփոխանցելումիջոցով։Դրամականմիջոցներիփոխանցումըկատարվումէհանձման</w:t>
      </w:r>
      <w:r w:rsidRPr="00AF04FC">
        <w:rPr>
          <w:rFonts w:ascii="Arial LatArm" w:hAnsi="Arial LatArm"/>
          <w:sz w:val="20"/>
          <w:lang w:val="hy-AM"/>
        </w:rPr>
        <w:t>-</w:t>
      </w:r>
      <w:r w:rsidRPr="00AF04FC">
        <w:rPr>
          <w:rFonts w:ascii="Arial" w:hAnsi="Arial" w:cs="Arial"/>
          <w:sz w:val="20"/>
          <w:lang w:val="hy-AM"/>
        </w:rPr>
        <w:t>ընդունմանարձանագրությանհիմանվրա</w:t>
      </w:r>
      <w:r w:rsidRPr="00AF04FC">
        <w:rPr>
          <w:rFonts w:ascii="Arial LatArm" w:hAnsi="Arial LatArm"/>
          <w:sz w:val="20"/>
          <w:lang w:val="hy-AM"/>
        </w:rPr>
        <w:t xml:space="preserve">` </w:t>
      </w:r>
      <w:r w:rsidRPr="00AF04FC">
        <w:rPr>
          <w:rFonts w:ascii="Arial" w:hAnsi="Arial" w:cs="Arial"/>
          <w:sz w:val="20"/>
          <w:lang w:val="hy-AM"/>
        </w:rPr>
        <w:t>պայմանագրիվճարմանժամանակացույցով</w:t>
      </w:r>
      <w:r w:rsidRPr="00AF04FC">
        <w:rPr>
          <w:rFonts w:ascii="Arial LatArm" w:hAnsi="Arial LatArm"/>
          <w:sz w:val="20"/>
          <w:lang w:val="hy-AM"/>
        </w:rPr>
        <w:t xml:space="preserve"> (</w:t>
      </w:r>
      <w:r w:rsidRPr="00AF04FC">
        <w:rPr>
          <w:rFonts w:ascii="Arial" w:hAnsi="Arial" w:cs="Arial"/>
          <w:sz w:val="20"/>
          <w:lang w:val="hy-AM"/>
        </w:rPr>
        <w:t>հավելված</w:t>
      </w:r>
      <w:r w:rsidRPr="00AF04FC">
        <w:rPr>
          <w:rFonts w:ascii="Arial LatArm" w:hAnsi="Arial LatArm"/>
          <w:sz w:val="20"/>
          <w:lang w:val="hy-AM"/>
        </w:rPr>
        <w:t xml:space="preserve"> N </w:t>
      </w:r>
      <w:r w:rsidR="00676178" w:rsidRPr="00AF04FC">
        <w:rPr>
          <w:rFonts w:ascii="Arial LatArm" w:hAnsi="Arial LatArm"/>
          <w:sz w:val="20"/>
          <w:lang w:val="hy-AM"/>
        </w:rPr>
        <w:t>2</w:t>
      </w:r>
      <w:r w:rsidRPr="00AF04FC">
        <w:rPr>
          <w:rFonts w:ascii="Arial LatArm" w:hAnsi="Arial LatArm"/>
          <w:sz w:val="20"/>
          <w:lang w:val="hy-AM"/>
        </w:rPr>
        <w:t xml:space="preserve">) </w:t>
      </w:r>
      <w:r w:rsidRPr="00AF04FC">
        <w:rPr>
          <w:rFonts w:ascii="Arial" w:hAnsi="Arial" w:cs="Arial"/>
          <w:sz w:val="20"/>
          <w:lang w:val="hy-AM"/>
        </w:rPr>
        <w:t>նախատեսվածչափերովևամիներին</w:t>
      </w:r>
      <w:r w:rsidRPr="00AF04FC">
        <w:rPr>
          <w:rFonts w:ascii="Arial LatArm" w:hAnsi="Arial LatArm"/>
          <w:sz w:val="20"/>
          <w:lang w:val="hy-AM"/>
        </w:rPr>
        <w:t xml:space="preserve">: </w:t>
      </w:r>
      <w:r w:rsidRPr="00AF04FC">
        <w:rPr>
          <w:rFonts w:ascii="Arial" w:hAnsi="Arial" w:cs="Arial"/>
          <w:sz w:val="20"/>
          <w:lang w:val="hy-AM"/>
        </w:rPr>
        <w:t>Եթեարձանագրությունըկազմվումէտվյալամսվա</w:t>
      </w:r>
      <w:r w:rsidRPr="00AF04FC">
        <w:rPr>
          <w:rFonts w:ascii="Arial LatArm" w:hAnsi="Arial LatArm"/>
          <w:sz w:val="20"/>
          <w:lang w:val="hy-AM"/>
        </w:rPr>
        <w:t xml:space="preserve"> 20-</w:t>
      </w:r>
      <w:r w:rsidRPr="00AF04FC">
        <w:rPr>
          <w:rFonts w:ascii="Arial" w:hAnsi="Arial" w:cs="Arial"/>
          <w:sz w:val="20"/>
          <w:lang w:val="hy-AM"/>
        </w:rPr>
        <w:t>իցհետոևայդամսումվճարմանժամանակացույցովնախատեսվածենֆինանսականմիջոցներ</w:t>
      </w:r>
      <w:r w:rsidRPr="00AF04FC">
        <w:rPr>
          <w:rFonts w:ascii="Arial LatArm" w:hAnsi="Arial LatArm"/>
          <w:sz w:val="20"/>
          <w:lang w:val="hy-AM"/>
        </w:rPr>
        <w:t xml:space="preserve">, </w:t>
      </w:r>
      <w:r w:rsidRPr="00AF04FC">
        <w:rPr>
          <w:rFonts w:ascii="Arial" w:hAnsi="Arial" w:cs="Arial"/>
          <w:sz w:val="20"/>
          <w:lang w:val="hy-AM"/>
        </w:rPr>
        <w:t>ապավճարումնիրականացվումէմինչև</w:t>
      </w:r>
      <w:r w:rsidRPr="00AF04FC">
        <w:rPr>
          <w:rFonts w:ascii="Arial LatArm" w:hAnsi="Arial LatArm"/>
          <w:sz w:val="20"/>
          <w:lang w:val="hy-AM"/>
        </w:rPr>
        <w:t xml:space="preserve"> 30 </w:t>
      </w:r>
      <w:r w:rsidRPr="00AF04FC">
        <w:rPr>
          <w:rFonts w:ascii="Arial" w:hAnsi="Arial" w:cs="Arial"/>
          <w:sz w:val="20"/>
          <w:lang w:val="hy-AM"/>
        </w:rPr>
        <w:t>աշխատանքայինօրվաընթացքում</w:t>
      </w:r>
      <w:r w:rsidRPr="00AF04FC">
        <w:rPr>
          <w:rFonts w:ascii="Arial LatArm" w:hAnsi="Arial LatArm"/>
          <w:sz w:val="20"/>
          <w:lang w:val="hy-AM"/>
        </w:rPr>
        <w:t xml:space="preserve">, </w:t>
      </w:r>
      <w:r w:rsidRPr="00AF04FC">
        <w:rPr>
          <w:rFonts w:ascii="Arial" w:hAnsi="Arial" w:cs="Arial"/>
          <w:sz w:val="20"/>
          <w:lang w:val="hy-AM"/>
        </w:rPr>
        <w:t>բայցոչուշ</w:t>
      </w:r>
      <w:r w:rsidRPr="00AF04FC">
        <w:rPr>
          <w:rFonts w:ascii="Arial LatArm" w:hAnsi="Arial LatArm"/>
          <w:sz w:val="20"/>
          <w:lang w:val="hy-AM"/>
        </w:rPr>
        <w:t xml:space="preserve">, </w:t>
      </w:r>
      <w:r w:rsidRPr="00AF04FC">
        <w:rPr>
          <w:rFonts w:ascii="Arial" w:hAnsi="Arial" w:cs="Arial"/>
          <w:sz w:val="20"/>
          <w:lang w:val="hy-AM"/>
        </w:rPr>
        <w:t>քանմինչևտվյալտարվադեկտեմբերի</w:t>
      </w:r>
      <w:r w:rsidR="007942E8" w:rsidRPr="00AF04FC">
        <w:rPr>
          <w:rFonts w:ascii="Arial LatArm" w:hAnsi="Arial LatArm"/>
          <w:sz w:val="20"/>
          <w:lang w:val="hy-AM"/>
        </w:rPr>
        <w:t>3</w:t>
      </w:r>
      <w:r w:rsidR="00EF3662" w:rsidRPr="00AF04FC">
        <w:rPr>
          <w:rFonts w:ascii="Arial LatArm" w:hAnsi="Arial LatArm"/>
          <w:sz w:val="20"/>
          <w:lang w:val="hy-AM"/>
        </w:rPr>
        <w:t>0</w:t>
      </w:r>
      <w:r w:rsidRPr="00AF04FC">
        <w:rPr>
          <w:rFonts w:ascii="Arial LatArm" w:hAnsi="Arial LatArm"/>
          <w:sz w:val="20"/>
          <w:lang w:val="hy-AM"/>
        </w:rPr>
        <w:t>-</w:t>
      </w:r>
      <w:r w:rsidRPr="00AF04FC">
        <w:rPr>
          <w:rFonts w:ascii="Arial" w:hAnsi="Arial" w:cs="Arial"/>
          <w:sz w:val="20"/>
          <w:lang w:val="hy-AM"/>
        </w:rPr>
        <w:t>ը</w:t>
      </w:r>
      <w:r w:rsidRPr="00AF04FC">
        <w:rPr>
          <w:rFonts w:ascii="Arial LatArm" w:hAnsi="Arial LatArm"/>
          <w:sz w:val="20"/>
          <w:lang w:val="hy-AM"/>
        </w:rPr>
        <w:t xml:space="preserve">: </w:t>
      </w:r>
    </w:p>
    <w:p w:rsidR="00071D1C" w:rsidRPr="00AF04FC" w:rsidRDefault="00071D1C" w:rsidP="00EF3662">
      <w:pPr>
        <w:ind w:firstLine="720"/>
        <w:jc w:val="both"/>
        <w:rPr>
          <w:rFonts w:ascii="Arial LatArm" w:hAnsi="Arial LatArm" w:cs="Sylfaen"/>
          <w:i/>
          <w:sz w:val="20"/>
          <w:u w:val="single"/>
          <w:lang w:val="hy-AM"/>
        </w:rPr>
      </w:pPr>
    </w:p>
    <w:p w:rsidR="00071D1C" w:rsidRPr="00AF04FC" w:rsidRDefault="00071D1C" w:rsidP="00EF3662">
      <w:pPr>
        <w:ind w:firstLine="709"/>
        <w:jc w:val="center"/>
        <w:rPr>
          <w:rFonts w:ascii="Arial LatArm" w:hAnsi="Arial LatArm"/>
          <w:b/>
          <w:sz w:val="20"/>
          <w:lang w:val="hy-AM"/>
        </w:rPr>
      </w:pPr>
      <w:r w:rsidRPr="00AF04FC">
        <w:rPr>
          <w:rFonts w:ascii="Arial LatArm" w:hAnsi="Arial LatArm"/>
          <w:b/>
          <w:sz w:val="20"/>
          <w:lang w:val="hy-AM"/>
        </w:rPr>
        <w:t xml:space="preserve">4. </w:t>
      </w:r>
      <w:r w:rsidRPr="00AF04FC">
        <w:rPr>
          <w:rFonts w:ascii="Arial" w:hAnsi="Arial" w:cs="Arial"/>
          <w:b/>
          <w:sz w:val="20"/>
          <w:lang w:val="hy-AM"/>
        </w:rPr>
        <w:t>ԱՊՐԱՆՔԻՈՐԱԿԸԵՎԵՐԱՇԽԻՔԸ</w:t>
      </w:r>
    </w:p>
    <w:p w:rsidR="00071D1C" w:rsidRPr="00AF04FC" w:rsidRDefault="00071D1C" w:rsidP="00EF3662">
      <w:pPr>
        <w:ind w:firstLine="709"/>
        <w:jc w:val="both"/>
        <w:rPr>
          <w:rFonts w:ascii="Arial LatArm" w:hAnsi="Arial LatArm"/>
          <w:sz w:val="20"/>
          <w:lang w:val="hy-AM"/>
        </w:rPr>
      </w:pPr>
      <w:r w:rsidRPr="00AF04FC">
        <w:rPr>
          <w:rFonts w:ascii="Arial LatArm" w:hAnsi="Arial LatArm"/>
          <w:sz w:val="20"/>
          <w:lang w:val="hy-AM"/>
        </w:rPr>
        <w:t xml:space="preserve">4.1 </w:t>
      </w:r>
      <w:r w:rsidRPr="00AF04FC">
        <w:rPr>
          <w:rFonts w:ascii="Arial" w:hAnsi="Arial" w:cs="Arial"/>
          <w:sz w:val="20"/>
          <w:lang w:val="hy-AM"/>
        </w:rPr>
        <w:t>Վաճառողըերաշխավորումէմատակարարվածպպրանքիորակիհամապատասխանությունըպետականստանդարտիպահանջներին։</w:t>
      </w:r>
    </w:p>
    <w:p w:rsidR="009E45F3" w:rsidRPr="00AF04FC" w:rsidRDefault="00071D1C" w:rsidP="00EF3662">
      <w:pPr>
        <w:ind w:firstLine="702"/>
        <w:jc w:val="both"/>
        <w:rPr>
          <w:rFonts w:ascii="Arial LatArm" w:hAnsi="Arial LatArm" w:cs="Sylfaen"/>
          <w:sz w:val="20"/>
          <w:lang w:val="pt-BR"/>
        </w:rPr>
      </w:pPr>
      <w:r w:rsidRPr="00AF04FC">
        <w:rPr>
          <w:rStyle w:val="FootnoteReference"/>
          <w:rFonts w:ascii="Arial LatArm" w:hAnsi="Arial LatArm" w:cs="Sylfaen"/>
          <w:color w:val="FFFFFF"/>
          <w:sz w:val="20"/>
          <w:lang w:val="pt-BR"/>
        </w:rPr>
        <w:footnoteReference w:id="11"/>
      </w:r>
    </w:p>
    <w:p w:rsidR="009E45F3" w:rsidRPr="00AF04FC" w:rsidRDefault="009E45F3" w:rsidP="00EF3662">
      <w:pPr>
        <w:ind w:firstLine="709"/>
        <w:jc w:val="both"/>
        <w:rPr>
          <w:rFonts w:ascii="Arial LatArm" w:hAnsi="Arial LatArm"/>
          <w:sz w:val="20"/>
          <w:lang w:val="hy-AM"/>
        </w:rPr>
      </w:pPr>
    </w:p>
    <w:p w:rsidR="009E45F3" w:rsidRPr="00AF04FC" w:rsidRDefault="009E45F3" w:rsidP="00EF3662">
      <w:pPr>
        <w:ind w:firstLine="709"/>
        <w:jc w:val="center"/>
        <w:rPr>
          <w:rFonts w:ascii="Arial LatArm" w:hAnsi="Arial LatArm"/>
          <w:b/>
          <w:sz w:val="20"/>
          <w:lang w:val="hy-AM"/>
        </w:rPr>
      </w:pPr>
      <w:r w:rsidRPr="00AF04FC">
        <w:rPr>
          <w:rFonts w:ascii="Arial LatArm" w:hAnsi="Arial LatArm"/>
          <w:b/>
          <w:sz w:val="20"/>
          <w:lang w:val="hy-AM"/>
        </w:rPr>
        <w:t xml:space="preserve">5. </w:t>
      </w:r>
      <w:r w:rsidRPr="00AF04FC">
        <w:rPr>
          <w:rFonts w:ascii="Arial" w:hAnsi="Arial" w:cs="Arial"/>
          <w:b/>
          <w:sz w:val="20"/>
          <w:lang w:val="hy-AM"/>
        </w:rPr>
        <w:t>ԱՊՐԱՆՔԻՀԱՆՁՆՈՒՄԸԵՎԸՆԴՈՒՆՈՒՄԸ</w:t>
      </w:r>
    </w:p>
    <w:p w:rsidR="009E45F3" w:rsidRPr="00AF04FC" w:rsidRDefault="009E45F3" w:rsidP="00EF3662">
      <w:pPr>
        <w:ind w:firstLine="720"/>
        <w:jc w:val="both"/>
        <w:rPr>
          <w:rFonts w:ascii="Arial LatArm" w:hAnsi="Arial LatArm" w:cs="Sylfaen"/>
          <w:sz w:val="20"/>
          <w:lang w:val="hy-AM"/>
        </w:rPr>
      </w:pPr>
      <w:r w:rsidRPr="00AF04FC">
        <w:rPr>
          <w:rFonts w:ascii="Arial LatArm" w:hAnsi="Arial LatArm"/>
          <w:sz w:val="20"/>
          <w:lang w:val="hy-AM"/>
        </w:rPr>
        <w:t xml:space="preserve">5.1 </w:t>
      </w:r>
      <w:r w:rsidRPr="00AF04FC">
        <w:rPr>
          <w:rFonts w:ascii="Arial" w:hAnsi="Arial" w:cs="Arial"/>
          <w:sz w:val="20"/>
          <w:lang w:val="hy-AM"/>
        </w:rPr>
        <w:t>ՄատակարարվածապրանքնընդունվումէԳնորդիևՎաճառողիմիջևհանձնման</w:t>
      </w:r>
      <w:r w:rsidRPr="00AF04FC">
        <w:rPr>
          <w:rFonts w:ascii="Arial LatArm" w:hAnsi="Arial LatArm" w:cs="Sylfaen"/>
          <w:sz w:val="20"/>
          <w:lang w:val="hy-AM"/>
        </w:rPr>
        <w:t>-</w:t>
      </w:r>
      <w:r w:rsidRPr="00AF04FC">
        <w:rPr>
          <w:rFonts w:ascii="Arial" w:hAnsi="Arial" w:cs="Arial"/>
          <w:sz w:val="20"/>
          <w:lang w:val="hy-AM"/>
        </w:rPr>
        <w:t>ընդունմանարձանագրությանստորագրմամբ</w:t>
      </w:r>
      <w:r w:rsidRPr="00AF04FC">
        <w:rPr>
          <w:rFonts w:ascii="Arial LatArm" w:hAnsi="Arial LatArm" w:cs="Sylfaen"/>
          <w:sz w:val="20"/>
          <w:lang w:val="hy-AM"/>
        </w:rPr>
        <w:t xml:space="preserve">: </w:t>
      </w:r>
      <w:r w:rsidRPr="00AF04FC">
        <w:rPr>
          <w:rFonts w:ascii="Arial" w:hAnsi="Arial" w:cs="Arial"/>
          <w:sz w:val="20"/>
          <w:lang w:val="hy-AM"/>
        </w:rPr>
        <w:t>ԱպրանքըԳնորդինհանձնելուփաստըֆիքսվումէԳնորդիևՎաճառողիմիջևերկկողմհաստատվածփաստաթղթով՝նշելովփաստաթղթիկազմմանամսաթիվը</w:t>
      </w:r>
      <w:r w:rsidRPr="00AF04FC">
        <w:rPr>
          <w:rFonts w:ascii="Arial LatArm" w:hAnsi="Arial LatArm" w:cs="Sylfaen"/>
          <w:sz w:val="20"/>
          <w:lang w:val="hy-AM"/>
        </w:rPr>
        <w:t xml:space="preserve">: </w:t>
      </w:r>
    </w:p>
    <w:p w:rsidR="009123CA" w:rsidRPr="00AF04FC" w:rsidRDefault="009E45F3" w:rsidP="00EF3662">
      <w:pPr>
        <w:ind w:firstLine="720"/>
        <w:jc w:val="both"/>
        <w:rPr>
          <w:rFonts w:ascii="Arial LatArm" w:hAnsi="Arial LatArm" w:cs="Sylfaen"/>
          <w:sz w:val="20"/>
          <w:szCs w:val="20"/>
          <w:lang w:val="hy-AM"/>
        </w:rPr>
      </w:pPr>
      <w:r w:rsidRPr="00AF04FC">
        <w:rPr>
          <w:rFonts w:ascii="Arial" w:hAnsi="Arial" w:cs="Arial"/>
          <w:sz w:val="20"/>
          <w:szCs w:val="20"/>
          <w:lang w:val="hy-AM"/>
        </w:rPr>
        <w:t>ՄինչևպայմանագրովապրանքիմատակարարմանհամարնախատեսվածօրըներառյալՎաճառողըԳնորդինէտրամադրումիրկողմիցստորագրված</w:t>
      </w:r>
      <w:r w:rsidRPr="00AF04FC">
        <w:rPr>
          <w:rFonts w:ascii="Arial LatArm" w:hAnsi="Arial LatArm" w:cs="Sylfaen"/>
          <w:sz w:val="20"/>
          <w:szCs w:val="20"/>
          <w:lang w:val="hy-AM"/>
        </w:rPr>
        <w:t xml:space="preserve">` </w:t>
      </w:r>
      <w:r w:rsidRPr="00AF04FC">
        <w:rPr>
          <w:rFonts w:ascii="Arial" w:hAnsi="Arial" w:cs="Arial"/>
          <w:sz w:val="20"/>
          <w:szCs w:val="20"/>
          <w:lang w:val="hy-AM"/>
        </w:rPr>
        <w:t>ապրանքըԳնորդինհանձնելուփաստըֆիքսողփաստաթուղթը</w:t>
      </w:r>
      <w:r w:rsidRPr="00AF04FC">
        <w:rPr>
          <w:rFonts w:ascii="Arial LatArm" w:hAnsi="Arial LatArm" w:cs="Sylfaen"/>
          <w:sz w:val="20"/>
          <w:szCs w:val="20"/>
          <w:lang w:val="hy-AM"/>
        </w:rPr>
        <w:t xml:space="preserve"> (</w:t>
      </w:r>
      <w:r w:rsidRPr="00AF04FC">
        <w:rPr>
          <w:rFonts w:ascii="Arial" w:hAnsi="Arial" w:cs="Arial"/>
          <w:sz w:val="20"/>
          <w:szCs w:val="20"/>
          <w:lang w:val="hy-AM"/>
        </w:rPr>
        <w:t>հավելված</w:t>
      </w:r>
      <w:r w:rsidRPr="00AF04FC">
        <w:rPr>
          <w:rFonts w:ascii="Arial LatArm" w:hAnsi="Arial LatArm" w:cs="Sylfaen"/>
          <w:sz w:val="20"/>
          <w:szCs w:val="20"/>
          <w:lang w:val="hy-AM"/>
        </w:rPr>
        <w:t xml:space="preserve"> N 3.1)</w:t>
      </w:r>
      <w:r w:rsidR="00A232D9" w:rsidRPr="00AF04FC">
        <w:rPr>
          <w:rFonts w:ascii="Arial" w:hAnsi="Arial" w:cs="Arial"/>
          <w:sz w:val="20"/>
          <w:szCs w:val="20"/>
          <w:lang w:val="hy-AM"/>
        </w:rPr>
        <w:t>և</w:t>
      </w:r>
      <w:r w:rsidRPr="00AF04FC">
        <w:rPr>
          <w:rFonts w:ascii="Arial" w:hAnsi="Arial" w:cs="Arial"/>
          <w:sz w:val="20"/>
          <w:szCs w:val="20"/>
          <w:lang w:val="hy-AM"/>
        </w:rPr>
        <w:t>հանձնման</w:t>
      </w:r>
      <w:r w:rsidRPr="00AF04FC">
        <w:rPr>
          <w:rFonts w:ascii="Arial LatArm" w:hAnsi="Arial LatArm" w:cs="Sylfaen"/>
          <w:sz w:val="20"/>
          <w:szCs w:val="20"/>
          <w:lang w:val="hy-AM"/>
        </w:rPr>
        <w:t>-</w:t>
      </w:r>
      <w:r w:rsidRPr="00AF04FC">
        <w:rPr>
          <w:rFonts w:ascii="Arial" w:hAnsi="Arial" w:cs="Arial"/>
          <w:sz w:val="20"/>
          <w:szCs w:val="20"/>
          <w:lang w:val="hy-AM"/>
        </w:rPr>
        <w:t>ընդունմանարձանագրությ</w:t>
      </w:r>
      <w:r w:rsidR="00A232D9" w:rsidRPr="00AF04FC">
        <w:rPr>
          <w:rFonts w:ascii="Arial" w:hAnsi="Arial" w:cs="Arial"/>
          <w:sz w:val="20"/>
          <w:szCs w:val="20"/>
          <w:lang w:val="hy-AM"/>
        </w:rPr>
        <w:t>ան</w:t>
      </w:r>
      <w:r w:rsidR="00A232D9" w:rsidRPr="00AF04FC">
        <w:rPr>
          <w:rFonts w:ascii="Arial LatArm" w:hAnsi="Arial LatArm" w:cs="Sylfaen"/>
          <w:sz w:val="20"/>
          <w:szCs w:val="20"/>
          <w:u w:val="single"/>
          <w:lang w:val="hy-AM"/>
        </w:rPr>
        <w:tab/>
      </w:r>
      <w:r w:rsidR="00E06E58" w:rsidRPr="00151D36">
        <w:rPr>
          <w:rFonts w:ascii="Calibri" w:hAnsi="Calibri" w:cs="Sylfaen"/>
          <w:sz w:val="20"/>
          <w:szCs w:val="20"/>
          <w:u w:val="single"/>
          <w:lang w:val="hy-AM"/>
        </w:rPr>
        <w:t>3</w:t>
      </w:r>
      <w:r w:rsidR="00A232D9" w:rsidRPr="00AF04FC">
        <w:rPr>
          <w:rFonts w:ascii="Arial LatArm" w:hAnsi="Arial LatArm" w:cs="Sylfaen"/>
          <w:sz w:val="20"/>
          <w:szCs w:val="20"/>
          <w:u w:val="single"/>
          <w:lang w:val="hy-AM"/>
        </w:rPr>
        <w:tab/>
      </w:r>
      <w:r w:rsidR="00A232D9" w:rsidRPr="00AF04FC">
        <w:rPr>
          <w:rFonts w:ascii="Arial" w:hAnsi="Arial" w:cs="Arial"/>
          <w:sz w:val="20"/>
          <w:szCs w:val="20"/>
          <w:lang w:val="hy-AM"/>
        </w:rPr>
        <w:t>օրինակ</w:t>
      </w:r>
      <w:r w:rsidRPr="00AF04FC">
        <w:rPr>
          <w:rFonts w:ascii="Arial LatArm" w:hAnsi="Arial LatArm" w:cs="Sylfaen"/>
          <w:sz w:val="20"/>
          <w:szCs w:val="20"/>
          <w:lang w:val="hy-AM"/>
        </w:rPr>
        <w:t xml:space="preserve"> (</w:t>
      </w:r>
      <w:r w:rsidRPr="00AF04FC">
        <w:rPr>
          <w:rFonts w:ascii="Arial" w:hAnsi="Arial" w:cs="Arial"/>
          <w:sz w:val="20"/>
          <w:szCs w:val="20"/>
          <w:lang w:val="hy-AM"/>
        </w:rPr>
        <w:t>հավելված</w:t>
      </w:r>
      <w:r w:rsidRPr="00AF04FC">
        <w:rPr>
          <w:rFonts w:ascii="Arial LatArm" w:hAnsi="Arial LatArm" w:cs="Sylfaen"/>
          <w:sz w:val="20"/>
          <w:szCs w:val="20"/>
          <w:lang w:val="hy-AM"/>
        </w:rPr>
        <w:t xml:space="preserve"> N 3): </w:t>
      </w:r>
    </w:p>
    <w:p w:rsidR="00A232D9" w:rsidRPr="00AF04FC" w:rsidRDefault="009123CA" w:rsidP="00A232D9">
      <w:pPr>
        <w:ind w:firstLine="720"/>
        <w:jc w:val="both"/>
        <w:rPr>
          <w:rFonts w:ascii="Arial LatArm" w:hAnsi="Arial LatArm" w:cs="Sylfaen"/>
          <w:sz w:val="20"/>
          <w:lang w:val="hy-AM"/>
        </w:rPr>
      </w:pPr>
      <w:r w:rsidRPr="00AF04FC">
        <w:rPr>
          <w:rFonts w:ascii="Arial LatArm" w:hAnsi="Arial LatArm" w:cs="Sylfaen"/>
          <w:sz w:val="20"/>
          <w:lang w:val="hy-AM"/>
        </w:rPr>
        <w:t xml:space="preserve">5.2 </w:t>
      </w:r>
      <w:r w:rsidR="00A232D9" w:rsidRPr="00AF04FC">
        <w:rPr>
          <w:rFonts w:ascii="Arial" w:hAnsi="Arial" w:cs="Arial"/>
          <w:sz w:val="20"/>
          <w:lang w:val="hy-AM"/>
        </w:rPr>
        <w:t>Հանձնման</w:t>
      </w:r>
      <w:r w:rsidR="00A232D9" w:rsidRPr="00AF04FC">
        <w:rPr>
          <w:rFonts w:ascii="Arial LatArm" w:hAnsi="Arial LatArm" w:cs="Sylfaen"/>
          <w:sz w:val="20"/>
          <w:lang w:val="hy-AM"/>
        </w:rPr>
        <w:t>-</w:t>
      </w:r>
      <w:r w:rsidR="00A232D9" w:rsidRPr="00AF04FC">
        <w:rPr>
          <w:rFonts w:ascii="Arial" w:hAnsi="Arial" w:cs="Arial"/>
          <w:sz w:val="20"/>
          <w:lang w:val="hy-AM"/>
        </w:rPr>
        <w:t>ընդունմանարձանագրությունըստորագրվումէ</w:t>
      </w:r>
      <w:r w:rsidR="00A232D9" w:rsidRPr="00AF04FC">
        <w:rPr>
          <w:rFonts w:ascii="Arial LatArm" w:hAnsi="Arial LatArm" w:cs="Sylfaen"/>
          <w:sz w:val="20"/>
          <w:lang w:val="hy-AM"/>
        </w:rPr>
        <w:t xml:space="preserve">, </w:t>
      </w:r>
      <w:r w:rsidR="00A232D9" w:rsidRPr="00AF04FC">
        <w:rPr>
          <w:rFonts w:ascii="Arial" w:hAnsi="Arial" w:cs="Arial"/>
          <w:sz w:val="20"/>
          <w:lang w:val="hy-AM"/>
        </w:rPr>
        <w:t>եթե</w:t>
      </w:r>
      <w:r w:rsidR="00A232D9" w:rsidRPr="00AF04FC">
        <w:rPr>
          <w:rFonts w:ascii="Arial" w:hAnsi="Arial" w:cs="Arial"/>
          <w:sz w:val="20"/>
          <w:lang w:val="pt-BR"/>
        </w:rPr>
        <w:t>մատակարարվածապրանքը</w:t>
      </w:r>
      <w:r w:rsidR="00A232D9" w:rsidRPr="00AF04FC">
        <w:rPr>
          <w:rFonts w:ascii="Arial" w:hAnsi="Arial" w:cs="Arial"/>
          <w:sz w:val="20"/>
          <w:lang w:val="hy-AM"/>
        </w:rPr>
        <w:t>համապատասխանումէպայմանագրիպայմաններին։Հակառակ</w:t>
      </w:r>
      <w:r w:rsidR="00A232D9" w:rsidRPr="00AF04FC">
        <w:rPr>
          <w:rFonts w:ascii="Arial" w:hAnsi="Arial" w:cs="Arial"/>
          <w:sz w:val="20"/>
          <w:lang w:val="hy-AM"/>
        </w:rPr>
        <w:lastRenderedPageBreak/>
        <w:t>դեպքումպայմանագրիկամդրամիմասիկատարմանարդյունքներըչենընդունվում</w:t>
      </w:r>
      <w:r w:rsidR="00A232D9" w:rsidRPr="00AF04FC">
        <w:rPr>
          <w:rFonts w:ascii="Arial LatArm" w:hAnsi="Arial LatArm" w:cs="Sylfaen"/>
          <w:sz w:val="20"/>
          <w:lang w:val="hy-AM"/>
        </w:rPr>
        <w:t xml:space="preserve">, </w:t>
      </w:r>
      <w:r w:rsidR="00A232D9" w:rsidRPr="00AF04FC">
        <w:rPr>
          <w:rFonts w:ascii="Arial" w:hAnsi="Arial" w:cs="Arial"/>
          <w:sz w:val="20"/>
          <w:lang w:val="hy-AM"/>
        </w:rPr>
        <w:t>հանձնման</w:t>
      </w:r>
      <w:r w:rsidR="00A232D9" w:rsidRPr="00AF04FC">
        <w:rPr>
          <w:rFonts w:ascii="Arial LatArm" w:hAnsi="Arial LatArm" w:cs="Sylfaen"/>
          <w:sz w:val="20"/>
          <w:lang w:val="hy-AM"/>
        </w:rPr>
        <w:t>-</w:t>
      </w:r>
      <w:r w:rsidR="00A232D9" w:rsidRPr="00AF04FC">
        <w:rPr>
          <w:rFonts w:ascii="Arial" w:hAnsi="Arial" w:cs="Arial"/>
          <w:sz w:val="20"/>
          <w:lang w:val="hy-AM"/>
        </w:rPr>
        <w:t>ընդունմանարձանագրությունըչիստորագրվումևԳնորդը</w:t>
      </w:r>
      <w:r w:rsidR="00A232D9" w:rsidRPr="00AF04FC">
        <w:rPr>
          <w:rFonts w:ascii="Arial LatArm" w:hAnsi="Arial LatArm" w:cs="Sylfaen"/>
          <w:sz w:val="20"/>
          <w:lang w:val="hy-AM"/>
        </w:rPr>
        <w:t>`</w:t>
      </w:r>
    </w:p>
    <w:p w:rsidR="00A232D9" w:rsidRPr="00AF04FC" w:rsidRDefault="00A232D9" w:rsidP="00A232D9">
      <w:pPr>
        <w:ind w:firstLine="720"/>
        <w:jc w:val="both"/>
        <w:rPr>
          <w:rFonts w:ascii="Arial LatArm" w:hAnsi="Arial LatArm" w:cs="Sylfaen"/>
          <w:sz w:val="20"/>
          <w:lang w:val="hy-AM"/>
        </w:rPr>
      </w:pPr>
      <w:r w:rsidRPr="00AF04FC">
        <w:rPr>
          <w:rFonts w:ascii="Arial" w:hAnsi="Arial" w:cs="Arial"/>
          <w:sz w:val="20"/>
          <w:lang w:val="hy-AM"/>
        </w:rPr>
        <w:t>ա</w:t>
      </w:r>
      <w:r w:rsidRPr="00AF04FC">
        <w:rPr>
          <w:rFonts w:ascii="Arial LatArm" w:hAnsi="Arial LatArm" w:cs="Sylfaen"/>
          <w:sz w:val="20"/>
          <w:lang w:val="hy-AM"/>
        </w:rPr>
        <w:t xml:space="preserve">) </w:t>
      </w:r>
      <w:r w:rsidRPr="00AF04FC">
        <w:rPr>
          <w:rFonts w:ascii="Arial" w:hAnsi="Arial" w:cs="Arial"/>
          <w:sz w:val="20"/>
          <w:lang w:val="hy-AM"/>
        </w:rPr>
        <w:t>հարցիկարգավորմանհամարձեռնարկումէնմանիրավիճակիհամարպայմանագրովնախատեսվածմիջոցները</w:t>
      </w:r>
      <w:r w:rsidRPr="00AF04FC">
        <w:rPr>
          <w:rFonts w:ascii="Arial LatArm" w:hAnsi="Arial LatArm" w:cs="Sylfaen"/>
          <w:sz w:val="20"/>
          <w:lang w:val="hy-AM"/>
        </w:rPr>
        <w:t>.</w:t>
      </w:r>
    </w:p>
    <w:p w:rsidR="00A232D9" w:rsidRPr="00AF04FC" w:rsidRDefault="00A232D9" w:rsidP="00A232D9">
      <w:pPr>
        <w:ind w:firstLine="720"/>
        <w:jc w:val="both"/>
        <w:rPr>
          <w:rFonts w:ascii="Arial LatArm" w:hAnsi="Arial LatArm" w:cs="Sylfaen"/>
          <w:sz w:val="20"/>
          <w:lang w:val="hy-AM"/>
        </w:rPr>
      </w:pPr>
      <w:r w:rsidRPr="00AF04FC">
        <w:rPr>
          <w:rFonts w:ascii="Arial" w:hAnsi="Arial" w:cs="Arial"/>
          <w:sz w:val="20"/>
          <w:lang w:val="hy-AM"/>
        </w:rPr>
        <w:t>բ</w:t>
      </w:r>
      <w:r w:rsidRPr="00AF04FC">
        <w:rPr>
          <w:rFonts w:ascii="Arial LatArm" w:hAnsi="Arial LatArm" w:cs="Sylfaen"/>
          <w:sz w:val="20"/>
          <w:lang w:val="hy-AM"/>
        </w:rPr>
        <w:t xml:space="preserve">) </w:t>
      </w:r>
      <w:r w:rsidRPr="00AF04FC">
        <w:rPr>
          <w:rFonts w:ascii="Arial" w:hAnsi="Arial" w:cs="Arial"/>
          <w:sz w:val="20"/>
          <w:lang w:val="hy-AM"/>
        </w:rPr>
        <w:t>Վաճառողինկատմամբկիրառումէպայմանագրովնախատեսվածպատասխանատվությանմիջոցներ։</w:t>
      </w:r>
    </w:p>
    <w:p w:rsidR="00A232D9" w:rsidRPr="00AF04FC" w:rsidRDefault="009123CA" w:rsidP="00A232D9">
      <w:pPr>
        <w:ind w:firstLine="709"/>
        <w:jc w:val="both"/>
        <w:rPr>
          <w:rFonts w:ascii="Arial LatArm" w:hAnsi="Arial LatArm"/>
          <w:sz w:val="20"/>
          <w:lang w:val="hy-AM"/>
        </w:rPr>
      </w:pPr>
      <w:r w:rsidRPr="00AF04FC">
        <w:rPr>
          <w:rFonts w:ascii="Arial LatArm" w:hAnsi="Arial LatArm"/>
          <w:sz w:val="20"/>
          <w:lang w:val="hy-AM"/>
        </w:rPr>
        <w:t xml:space="preserve">5.3 </w:t>
      </w:r>
      <w:r w:rsidR="00A232D9" w:rsidRPr="00AF04FC">
        <w:rPr>
          <w:rFonts w:ascii="Arial" w:hAnsi="Arial" w:cs="Arial"/>
          <w:sz w:val="20"/>
          <w:lang w:val="hy-AM"/>
        </w:rPr>
        <w:t>Գնորդըհանձնման</w:t>
      </w:r>
      <w:r w:rsidR="00A232D9" w:rsidRPr="00AF04FC">
        <w:rPr>
          <w:rFonts w:ascii="Arial LatArm" w:hAnsi="Arial LatArm"/>
          <w:sz w:val="20"/>
          <w:lang w:val="hy-AM"/>
        </w:rPr>
        <w:t>-</w:t>
      </w:r>
      <w:r w:rsidR="00A232D9" w:rsidRPr="00AF04FC">
        <w:rPr>
          <w:rFonts w:ascii="Arial" w:hAnsi="Arial" w:cs="Arial"/>
          <w:sz w:val="20"/>
          <w:lang w:val="hy-AM"/>
        </w:rPr>
        <w:t>ընդունմանարձանագրությունըստանալու</w:t>
      </w:r>
      <w:r w:rsidR="00A232D9" w:rsidRPr="00AF04FC">
        <w:rPr>
          <w:rFonts w:ascii="Arial" w:hAnsi="Arial" w:cs="Arial"/>
          <w:sz w:val="20"/>
          <w:szCs w:val="20"/>
          <w:lang w:val="hy-AM"/>
        </w:rPr>
        <w:t>օրվանհաջորդողաշխատանքայինօրվանիցհաշված</w:t>
      </w:r>
      <w:r w:rsidR="00E06E58" w:rsidRPr="00151D36">
        <w:rPr>
          <w:rFonts w:ascii="Calibri" w:hAnsi="Calibri" w:cs="Sylfaen"/>
          <w:sz w:val="20"/>
          <w:szCs w:val="20"/>
          <w:u w:val="single"/>
          <w:lang w:val="hy-AM"/>
        </w:rPr>
        <w:t>5</w:t>
      </w:r>
      <w:r w:rsidR="00A232D9" w:rsidRPr="00AF04FC">
        <w:rPr>
          <w:rFonts w:ascii="Arial" w:hAnsi="Arial" w:cs="Arial"/>
          <w:sz w:val="20"/>
          <w:szCs w:val="20"/>
          <w:lang w:val="hy-AM"/>
        </w:rPr>
        <w:t>աշխատանքայինօրվաընթացքում</w:t>
      </w:r>
      <w:r w:rsidR="00A232D9" w:rsidRPr="00AF04FC">
        <w:rPr>
          <w:rFonts w:ascii="Arial" w:hAnsi="Arial" w:cs="Arial"/>
          <w:sz w:val="20"/>
          <w:lang w:val="hy-AM"/>
        </w:rPr>
        <w:t>Վաճառողինէներկայացնումիրկողմիցստորագրվածհանձնման</w:t>
      </w:r>
      <w:r w:rsidR="00A232D9" w:rsidRPr="00AF04FC">
        <w:rPr>
          <w:rFonts w:ascii="Arial LatArm" w:hAnsi="Arial LatArm"/>
          <w:sz w:val="20"/>
          <w:lang w:val="hy-AM"/>
        </w:rPr>
        <w:t>-</w:t>
      </w:r>
      <w:r w:rsidR="00A232D9" w:rsidRPr="00AF04FC">
        <w:rPr>
          <w:rFonts w:ascii="Arial" w:hAnsi="Arial" w:cs="Arial"/>
          <w:sz w:val="20"/>
          <w:lang w:val="hy-AM"/>
        </w:rPr>
        <w:t>ընդունմանարձանագրությանմեկօրինակըկամապրանքըչընդունելուպատճառաբանվածմերժումը։</w:t>
      </w:r>
    </w:p>
    <w:p w:rsidR="009123CA" w:rsidRPr="00AF04FC" w:rsidRDefault="009123CA" w:rsidP="00EF3662">
      <w:pPr>
        <w:ind w:firstLine="720"/>
        <w:jc w:val="both"/>
        <w:rPr>
          <w:rFonts w:ascii="Arial LatArm" w:hAnsi="Arial LatArm" w:cs="Sylfaen"/>
          <w:sz w:val="20"/>
          <w:lang w:val="hy-AM"/>
        </w:rPr>
      </w:pPr>
      <w:r w:rsidRPr="00AF04FC">
        <w:rPr>
          <w:rFonts w:ascii="Arial LatArm" w:hAnsi="Arial LatArm"/>
          <w:sz w:val="20"/>
          <w:lang w:val="hy-AM"/>
        </w:rPr>
        <w:t xml:space="preserve">5.4 </w:t>
      </w:r>
      <w:r w:rsidRPr="00AF04FC">
        <w:rPr>
          <w:rFonts w:ascii="Arial" w:hAnsi="Arial" w:cs="Arial"/>
          <w:sz w:val="20"/>
          <w:lang w:val="hy-AM"/>
        </w:rPr>
        <w:t>Եթեպայմանագրի</w:t>
      </w:r>
      <w:r w:rsidRPr="00AF04FC">
        <w:rPr>
          <w:rFonts w:ascii="Arial LatArm" w:hAnsi="Arial LatArm" w:cs="Sylfaen"/>
          <w:sz w:val="20"/>
          <w:lang w:val="hy-AM"/>
        </w:rPr>
        <w:t xml:space="preserve"> 5.</w:t>
      </w:r>
      <w:r w:rsidR="00A232D9" w:rsidRPr="00AF04FC">
        <w:rPr>
          <w:rFonts w:ascii="Arial LatArm" w:hAnsi="Arial LatArm" w:cs="Sylfaen"/>
          <w:sz w:val="20"/>
          <w:lang w:val="hy-AM"/>
        </w:rPr>
        <w:t>3</w:t>
      </w:r>
      <w:r w:rsidRPr="00AF04FC">
        <w:rPr>
          <w:rFonts w:ascii="Arial" w:hAnsi="Arial" w:cs="Arial"/>
          <w:sz w:val="20"/>
          <w:lang w:val="hy-AM"/>
        </w:rPr>
        <w:t>կետովսահմանվածժամկետումԳնորդըչիընդունումմատակարարվածապրանքըկամչիմերժումդրաընդունումը</w:t>
      </w:r>
      <w:r w:rsidRPr="00AF04FC">
        <w:rPr>
          <w:rFonts w:ascii="Arial LatArm" w:hAnsi="Arial LatArm" w:cs="Sylfaen"/>
          <w:sz w:val="20"/>
          <w:lang w:val="hy-AM"/>
        </w:rPr>
        <w:t xml:space="preserve">, </w:t>
      </w:r>
      <w:r w:rsidRPr="00AF04FC">
        <w:rPr>
          <w:rFonts w:ascii="Arial" w:hAnsi="Arial" w:cs="Arial"/>
          <w:sz w:val="20"/>
          <w:lang w:val="hy-AM"/>
        </w:rPr>
        <w:t>ապամատակարարվածապրանքըհամարվումէընդունվածևպայմանագրի</w:t>
      </w:r>
      <w:r w:rsidRPr="00AF04FC">
        <w:rPr>
          <w:rFonts w:ascii="Arial LatArm" w:hAnsi="Arial LatArm" w:cs="Sylfaen"/>
          <w:sz w:val="20"/>
          <w:lang w:val="hy-AM"/>
        </w:rPr>
        <w:t xml:space="preserve"> 5.</w:t>
      </w:r>
      <w:r w:rsidR="00A232D9" w:rsidRPr="00AF04FC">
        <w:rPr>
          <w:rFonts w:ascii="Arial LatArm" w:hAnsi="Arial LatArm" w:cs="Sylfaen"/>
          <w:sz w:val="20"/>
          <w:lang w:val="hy-AM"/>
        </w:rPr>
        <w:t>3</w:t>
      </w:r>
      <w:r w:rsidRPr="00AF04FC">
        <w:rPr>
          <w:rFonts w:ascii="Arial" w:hAnsi="Arial" w:cs="Arial"/>
          <w:sz w:val="20"/>
          <w:lang w:val="hy-AM"/>
        </w:rPr>
        <w:t>կետովսահման</w:t>
      </w:r>
      <w:r w:rsidRPr="00AF04FC">
        <w:rPr>
          <w:rFonts w:ascii="Arial LatArm" w:hAnsi="Arial LatArm" w:cs="Sylfaen"/>
          <w:sz w:val="20"/>
          <w:lang w:val="hy-AM"/>
        </w:rPr>
        <w:softHyphen/>
      </w:r>
      <w:r w:rsidRPr="00AF04FC">
        <w:rPr>
          <w:rFonts w:ascii="Arial" w:hAnsi="Arial" w:cs="Arial"/>
          <w:sz w:val="20"/>
          <w:lang w:val="hy-AM"/>
        </w:rPr>
        <w:t>վածվերջնաժամկետինհաջորդողաշխատանքայինօրըԳնորդըՎաճառողինէտրամադրումիրկողմիցստորագրվածհանձնման</w:t>
      </w:r>
      <w:r w:rsidRPr="00AF04FC">
        <w:rPr>
          <w:rFonts w:ascii="Arial LatArm" w:hAnsi="Arial LatArm" w:cs="Sylfaen"/>
          <w:sz w:val="20"/>
          <w:lang w:val="hy-AM"/>
        </w:rPr>
        <w:t>-</w:t>
      </w:r>
      <w:r w:rsidRPr="00AF04FC">
        <w:rPr>
          <w:rFonts w:ascii="Arial" w:hAnsi="Arial" w:cs="Arial"/>
          <w:sz w:val="20"/>
          <w:lang w:val="hy-AM"/>
        </w:rPr>
        <w:t>ընդունմանարձանա</w:t>
      </w:r>
      <w:r w:rsidRPr="00AF04FC">
        <w:rPr>
          <w:rFonts w:ascii="Arial LatArm" w:hAnsi="Arial LatArm" w:cs="Sylfaen"/>
          <w:sz w:val="20"/>
          <w:lang w:val="hy-AM"/>
        </w:rPr>
        <w:softHyphen/>
      </w:r>
      <w:r w:rsidRPr="00AF04FC">
        <w:rPr>
          <w:rFonts w:ascii="Arial" w:hAnsi="Arial" w:cs="Arial"/>
          <w:sz w:val="20"/>
          <w:lang w:val="hy-AM"/>
        </w:rPr>
        <w:t>գրությունը</w:t>
      </w:r>
      <w:r w:rsidRPr="00AF04FC">
        <w:rPr>
          <w:rFonts w:ascii="Arial LatArm" w:hAnsi="Arial LatArm" w:cs="Sylfaen"/>
          <w:sz w:val="20"/>
          <w:lang w:val="hy-AM"/>
        </w:rPr>
        <w:t xml:space="preserve">: </w:t>
      </w:r>
    </w:p>
    <w:p w:rsidR="009123CA" w:rsidRPr="00AF04FC" w:rsidRDefault="009123CA" w:rsidP="00EF3662">
      <w:pPr>
        <w:ind w:firstLine="720"/>
        <w:jc w:val="both"/>
        <w:rPr>
          <w:rFonts w:ascii="Arial LatArm" w:hAnsi="Arial LatArm" w:cs="Sylfaen"/>
          <w:sz w:val="20"/>
          <w:lang w:val="hy-AM"/>
        </w:rPr>
      </w:pPr>
    </w:p>
    <w:p w:rsidR="009123CA" w:rsidRPr="00AF04FC" w:rsidRDefault="009123CA" w:rsidP="00EF3662">
      <w:pPr>
        <w:ind w:firstLine="709"/>
        <w:jc w:val="center"/>
        <w:rPr>
          <w:rFonts w:ascii="Arial LatArm" w:hAnsi="Arial LatArm"/>
          <w:b/>
          <w:sz w:val="20"/>
          <w:lang w:val="hy-AM"/>
        </w:rPr>
      </w:pPr>
      <w:r w:rsidRPr="00AF04FC">
        <w:rPr>
          <w:rFonts w:ascii="Arial LatArm" w:hAnsi="Arial LatArm"/>
          <w:b/>
          <w:sz w:val="20"/>
          <w:lang w:val="hy-AM"/>
        </w:rPr>
        <w:t xml:space="preserve">6. </w:t>
      </w:r>
      <w:r w:rsidRPr="00AF04FC">
        <w:rPr>
          <w:rFonts w:ascii="Arial" w:hAnsi="Arial" w:cs="Arial"/>
          <w:b/>
          <w:sz w:val="20"/>
          <w:lang w:val="hy-AM"/>
        </w:rPr>
        <w:t>ԿՈՂՄԵՐԻՊԱՏԱՍԽԱՆԱՏՎՈՒԹՅՈՒՆԸ</w:t>
      </w:r>
    </w:p>
    <w:p w:rsidR="009123CA" w:rsidRPr="00AF04FC" w:rsidRDefault="009123CA" w:rsidP="00EF3662">
      <w:pPr>
        <w:ind w:firstLine="709"/>
        <w:jc w:val="both"/>
        <w:rPr>
          <w:rFonts w:ascii="Arial LatArm" w:hAnsi="Arial LatArm"/>
          <w:sz w:val="20"/>
          <w:lang w:val="hy-AM"/>
        </w:rPr>
      </w:pPr>
      <w:r w:rsidRPr="00AF04FC">
        <w:rPr>
          <w:rFonts w:ascii="Arial LatArm" w:hAnsi="Arial LatArm"/>
          <w:sz w:val="20"/>
          <w:lang w:val="hy-AM"/>
        </w:rPr>
        <w:t xml:space="preserve">6.1 </w:t>
      </w:r>
      <w:r w:rsidRPr="00AF04FC">
        <w:rPr>
          <w:rFonts w:ascii="Arial" w:hAnsi="Arial" w:cs="Arial"/>
          <w:sz w:val="20"/>
          <w:lang w:val="hy-AM"/>
        </w:rPr>
        <w:t>Վաճառողըպատասխանատվությունէկրումհանձնածապրանքիորակիևպայմանագրովնախատեսվածմատակարարմանժամկետներիպահպանմանհամար։</w:t>
      </w:r>
    </w:p>
    <w:p w:rsidR="009123CA" w:rsidRPr="00AF04FC" w:rsidRDefault="009123CA" w:rsidP="00EF3662">
      <w:pPr>
        <w:ind w:firstLine="709"/>
        <w:jc w:val="both"/>
        <w:rPr>
          <w:rFonts w:ascii="Arial LatArm" w:hAnsi="Arial LatArm"/>
          <w:sz w:val="20"/>
          <w:lang w:val="hy-AM"/>
        </w:rPr>
      </w:pPr>
      <w:r w:rsidRPr="00AF04FC">
        <w:rPr>
          <w:rFonts w:ascii="Arial LatArm" w:hAnsi="Arial LatArm"/>
          <w:sz w:val="20"/>
          <w:lang w:val="hy-AM"/>
        </w:rPr>
        <w:t xml:space="preserve">6.2 </w:t>
      </w:r>
      <w:r w:rsidRPr="00AF04FC">
        <w:rPr>
          <w:rFonts w:ascii="Arial" w:hAnsi="Arial" w:cs="Arial"/>
          <w:sz w:val="20"/>
          <w:lang w:val="hy-AM"/>
        </w:rPr>
        <w:t>ՎաճառողիկողմիցպայմանագրովնախատեսվածապրանքիմատակարարմանժամկետներիխախտմանդեպքումՎաճառողիցյուրաքանչյուրուշացված</w:t>
      </w:r>
      <w:r w:rsidR="007942E8" w:rsidRPr="00AF04FC">
        <w:rPr>
          <w:rFonts w:ascii="Arial" w:hAnsi="Arial" w:cs="Arial"/>
          <w:sz w:val="20"/>
          <w:lang w:val="hy-AM"/>
        </w:rPr>
        <w:t>աշխատանքային</w:t>
      </w:r>
      <w:r w:rsidRPr="00AF04FC">
        <w:rPr>
          <w:rFonts w:ascii="Arial" w:hAnsi="Arial" w:cs="Arial"/>
          <w:sz w:val="20"/>
          <w:lang w:val="hy-AM"/>
        </w:rPr>
        <w:t>օրվահամարգանձվումէտույժ</w:t>
      </w:r>
      <w:r w:rsidRPr="00AF04FC">
        <w:rPr>
          <w:rFonts w:ascii="Arial LatArm" w:hAnsi="Arial LatArm"/>
          <w:sz w:val="20"/>
          <w:lang w:val="hy-AM"/>
        </w:rPr>
        <w:t xml:space="preserve">` </w:t>
      </w:r>
      <w:r w:rsidRPr="00AF04FC">
        <w:rPr>
          <w:rFonts w:ascii="Arial" w:hAnsi="Arial" w:cs="Arial"/>
          <w:sz w:val="20"/>
          <w:lang w:val="hy-AM"/>
        </w:rPr>
        <w:t>մատակարարմանենթակա</w:t>
      </w:r>
      <w:r w:rsidRPr="00AF04FC">
        <w:rPr>
          <w:rFonts w:ascii="Arial LatArm" w:hAnsi="Arial LatArm"/>
          <w:sz w:val="20"/>
          <w:lang w:val="hy-AM"/>
        </w:rPr>
        <w:t xml:space="preserve">, </w:t>
      </w:r>
      <w:r w:rsidRPr="00AF04FC">
        <w:rPr>
          <w:rFonts w:ascii="Arial" w:hAnsi="Arial" w:cs="Arial"/>
          <w:sz w:val="20"/>
          <w:lang w:val="hy-AM"/>
        </w:rPr>
        <w:t>սակայնչմատակարարվածապրանքիգնի</w:t>
      </w:r>
      <w:r w:rsidRPr="00AF04FC">
        <w:rPr>
          <w:rFonts w:ascii="Arial LatArm" w:hAnsi="Arial LatArm"/>
          <w:sz w:val="20"/>
          <w:lang w:val="hy-AM"/>
        </w:rPr>
        <w:t xml:space="preserve"> 0,05 </w:t>
      </w:r>
      <w:r w:rsidRPr="00AF04FC">
        <w:rPr>
          <w:rFonts w:ascii="Arial LatArm" w:hAnsi="Arial LatArm" w:cs="Sylfaen"/>
          <w:sz w:val="20"/>
          <w:lang w:val="hy-AM"/>
        </w:rPr>
        <w:t>(</w:t>
      </w:r>
      <w:r w:rsidRPr="00AF04FC">
        <w:rPr>
          <w:rFonts w:ascii="Arial" w:hAnsi="Arial" w:cs="Arial"/>
          <w:sz w:val="20"/>
          <w:lang w:val="hy-AM"/>
        </w:rPr>
        <w:t>զրոամբողջհինգհարյուրերրորդական</w:t>
      </w:r>
      <w:r w:rsidRPr="00AF04FC">
        <w:rPr>
          <w:rFonts w:ascii="Arial LatArm" w:hAnsi="Arial LatArm" w:cs="Sylfaen"/>
          <w:sz w:val="20"/>
          <w:lang w:val="hy-AM"/>
        </w:rPr>
        <w:t xml:space="preserve">) </w:t>
      </w:r>
      <w:r w:rsidRPr="00AF04FC">
        <w:rPr>
          <w:rFonts w:ascii="Arial" w:hAnsi="Arial" w:cs="Arial"/>
          <w:sz w:val="20"/>
          <w:lang w:val="hy-AM"/>
        </w:rPr>
        <w:t>տոկոսիչափով։</w:t>
      </w:r>
    </w:p>
    <w:p w:rsidR="007942E8" w:rsidRPr="00AF04FC" w:rsidRDefault="009123CA" w:rsidP="007942E8">
      <w:pPr>
        <w:ind w:firstLine="709"/>
        <w:jc w:val="both"/>
        <w:rPr>
          <w:rFonts w:ascii="Arial LatArm" w:hAnsi="Arial LatArm"/>
          <w:sz w:val="20"/>
          <w:lang w:val="hy-AM"/>
        </w:rPr>
      </w:pPr>
      <w:r w:rsidRPr="00AF04FC">
        <w:rPr>
          <w:rFonts w:ascii="Arial LatArm" w:hAnsi="Arial LatArm"/>
          <w:sz w:val="20"/>
          <w:lang w:val="hy-AM"/>
        </w:rPr>
        <w:t xml:space="preserve">6.3 </w:t>
      </w:r>
      <w:r w:rsidRPr="00AF04FC">
        <w:rPr>
          <w:rFonts w:ascii="Arial" w:hAnsi="Arial" w:cs="Arial"/>
          <w:sz w:val="20"/>
          <w:lang w:val="hy-AM"/>
        </w:rPr>
        <w:t>Պայմանագրի</w:t>
      </w:r>
      <w:r w:rsidRPr="00AF04FC">
        <w:rPr>
          <w:rFonts w:ascii="Arial LatArm" w:hAnsi="Arial LatArm"/>
          <w:sz w:val="20"/>
          <w:lang w:val="hy-AM"/>
        </w:rPr>
        <w:t xml:space="preserve"> 1.1 </w:t>
      </w:r>
      <w:r w:rsidRPr="00AF04FC">
        <w:rPr>
          <w:rFonts w:ascii="Arial" w:hAnsi="Arial" w:cs="Arial"/>
          <w:sz w:val="20"/>
          <w:lang w:val="hy-AM"/>
        </w:rPr>
        <w:t>կետումնշվածտեխնիկականբնութագրինչհամապատասխանողապրանքմատակարարելույուրաքանչյուրդեպքումՎաճառողիցգանձվումէտուգանք</w:t>
      </w:r>
      <w:r w:rsidRPr="00AF04FC">
        <w:rPr>
          <w:rFonts w:ascii="Arial LatArm" w:hAnsi="Arial LatArm"/>
          <w:sz w:val="20"/>
          <w:lang w:val="hy-AM"/>
        </w:rPr>
        <w:t xml:space="preserve">` </w:t>
      </w:r>
      <w:r w:rsidRPr="00AF04FC">
        <w:rPr>
          <w:rFonts w:ascii="Arial" w:hAnsi="Arial" w:cs="Arial"/>
          <w:sz w:val="20"/>
          <w:lang w:val="hy-AM"/>
        </w:rPr>
        <w:t>պայմանագրիգնի</w:t>
      </w:r>
      <w:r w:rsidRPr="00AF04FC">
        <w:rPr>
          <w:rFonts w:ascii="Arial LatArm" w:hAnsi="Arial LatArm"/>
          <w:sz w:val="20"/>
          <w:lang w:val="hy-AM"/>
        </w:rPr>
        <w:t xml:space="preserve"> 0,5 </w:t>
      </w:r>
      <w:r w:rsidRPr="00AF04FC">
        <w:rPr>
          <w:rFonts w:ascii="Arial LatArm" w:hAnsi="Arial LatArm" w:cs="Sylfaen"/>
          <w:sz w:val="20"/>
          <w:lang w:val="hy-AM"/>
        </w:rPr>
        <w:t>(</w:t>
      </w:r>
      <w:r w:rsidRPr="00AF04FC">
        <w:rPr>
          <w:rFonts w:ascii="Arial" w:hAnsi="Arial" w:cs="Arial"/>
          <w:sz w:val="20"/>
          <w:lang w:val="hy-AM"/>
        </w:rPr>
        <w:t>զրոամբողջհինգտասնորդական</w:t>
      </w:r>
      <w:r w:rsidRPr="00AF04FC">
        <w:rPr>
          <w:rFonts w:ascii="Arial LatArm" w:hAnsi="Arial LatArm" w:cs="Sylfaen"/>
          <w:sz w:val="20"/>
          <w:lang w:val="hy-AM"/>
        </w:rPr>
        <w:t xml:space="preserve">) </w:t>
      </w:r>
      <w:r w:rsidRPr="00AF04FC">
        <w:rPr>
          <w:rFonts w:ascii="Arial" w:hAnsi="Arial" w:cs="Arial"/>
          <w:sz w:val="20"/>
          <w:lang w:val="hy-AM"/>
        </w:rPr>
        <w:t>տոկոսիչափով</w:t>
      </w:r>
      <w:r w:rsidR="008061D6" w:rsidRPr="00AF04FC">
        <w:rPr>
          <w:rFonts w:ascii="Arial LatArm" w:hAnsi="Arial LatArm"/>
          <w:sz w:val="20"/>
          <w:lang w:val="hy-AM"/>
        </w:rPr>
        <w:t>:</w:t>
      </w:r>
      <w:r w:rsidR="00383BC3" w:rsidRPr="00AF04FC">
        <w:rPr>
          <w:rFonts w:ascii="Arial LatArm" w:hAnsi="Arial LatArm"/>
          <w:sz w:val="20"/>
          <w:vertAlign w:val="superscript"/>
          <w:lang w:val="hy-AM"/>
        </w:rPr>
        <w:t>20</w:t>
      </w:r>
      <w:r w:rsidR="007942E8" w:rsidRPr="00AF04FC">
        <w:rPr>
          <w:rFonts w:ascii="Arial LatArm" w:hAnsi="Arial LatArm"/>
          <w:color w:val="FFFFFF"/>
          <w:sz w:val="20"/>
          <w:vertAlign w:val="superscript"/>
          <w:lang w:val="hy-AM"/>
        </w:rPr>
        <w:t>32</w:t>
      </w:r>
      <w:r w:rsidRPr="00AF04FC">
        <w:rPr>
          <w:rStyle w:val="FootnoteReference"/>
          <w:rFonts w:ascii="Arial LatArm" w:hAnsi="Arial LatArm"/>
          <w:color w:val="FFFFFF"/>
          <w:sz w:val="20"/>
          <w:lang w:val="hy-AM"/>
        </w:rPr>
        <w:footnoteReference w:id="12"/>
      </w:r>
      <w:r w:rsidR="007942E8" w:rsidRPr="00AF04FC">
        <w:rPr>
          <w:rFonts w:ascii="Arial" w:hAnsi="Arial" w:cs="Arial"/>
          <w:sz w:val="20"/>
          <w:lang w:val="hy-AM"/>
        </w:rPr>
        <w:t>Ընդորումտուգանքըհաշվարկվումէնաևապրանքիմատակարարումըսույնպայմանագրովսահմանվածժամկետումկատարելու</w:t>
      </w:r>
      <w:r w:rsidR="007942E8" w:rsidRPr="00AF04FC">
        <w:rPr>
          <w:rFonts w:ascii="Arial LatArm" w:hAnsi="Arial LatArm"/>
          <w:sz w:val="20"/>
          <w:lang w:val="hy-AM"/>
        </w:rPr>
        <w:t xml:space="preserve">, </w:t>
      </w:r>
      <w:r w:rsidR="007942E8" w:rsidRPr="00AF04FC">
        <w:rPr>
          <w:rFonts w:ascii="Arial" w:hAnsi="Arial" w:cs="Arial"/>
          <w:sz w:val="20"/>
          <w:lang w:val="hy-AM"/>
        </w:rPr>
        <w:t>սակայնպատվիրատուիկողմիցայդչընդունվելուդեպքում</w:t>
      </w:r>
      <w:r w:rsidR="007942E8" w:rsidRPr="00AF04FC">
        <w:rPr>
          <w:rFonts w:ascii="Arial LatArm" w:hAnsi="Arial LatArm"/>
          <w:sz w:val="20"/>
          <w:lang w:val="hy-AM"/>
        </w:rPr>
        <w:t xml:space="preserve">:  </w:t>
      </w:r>
    </w:p>
    <w:p w:rsidR="0094684E" w:rsidRPr="00AF04FC" w:rsidRDefault="0094684E" w:rsidP="0094684E">
      <w:pPr>
        <w:ind w:firstLine="709"/>
        <w:jc w:val="both"/>
        <w:rPr>
          <w:rFonts w:ascii="Arial LatArm" w:hAnsi="Arial LatArm"/>
          <w:sz w:val="20"/>
          <w:lang w:val="hy-AM"/>
        </w:rPr>
      </w:pPr>
      <w:r w:rsidRPr="00AF04FC">
        <w:rPr>
          <w:rFonts w:ascii="Arial LatArm" w:hAnsi="Arial LatArm"/>
          <w:sz w:val="20"/>
          <w:lang w:val="hy-AM"/>
        </w:rPr>
        <w:t xml:space="preserve">6.4 </w:t>
      </w:r>
      <w:r w:rsidRPr="00AF04FC">
        <w:rPr>
          <w:rFonts w:ascii="Arial" w:hAnsi="Arial" w:cs="Arial"/>
          <w:sz w:val="20"/>
          <w:lang w:val="hy-AM"/>
        </w:rPr>
        <w:t>Պայմանագրի</w:t>
      </w:r>
      <w:r w:rsidRPr="00AF04FC">
        <w:rPr>
          <w:rFonts w:ascii="Arial LatArm" w:hAnsi="Arial LatArm"/>
          <w:sz w:val="20"/>
          <w:lang w:val="hy-AM"/>
        </w:rPr>
        <w:t xml:space="preserve"> 6.2 </w:t>
      </w:r>
      <w:r w:rsidRPr="00AF04FC">
        <w:rPr>
          <w:rFonts w:ascii="Arial" w:hAnsi="Arial" w:cs="Arial"/>
          <w:sz w:val="20"/>
          <w:lang w:val="hy-AM"/>
        </w:rPr>
        <w:t>և</w:t>
      </w:r>
      <w:r w:rsidRPr="00AF04FC">
        <w:rPr>
          <w:rFonts w:ascii="Arial LatArm" w:hAnsi="Arial LatArm"/>
          <w:sz w:val="20"/>
          <w:lang w:val="hy-AM"/>
        </w:rPr>
        <w:t xml:space="preserve"> 6.3 </w:t>
      </w:r>
      <w:r w:rsidRPr="00AF04FC">
        <w:rPr>
          <w:rFonts w:ascii="Arial" w:hAnsi="Arial" w:cs="Arial"/>
          <w:sz w:val="20"/>
          <w:lang w:val="hy-AM"/>
        </w:rPr>
        <w:t>կետերովնախատեսվածտույժըևտուգանքըհաշվարկվումևհաշվանցվումենՎաճառողինվճարմանենթակագումարներիհետ։</w:t>
      </w:r>
    </w:p>
    <w:p w:rsidR="0094684E" w:rsidRPr="00AF04FC" w:rsidRDefault="0094684E" w:rsidP="0094684E">
      <w:pPr>
        <w:ind w:firstLine="709"/>
        <w:jc w:val="both"/>
        <w:rPr>
          <w:rFonts w:ascii="Arial LatArm" w:hAnsi="Arial LatArm"/>
          <w:sz w:val="20"/>
          <w:lang w:val="hy-AM"/>
        </w:rPr>
      </w:pPr>
      <w:r w:rsidRPr="00AF04FC">
        <w:rPr>
          <w:rFonts w:ascii="Arial LatArm" w:hAnsi="Arial LatArm"/>
          <w:sz w:val="20"/>
          <w:lang w:val="hy-AM"/>
        </w:rPr>
        <w:t xml:space="preserve">6.5 </w:t>
      </w:r>
      <w:r w:rsidRPr="00AF04FC">
        <w:rPr>
          <w:rFonts w:ascii="Arial" w:hAnsi="Arial" w:cs="Arial"/>
          <w:sz w:val="20"/>
          <w:lang w:val="hy-AM"/>
        </w:rPr>
        <w:t>Գնորդիկողմիցպայմանագրի</w:t>
      </w:r>
      <w:r w:rsidRPr="00AF04FC">
        <w:rPr>
          <w:rFonts w:ascii="Arial LatArm" w:hAnsi="Arial LatArm"/>
          <w:sz w:val="20"/>
          <w:lang w:val="hy-AM"/>
        </w:rPr>
        <w:t xml:space="preserve"> 3.3 </w:t>
      </w:r>
      <w:r w:rsidRPr="00AF04FC">
        <w:rPr>
          <w:rFonts w:ascii="Arial" w:hAnsi="Arial" w:cs="Arial"/>
          <w:sz w:val="20"/>
          <w:lang w:val="hy-AM"/>
        </w:rPr>
        <w:t>կետովնախատեսվածժամկետիխախտմանհամարԳնորդինկատմամբյուրաքանչյուրուշացված</w:t>
      </w:r>
      <w:r w:rsidR="002877FC" w:rsidRPr="00AF04FC">
        <w:rPr>
          <w:rFonts w:ascii="Arial" w:hAnsi="Arial" w:cs="Arial"/>
          <w:sz w:val="20"/>
          <w:lang w:val="hy-AM"/>
        </w:rPr>
        <w:t>աշխատանքային</w:t>
      </w:r>
      <w:r w:rsidRPr="00AF04FC">
        <w:rPr>
          <w:rFonts w:ascii="Arial" w:hAnsi="Arial" w:cs="Arial"/>
          <w:sz w:val="20"/>
          <w:lang w:val="hy-AM"/>
        </w:rPr>
        <w:t>օրվահամարհաշվարկվումէտույժ</w:t>
      </w:r>
      <w:r w:rsidRPr="00AF04FC">
        <w:rPr>
          <w:rFonts w:ascii="Arial LatArm" w:hAnsi="Arial LatArm"/>
          <w:sz w:val="20"/>
          <w:lang w:val="hy-AM"/>
        </w:rPr>
        <w:t xml:space="preserve">` </w:t>
      </w:r>
      <w:r w:rsidRPr="00AF04FC">
        <w:rPr>
          <w:rFonts w:ascii="Arial" w:hAnsi="Arial" w:cs="Arial"/>
          <w:sz w:val="20"/>
          <w:lang w:val="hy-AM"/>
        </w:rPr>
        <w:t>վճարմանենթակա</w:t>
      </w:r>
      <w:r w:rsidRPr="00AF04FC">
        <w:rPr>
          <w:rFonts w:ascii="Arial LatArm" w:hAnsi="Arial LatArm"/>
          <w:sz w:val="20"/>
          <w:lang w:val="hy-AM"/>
        </w:rPr>
        <w:t xml:space="preserve">, </w:t>
      </w:r>
      <w:r w:rsidRPr="00AF04FC">
        <w:rPr>
          <w:rFonts w:ascii="Arial" w:hAnsi="Arial" w:cs="Arial"/>
          <w:sz w:val="20"/>
          <w:lang w:val="hy-AM"/>
        </w:rPr>
        <w:t>սակայնչվճարվածգումարի</w:t>
      </w:r>
      <w:r w:rsidRPr="00AF04FC">
        <w:rPr>
          <w:rFonts w:ascii="Arial LatArm" w:hAnsi="Arial LatArm"/>
          <w:sz w:val="20"/>
          <w:lang w:val="hy-AM"/>
        </w:rPr>
        <w:t xml:space="preserve"> 0,05 </w:t>
      </w:r>
      <w:r w:rsidRPr="00AF04FC">
        <w:rPr>
          <w:rFonts w:ascii="Arial LatArm" w:hAnsi="Arial LatArm" w:cs="Sylfaen"/>
          <w:sz w:val="20"/>
          <w:lang w:val="hy-AM"/>
        </w:rPr>
        <w:t>(</w:t>
      </w:r>
      <w:r w:rsidRPr="00AF04FC">
        <w:rPr>
          <w:rFonts w:ascii="Arial" w:hAnsi="Arial" w:cs="Arial"/>
          <w:sz w:val="20"/>
          <w:lang w:val="hy-AM"/>
        </w:rPr>
        <w:t>զրոամբողջհինգհարյուրերրորդական</w:t>
      </w:r>
      <w:r w:rsidRPr="00AF04FC">
        <w:rPr>
          <w:rFonts w:ascii="Arial LatArm" w:hAnsi="Arial LatArm" w:cs="Sylfaen"/>
          <w:sz w:val="20"/>
          <w:lang w:val="hy-AM"/>
        </w:rPr>
        <w:t xml:space="preserve">) </w:t>
      </w:r>
      <w:r w:rsidRPr="00AF04FC">
        <w:rPr>
          <w:rFonts w:ascii="Arial" w:hAnsi="Arial" w:cs="Arial"/>
          <w:sz w:val="20"/>
          <w:lang w:val="hy-AM"/>
        </w:rPr>
        <w:t>տոկոսիչափով։</w:t>
      </w:r>
    </w:p>
    <w:p w:rsidR="0094684E" w:rsidRPr="00AF04FC" w:rsidRDefault="0094684E" w:rsidP="0094684E">
      <w:pPr>
        <w:ind w:firstLine="709"/>
        <w:jc w:val="both"/>
        <w:rPr>
          <w:rFonts w:ascii="Arial LatArm" w:hAnsi="Arial LatArm"/>
          <w:sz w:val="20"/>
          <w:lang w:val="hy-AM"/>
        </w:rPr>
      </w:pPr>
      <w:r w:rsidRPr="00AF04FC">
        <w:rPr>
          <w:rFonts w:ascii="Arial LatArm" w:hAnsi="Arial LatArm"/>
          <w:sz w:val="20"/>
          <w:lang w:val="hy-AM"/>
        </w:rPr>
        <w:t xml:space="preserve">6.6 </w:t>
      </w:r>
      <w:r w:rsidRPr="00AF04FC">
        <w:rPr>
          <w:rFonts w:ascii="Arial" w:hAnsi="Arial" w:cs="Arial"/>
          <w:sz w:val="20"/>
          <w:lang w:val="hy-AM"/>
        </w:rPr>
        <w:t>ՊայմանագրովչնախատեսվածդեպքերումկողմերնիրենցպարտավորություններըչկատարելուկամոչպատշաճկատարելուհամարպատասխանատվությունենկրումՀՀօրենսդրությամբսահմանվածկարգով։</w:t>
      </w:r>
    </w:p>
    <w:p w:rsidR="0094684E" w:rsidRPr="00AF04FC" w:rsidRDefault="0094684E" w:rsidP="0094684E">
      <w:pPr>
        <w:ind w:firstLine="709"/>
        <w:jc w:val="both"/>
        <w:rPr>
          <w:rFonts w:ascii="Arial LatArm" w:hAnsi="Arial LatArm"/>
          <w:sz w:val="20"/>
          <w:lang w:val="hy-AM"/>
        </w:rPr>
      </w:pPr>
      <w:r w:rsidRPr="00AF04FC">
        <w:rPr>
          <w:rFonts w:ascii="Arial LatArm" w:hAnsi="Arial LatArm"/>
          <w:sz w:val="20"/>
          <w:lang w:val="hy-AM"/>
        </w:rPr>
        <w:t xml:space="preserve">6.7 </w:t>
      </w:r>
      <w:r w:rsidRPr="00AF04FC">
        <w:rPr>
          <w:rFonts w:ascii="Arial" w:hAnsi="Arial" w:cs="Arial"/>
          <w:sz w:val="20"/>
          <w:lang w:val="hy-AM"/>
        </w:rPr>
        <w:t>Տույժերիև</w:t>
      </w:r>
      <w:r w:rsidRPr="00AF04FC">
        <w:rPr>
          <w:rFonts w:ascii="Arial LatArm" w:hAnsi="Arial LatArm"/>
          <w:sz w:val="20"/>
          <w:lang w:val="hy-AM"/>
        </w:rPr>
        <w:t xml:space="preserve"> (</w:t>
      </w:r>
      <w:r w:rsidRPr="00AF04FC">
        <w:rPr>
          <w:rFonts w:ascii="Arial" w:hAnsi="Arial" w:cs="Arial"/>
          <w:sz w:val="20"/>
          <w:lang w:val="hy-AM"/>
        </w:rPr>
        <w:t>կամ</w:t>
      </w:r>
      <w:r w:rsidRPr="00AF04FC">
        <w:rPr>
          <w:rFonts w:ascii="Arial LatArm" w:hAnsi="Arial LatArm"/>
          <w:sz w:val="20"/>
          <w:lang w:val="hy-AM"/>
        </w:rPr>
        <w:t xml:space="preserve">) </w:t>
      </w:r>
      <w:r w:rsidRPr="00AF04FC">
        <w:rPr>
          <w:rFonts w:ascii="Arial" w:hAnsi="Arial" w:cs="Arial"/>
          <w:sz w:val="20"/>
          <w:lang w:val="hy-AM"/>
        </w:rPr>
        <w:t>տուգանքիվճարումըԿողմերինչիազատումիրենցպայմանագրայինպարտվորություններըլրիվկատարելուց։</w:t>
      </w:r>
    </w:p>
    <w:p w:rsidR="0094684E" w:rsidRPr="00AF04FC" w:rsidRDefault="0094684E" w:rsidP="00EF3662">
      <w:pPr>
        <w:ind w:firstLine="709"/>
        <w:jc w:val="both"/>
        <w:rPr>
          <w:rFonts w:ascii="Arial LatArm" w:hAnsi="Arial LatArm"/>
          <w:sz w:val="20"/>
          <w:lang w:val="hy-AM"/>
        </w:rPr>
      </w:pPr>
    </w:p>
    <w:p w:rsidR="0094684E" w:rsidRPr="00AF04FC" w:rsidRDefault="0094684E" w:rsidP="00EF3662">
      <w:pPr>
        <w:ind w:firstLine="709"/>
        <w:jc w:val="both"/>
        <w:rPr>
          <w:rFonts w:ascii="Arial LatArm" w:hAnsi="Arial LatArm"/>
          <w:sz w:val="20"/>
          <w:lang w:val="hy-AM"/>
        </w:rPr>
      </w:pPr>
    </w:p>
    <w:p w:rsidR="009F337A" w:rsidRPr="00AF04FC" w:rsidRDefault="009F337A" w:rsidP="009F337A">
      <w:pPr>
        <w:ind w:firstLine="709"/>
        <w:jc w:val="center"/>
        <w:rPr>
          <w:rFonts w:ascii="Arial LatArm" w:hAnsi="Arial LatArm"/>
          <w:b/>
          <w:sz w:val="20"/>
          <w:lang w:val="hy-AM"/>
        </w:rPr>
      </w:pPr>
      <w:r w:rsidRPr="00AF04FC">
        <w:rPr>
          <w:rFonts w:ascii="Arial LatArm" w:hAnsi="Arial LatArm"/>
          <w:b/>
          <w:sz w:val="20"/>
          <w:lang w:val="hy-AM"/>
        </w:rPr>
        <w:t xml:space="preserve">7. </w:t>
      </w:r>
      <w:r w:rsidRPr="00AF04FC">
        <w:rPr>
          <w:rFonts w:ascii="Arial" w:hAnsi="Arial" w:cs="Arial"/>
          <w:b/>
          <w:sz w:val="20"/>
          <w:lang w:val="hy-AM"/>
        </w:rPr>
        <w:t>ԱՆՀԱՂԹԱՀԱՐԵԼԻՈՒԺԻԱԶԴԵՑՈՒԹՅՈՒՆԸ</w:t>
      </w:r>
      <w:r w:rsidRPr="00AF04FC">
        <w:rPr>
          <w:rFonts w:ascii="Arial LatArm" w:hAnsi="Arial LatArm"/>
          <w:b/>
          <w:sz w:val="20"/>
          <w:lang w:val="hy-AM"/>
        </w:rPr>
        <w:t xml:space="preserve"> (</w:t>
      </w:r>
      <w:r w:rsidRPr="00AF04FC">
        <w:rPr>
          <w:rFonts w:ascii="Arial" w:hAnsi="Arial" w:cs="Arial"/>
          <w:b/>
          <w:sz w:val="20"/>
          <w:lang w:val="hy-AM"/>
        </w:rPr>
        <w:t>ՖՈՐՍ</w:t>
      </w:r>
      <w:r w:rsidRPr="00AF04FC">
        <w:rPr>
          <w:rFonts w:ascii="Arial LatArm" w:hAnsi="Arial LatArm"/>
          <w:b/>
          <w:sz w:val="20"/>
          <w:lang w:val="hy-AM"/>
        </w:rPr>
        <w:t>-</w:t>
      </w:r>
      <w:r w:rsidRPr="00AF04FC">
        <w:rPr>
          <w:rFonts w:ascii="Arial" w:hAnsi="Arial" w:cs="Arial"/>
          <w:b/>
          <w:sz w:val="20"/>
          <w:lang w:val="hy-AM"/>
        </w:rPr>
        <w:t>ՄԱԺՈՐ</w:t>
      </w:r>
      <w:r w:rsidRPr="00AF04FC">
        <w:rPr>
          <w:rFonts w:ascii="Arial LatArm" w:hAnsi="Arial LatArm"/>
          <w:b/>
          <w:sz w:val="20"/>
          <w:lang w:val="hy-AM"/>
        </w:rPr>
        <w:t>)</w:t>
      </w:r>
    </w:p>
    <w:p w:rsidR="009F337A" w:rsidRPr="00AF04FC" w:rsidRDefault="009F337A" w:rsidP="009F337A">
      <w:pPr>
        <w:ind w:firstLine="709"/>
        <w:jc w:val="center"/>
        <w:rPr>
          <w:rFonts w:ascii="Arial LatArm" w:hAnsi="Arial LatArm"/>
          <w:b/>
          <w:sz w:val="20"/>
          <w:lang w:val="hy-AM"/>
        </w:rPr>
      </w:pPr>
    </w:p>
    <w:p w:rsidR="009F337A" w:rsidRPr="00AF04FC" w:rsidRDefault="009F337A" w:rsidP="009F337A">
      <w:pPr>
        <w:ind w:firstLine="709"/>
        <w:jc w:val="both"/>
        <w:rPr>
          <w:rFonts w:ascii="Arial LatArm" w:hAnsi="Arial LatArm"/>
          <w:sz w:val="20"/>
          <w:lang w:val="hy-AM"/>
        </w:rPr>
      </w:pPr>
      <w:r w:rsidRPr="00AF04FC">
        <w:rPr>
          <w:rFonts w:ascii="Arial" w:hAnsi="Arial" w:cs="Arial"/>
          <w:sz w:val="20"/>
          <w:lang w:val="hy-AM"/>
        </w:rPr>
        <w:t>Պայմանագրովպարտավորություններնամբողջությամբկամմասնակիորենչկատարելուհամարկողմերնազատվումենպատասխանատվությունից</w:t>
      </w:r>
      <w:r w:rsidRPr="00AF04FC">
        <w:rPr>
          <w:rFonts w:ascii="Arial LatArm" w:hAnsi="Arial LatArm"/>
          <w:sz w:val="20"/>
          <w:lang w:val="hy-AM"/>
        </w:rPr>
        <w:t xml:space="preserve">, </w:t>
      </w:r>
      <w:r w:rsidRPr="00AF04FC">
        <w:rPr>
          <w:rFonts w:ascii="Arial" w:hAnsi="Arial" w:cs="Arial"/>
          <w:sz w:val="20"/>
          <w:lang w:val="hy-AM"/>
        </w:rPr>
        <w:t>եթեդաեղելէանհաղթահարելիուժիազդեցությանհետևանքով</w:t>
      </w:r>
      <w:r w:rsidRPr="00AF04FC">
        <w:rPr>
          <w:rFonts w:ascii="Arial LatArm" w:hAnsi="Arial LatArm"/>
          <w:sz w:val="20"/>
          <w:lang w:val="hy-AM"/>
        </w:rPr>
        <w:t xml:space="preserve">, </w:t>
      </w:r>
      <w:r w:rsidRPr="00AF04FC">
        <w:rPr>
          <w:rFonts w:ascii="Arial" w:hAnsi="Arial" w:cs="Arial"/>
          <w:sz w:val="20"/>
          <w:lang w:val="hy-AM"/>
        </w:rPr>
        <w:lastRenderedPageBreak/>
        <w:t>որըծագելէսույնպայմանագիրըկնքելուցհետո</w:t>
      </w:r>
      <w:r w:rsidRPr="00AF04FC">
        <w:rPr>
          <w:rFonts w:ascii="Arial LatArm" w:hAnsi="Arial LatArm"/>
          <w:sz w:val="20"/>
          <w:lang w:val="hy-AM"/>
        </w:rPr>
        <w:t xml:space="preserve">, </w:t>
      </w:r>
      <w:r w:rsidRPr="00AF04FC">
        <w:rPr>
          <w:rFonts w:ascii="Arial" w:hAnsi="Arial" w:cs="Arial"/>
          <w:sz w:val="20"/>
          <w:lang w:val="hy-AM"/>
        </w:rPr>
        <w:t>ևորըկողմերըչէինկարողկանխատեսելկամկանխարգելել։Այդպիսիիրավիճակներեներկրաշարժը</w:t>
      </w:r>
      <w:r w:rsidRPr="00AF04FC">
        <w:rPr>
          <w:rFonts w:ascii="Arial LatArm" w:hAnsi="Arial LatArm"/>
          <w:sz w:val="20"/>
          <w:lang w:val="hy-AM"/>
        </w:rPr>
        <w:t xml:space="preserve">, </w:t>
      </w:r>
      <w:r w:rsidRPr="00AF04FC">
        <w:rPr>
          <w:rFonts w:ascii="Arial" w:hAnsi="Arial" w:cs="Arial"/>
          <w:sz w:val="20"/>
          <w:lang w:val="hy-AM"/>
        </w:rPr>
        <w:t>ջրհեղեղը</w:t>
      </w:r>
      <w:r w:rsidRPr="00AF04FC">
        <w:rPr>
          <w:rFonts w:ascii="Arial LatArm" w:hAnsi="Arial LatArm"/>
          <w:sz w:val="20"/>
          <w:lang w:val="hy-AM"/>
        </w:rPr>
        <w:t xml:space="preserve">, </w:t>
      </w:r>
      <w:r w:rsidRPr="00AF04FC">
        <w:rPr>
          <w:rFonts w:ascii="Arial" w:hAnsi="Arial" w:cs="Arial"/>
          <w:sz w:val="20"/>
          <w:lang w:val="hy-AM"/>
        </w:rPr>
        <w:t>հրդեհը</w:t>
      </w:r>
      <w:r w:rsidRPr="00AF04FC">
        <w:rPr>
          <w:rFonts w:ascii="Arial LatArm" w:hAnsi="Arial LatArm"/>
          <w:sz w:val="20"/>
          <w:lang w:val="hy-AM"/>
        </w:rPr>
        <w:t xml:space="preserve">, </w:t>
      </w:r>
      <w:r w:rsidRPr="00AF04FC">
        <w:rPr>
          <w:rFonts w:ascii="Arial" w:hAnsi="Arial" w:cs="Arial"/>
          <w:sz w:val="20"/>
          <w:lang w:val="hy-AM"/>
        </w:rPr>
        <w:t>պատերազմը</w:t>
      </w:r>
      <w:r w:rsidRPr="00AF04FC">
        <w:rPr>
          <w:rFonts w:ascii="Arial LatArm" w:hAnsi="Arial LatArm"/>
          <w:sz w:val="20"/>
          <w:lang w:val="hy-AM"/>
        </w:rPr>
        <w:t xml:space="preserve">, </w:t>
      </w:r>
      <w:r w:rsidRPr="00AF04FC">
        <w:rPr>
          <w:rFonts w:ascii="Arial" w:hAnsi="Arial" w:cs="Arial"/>
          <w:sz w:val="20"/>
          <w:lang w:val="hy-AM"/>
        </w:rPr>
        <w:t>ռազմականևարտակարգդրությունհայտարարելը</w:t>
      </w:r>
      <w:r w:rsidRPr="00AF04FC">
        <w:rPr>
          <w:rFonts w:ascii="Arial LatArm" w:hAnsi="Arial LatArm"/>
          <w:sz w:val="20"/>
          <w:lang w:val="hy-AM"/>
        </w:rPr>
        <w:t xml:space="preserve">, </w:t>
      </w:r>
      <w:r w:rsidRPr="00AF04FC">
        <w:rPr>
          <w:rFonts w:ascii="Arial" w:hAnsi="Arial" w:cs="Arial"/>
          <w:sz w:val="20"/>
          <w:lang w:val="hy-AM"/>
        </w:rPr>
        <w:t>քաղաքականհուզումները</w:t>
      </w:r>
      <w:r w:rsidRPr="00AF04FC">
        <w:rPr>
          <w:rFonts w:ascii="Arial LatArm" w:hAnsi="Arial LatArm"/>
          <w:sz w:val="20"/>
          <w:lang w:val="hy-AM"/>
        </w:rPr>
        <w:t xml:space="preserve">, </w:t>
      </w:r>
      <w:r w:rsidRPr="00AF04FC">
        <w:rPr>
          <w:rFonts w:ascii="Arial" w:hAnsi="Arial" w:cs="Arial"/>
          <w:sz w:val="20"/>
          <w:lang w:val="hy-AM"/>
        </w:rPr>
        <w:t>գործադուլները</w:t>
      </w:r>
      <w:r w:rsidRPr="00AF04FC">
        <w:rPr>
          <w:rFonts w:ascii="Arial LatArm" w:hAnsi="Arial LatArm"/>
          <w:sz w:val="20"/>
          <w:lang w:val="hy-AM"/>
        </w:rPr>
        <w:t xml:space="preserve">, </w:t>
      </w:r>
      <w:r w:rsidRPr="00AF04FC">
        <w:rPr>
          <w:rFonts w:ascii="Arial" w:hAnsi="Arial" w:cs="Arial"/>
          <w:sz w:val="20"/>
          <w:lang w:val="hy-AM"/>
        </w:rPr>
        <w:t>հաղորդակցությանմիջոցներիաշխատանքիդադարեցումը</w:t>
      </w:r>
      <w:r w:rsidRPr="00AF04FC">
        <w:rPr>
          <w:rFonts w:ascii="Arial LatArm" w:hAnsi="Arial LatArm"/>
          <w:sz w:val="20"/>
          <w:lang w:val="hy-AM"/>
        </w:rPr>
        <w:t xml:space="preserve">, </w:t>
      </w:r>
      <w:r w:rsidRPr="00AF04FC">
        <w:rPr>
          <w:rFonts w:ascii="Arial" w:hAnsi="Arial" w:cs="Arial"/>
          <w:sz w:val="20"/>
          <w:lang w:val="hy-AM"/>
        </w:rPr>
        <w:t>պետականմարմիններիակտերըևայլն</w:t>
      </w:r>
      <w:r w:rsidRPr="00AF04FC">
        <w:rPr>
          <w:rFonts w:ascii="Arial LatArm" w:hAnsi="Arial LatArm"/>
          <w:sz w:val="20"/>
          <w:lang w:val="hy-AM"/>
        </w:rPr>
        <w:t xml:space="preserve">, </w:t>
      </w:r>
      <w:r w:rsidRPr="00AF04FC">
        <w:rPr>
          <w:rFonts w:ascii="Arial" w:hAnsi="Arial" w:cs="Arial"/>
          <w:sz w:val="20"/>
          <w:lang w:val="hy-AM"/>
        </w:rPr>
        <w:t>որոնքանհնարինենդարձնումսույնպայմանագրովպարտավորություններիկատարումը։Եթեարտակարգուժիազդեցությունըշարունակվումէ</w:t>
      </w:r>
      <w:r w:rsidRPr="00AF04FC">
        <w:rPr>
          <w:rFonts w:ascii="Arial LatArm" w:hAnsi="Arial LatArm"/>
          <w:sz w:val="20"/>
          <w:lang w:val="hy-AM"/>
        </w:rPr>
        <w:t xml:space="preserve"> 3 (</w:t>
      </w:r>
      <w:r w:rsidRPr="00AF04FC">
        <w:rPr>
          <w:rFonts w:ascii="Arial" w:hAnsi="Arial" w:cs="Arial"/>
          <w:sz w:val="20"/>
          <w:lang w:val="hy-AM"/>
        </w:rPr>
        <w:t>երեք</w:t>
      </w:r>
      <w:r w:rsidRPr="00AF04FC">
        <w:rPr>
          <w:rFonts w:ascii="Arial LatArm" w:hAnsi="Arial LatArm"/>
          <w:sz w:val="20"/>
          <w:lang w:val="hy-AM"/>
        </w:rPr>
        <w:t xml:space="preserve">) </w:t>
      </w:r>
      <w:r w:rsidRPr="00AF04FC">
        <w:rPr>
          <w:rFonts w:ascii="Arial" w:hAnsi="Arial" w:cs="Arial"/>
          <w:sz w:val="20"/>
          <w:lang w:val="hy-AM"/>
        </w:rPr>
        <w:t>ամսիցավելի</w:t>
      </w:r>
      <w:r w:rsidRPr="00AF04FC">
        <w:rPr>
          <w:rFonts w:ascii="Arial LatArm" w:hAnsi="Arial LatArm"/>
          <w:sz w:val="20"/>
          <w:lang w:val="hy-AM"/>
        </w:rPr>
        <w:t xml:space="preserve">, </w:t>
      </w:r>
      <w:r w:rsidRPr="00AF04FC">
        <w:rPr>
          <w:rFonts w:ascii="Arial" w:hAnsi="Arial" w:cs="Arial"/>
          <w:sz w:val="20"/>
          <w:lang w:val="hy-AM"/>
        </w:rPr>
        <w:t>ապակողմերիցյուրաքանչյուրնիրավունքունիլուծելպայմանագիրը</w:t>
      </w:r>
      <w:r w:rsidRPr="00AF04FC">
        <w:rPr>
          <w:rFonts w:ascii="Arial LatArm" w:hAnsi="Arial LatArm"/>
          <w:sz w:val="20"/>
          <w:lang w:val="hy-AM"/>
        </w:rPr>
        <w:t xml:space="preserve">` </w:t>
      </w:r>
      <w:r w:rsidRPr="00AF04FC">
        <w:rPr>
          <w:rFonts w:ascii="Arial" w:hAnsi="Arial" w:cs="Arial"/>
          <w:sz w:val="20"/>
          <w:lang w:val="hy-AM"/>
        </w:rPr>
        <w:t>այդմասիննախապեստեղյակպահելովմյուսկողմին։</w:t>
      </w:r>
    </w:p>
    <w:p w:rsidR="0094684E" w:rsidRPr="00AF04FC" w:rsidRDefault="0094684E" w:rsidP="00EF3662">
      <w:pPr>
        <w:ind w:firstLine="709"/>
        <w:jc w:val="both"/>
        <w:rPr>
          <w:rFonts w:ascii="Arial LatArm" w:hAnsi="Arial LatArm"/>
          <w:sz w:val="20"/>
          <w:lang w:val="hy-AM"/>
        </w:rPr>
      </w:pPr>
    </w:p>
    <w:p w:rsidR="00071D1C" w:rsidRPr="00AF04FC" w:rsidRDefault="00071D1C" w:rsidP="00EF3662">
      <w:pPr>
        <w:ind w:firstLine="709"/>
        <w:jc w:val="center"/>
        <w:rPr>
          <w:rFonts w:ascii="Arial LatArm" w:hAnsi="Arial LatArm"/>
          <w:b/>
          <w:sz w:val="20"/>
          <w:lang w:val="hy-AM"/>
        </w:rPr>
      </w:pPr>
      <w:r w:rsidRPr="00AF04FC">
        <w:rPr>
          <w:rFonts w:ascii="Arial LatArm" w:hAnsi="Arial LatArm"/>
          <w:b/>
          <w:sz w:val="20"/>
          <w:lang w:val="hy-AM"/>
        </w:rPr>
        <w:t xml:space="preserve">8. </w:t>
      </w:r>
      <w:r w:rsidRPr="00AF04FC">
        <w:rPr>
          <w:rFonts w:ascii="Arial" w:hAnsi="Arial" w:cs="Arial"/>
          <w:b/>
          <w:sz w:val="20"/>
          <w:lang w:val="hy-AM"/>
        </w:rPr>
        <w:t>ԱՅԼՊԱՅՄԱՆՆԵՐ</w:t>
      </w:r>
    </w:p>
    <w:p w:rsidR="00071D1C" w:rsidRPr="00AF04FC" w:rsidRDefault="00071D1C" w:rsidP="00EF3662">
      <w:pPr>
        <w:ind w:firstLine="709"/>
        <w:jc w:val="center"/>
        <w:rPr>
          <w:rFonts w:ascii="Arial LatArm" w:hAnsi="Arial LatArm"/>
          <w:b/>
          <w:sz w:val="20"/>
          <w:lang w:val="hy-AM"/>
        </w:rPr>
      </w:pPr>
    </w:p>
    <w:p w:rsidR="00071D1C" w:rsidRPr="00AF04FC" w:rsidRDefault="00071D1C" w:rsidP="00EF3662">
      <w:pPr>
        <w:tabs>
          <w:tab w:val="left" w:pos="1276"/>
        </w:tabs>
        <w:ind w:firstLine="720"/>
        <w:jc w:val="both"/>
        <w:rPr>
          <w:rFonts w:ascii="Arial LatArm" w:hAnsi="Arial LatArm" w:cs="Times Armenian"/>
          <w:sz w:val="20"/>
          <w:lang w:val="hy-AM"/>
        </w:rPr>
      </w:pPr>
      <w:r w:rsidRPr="00AF04FC">
        <w:rPr>
          <w:rFonts w:ascii="Arial LatArm" w:hAnsi="Arial LatArm"/>
          <w:sz w:val="20"/>
          <w:lang w:val="hy-AM"/>
        </w:rPr>
        <w:t xml:space="preserve">8.1 </w:t>
      </w:r>
      <w:r w:rsidRPr="00AF04FC">
        <w:rPr>
          <w:rFonts w:ascii="Arial" w:hAnsi="Arial" w:cs="Arial"/>
          <w:sz w:val="20"/>
          <w:lang w:val="hy-AM"/>
        </w:rPr>
        <w:t>ՊայմանագիրնուժիմեջէմտնումԿողմերիստորագրմանպահիցևգործումէմինչևկողմերի</w:t>
      </w:r>
      <w:r w:rsidRPr="00AF04FC">
        <w:rPr>
          <w:rFonts w:ascii="Arial LatArm" w:hAnsi="Arial LatArm" w:cs="Sylfaen"/>
          <w:sz w:val="20"/>
          <w:lang w:val="hy-AM"/>
        </w:rPr>
        <w:t xml:space="preserve">` </w:t>
      </w:r>
      <w:r w:rsidRPr="00AF04FC">
        <w:rPr>
          <w:rFonts w:ascii="Arial" w:hAnsi="Arial" w:cs="Arial"/>
          <w:sz w:val="20"/>
          <w:lang w:val="hy-AM"/>
        </w:rPr>
        <w:t>պայմանագրովստանձնածպարտավորություններիողջծավալովկատարումը։</w:t>
      </w:r>
    </w:p>
    <w:p w:rsidR="00071D1C" w:rsidRPr="00AF04FC" w:rsidRDefault="00071D1C" w:rsidP="00EF3662">
      <w:pPr>
        <w:tabs>
          <w:tab w:val="left" w:pos="1276"/>
        </w:tabs>
        <w:ind w:firstLine="720"/>
        <w:jc w:val="both"/>
        <w:rPr>
          <w:rFonts w:ascii="Arial LatArm" w:hAnsi="Arial LatArm" w:cs="Sylfaen"/>
          <w:sz w:val="20"/>
          <w:lang w:val="hy-AM"/>
        </w:rPr>
      </w:pPr>
      <w:r w:rsidRPr="00AF04FC">
        <w:rPr>
          <w:rFonts w:ascii="Arial LatArm" w:hAnsi="Arial LatArm" w:cs="Sylfaen"/>
          <w:sz w:val="20"/>
          <w:lang w:val="hy-AM"/>
        </w:rPr>
        <w:t xml:space="preserve">8.2 </w:t>
      </w:r>
      <w:r w:rsidRPr="00AF04FC">
        <w:rPr>
          <w:rFonts w:ascii="Arial" w:hAnsi="Arial" w:cs="Arial"/>
          <w:sz w:val="20"/>
          <w:lang w:val="hy-AM"/>
        </w:rPr>
        <w:t>Պայմանագրիցծագած</w:t>
      </w:r>
      <w:r w:rsidRPr="00AF04FC">
        <w:rPr>
          <w:rFonts w:ascii="Arial LatArm" w:hAnsi="Arial LatArm" w:cs="Sylfaen"/>
          <w:sz w:val="20"/>
          <w:lang w:val="hy-AM"/>
        </w:rPr>
        <w:t xml:space="preserve">` </w:t>
      </w:r>
      <w:r w:rsidRPr="00AF04FC">
        <w:rPr>
          <w:rFonts w:ascii="Arial" w:hAnsi="Arial" w:cs="Arial"/>
          <w:sz w:val="20"/>
          <w:lang w:val="hy-AM"/>
        </w:rPr>
        <w:t>կողմիվճարայինպարտավորությունըչիկարողդադարելայլպայմանագրիցծագած</w:t>
      </w:r>
      <w:r w:rsidRPr="00AF04FC">
        <w:rPr>
          <w:rFonts w:ascii="Arial LatArm" w:hAnsi="Arial LatArm" w:cs="Sylfaen"/>
          <w:sz w:val="20"/>
          <w:lang w:val="hy-AM"/>
        </w:rPr>
        <w:t xml:space="preserve">` </w:t>
      </w:r>
      <w:r w:rsidRPr="00AF04FC">
        <w:rPr>
          <w:rFonts w:ascii="Arial" w:hAnsi="Arial" w:cs="Arial"/>
          <w:sz w:val="20"/>
          <w:lang w:val="hy-AM"/>
        </w:rPr>
        <w:t>հակընդդեմպարտավորությանհաշվանցով</w:t>
      </w:r>
      <w:r w:rsidRPr="00AF04FC">
        <w:rPr>
          <w:rFonts w:ascii="Arial LatArm" w:hAnsi="Arial LatArm" w:cs="Sylfaen"/>
          <w:sz w:val="20"/>
          <w:lang w:val="hy-AM"/>
        </w:rPr>
        <w:t xml:space="preserve">, </w:t>
      </w:r>
      <w:r w:rsidRPr="00AF04FC">
        <w:rPr>
          <w:rFonts w:ascii="Arial" w:hAnsi="Arial" w:cs="Arial"/>
          <w:sz w:val="20"/>
          <w:lang w:val="hy-AM"/>
        </w:rPr>
        <w:t>առանցկողմերիգրավորևկնիքովհաստատվածհամաձայնության։Պայմանագրիցծագածպահանջիիրավունքըչիկարողփոխանցվելայլանձի</w:t>
      </w:r>
      <w:r w:rsidRPr="00AF04FC">
        <w:rPr>
          <w:rFonts w:ascii="Arial LatArm" w:hAnsi="Arial LatArm" w:cs="Sylfaen"/>
          <w:sz w:val="20"/>
          <w:lang w:val="hy-AM"/>
        </w:rPr>
        <w:t xml:space="preserve">, </w:t>
      </w:r>
      <w:r w:rsidRPr="00AF04FC">
        <w:rPr>
          <w:rFonts w:ascii="Arial" w:hAnsi="Arial" w:cs="Arial"/>
          <w:sz w:val="20"/>
          <w:lang w:val="hy-AM"/>
        </w:rPr>
        <w:t>առանցպարտապանկողմիգրավորհամաձայնության։</w:t>
      </w:r>
    </w:p>
    <w:p w:rsidR="004648BD" w:rsidRPr="00AF04FC" w:rsidRDefault="00071D1C" w:rsidP="00286AD3">
      <w:pPr>
        <w:shd w:val="clear" w:color="auto" w:fill="FFFFFF"/>
        <w:ind w:firstLine="375"/>
        <w:jc w:val="both"/>
        <w:rPr>
          <w:rFonts w:ascii="Arial LatArm" w:hAnsi="Arial LatArm"/>
          <w:color w:val="000000"/>
          <w:lang w:val="hy-AM"/>
        </w:rPr>
      </w:pPr>
      <w:r w:rsidRPr="00AF04FC">
        <w:rPr>
          <w:rFonts w:ascii="Arial LatArm" w:hAnsi="Arial LatArm" w:cs="Sylfaen"/>
          <w:sz w:val="20"/>
          <w:lang w:val="hy-AM"/>
        </w:rPr>
        <w:t xml:space="preserve">8.3 </w:t>
      </w:r>
      <w:r w:rsidRPr="00AF04FC">
        <w:rPr>
          <w:rFonts w:ascii="Arial" w:hAnsi="Arial" w:cs="Arial"/>
          <w:sz w:val="20"/>
          <w:lang w:val="hy-AM"/>
        </w:rPr>
        <w:t>Այնդեպքում</w:t>
      </w:r>
      <w:r w:rsidRPr="00AF04FC">
        <w:rPr>
          <w:rFonts w:ascii="Arial LatArm" w:hAnsi="Arial LatArm" w:cs="Sylfaen"/>
          <w:sz w:val="20"/>
          <w:lang w:val="hy-AM"/>
        </w:rPr>
        <w:t xml:space="preserve">, </w:t>
      </w:r>
      <w:r w:rsidRPr="00AF04FC">
        <w:rPr>
          <w:rFonts w:ascii="Arial" w:hAnsi="Arial" w:cs="Arial"/>
          <w:sz w:val="20"/>
          <w:lang w:val="hy-AM"/>
        </w:rPr>
        <w:t>երբօրենքովնախատեսվածկարգովօրենքիպահանջներիկատարմաննկատմամբհսկողությանկամվերահսկողությանկամբողոքներիքննությանարդյունքումարձանագրվումէ</w:t>
      </w:r>
      <w:r w:rsidRPr="00AF04FC">
        <w:rPr>
          <w:rFonts w:ascii="Arial LatArm" w:hAnsi="Arial LatArm" w:cs="Sylfaen"/>
          <w:sz w:val="20"/>
          <w:lang w:val="hy-AM"/>
        </w:rPr>
        <w:t xml:space="preserve">, </w:t>
      </w:r>
      <w:r w:rsidRPr="00AF04FC">
        <w:rPr>
          <w:rFonts w:ascii="Arial" w:hAnsi="Arial" w:cs="Arial"/>
          <w:sz w:val="20"/>
          <w:lang w:val="hy-AM"/>
        </w:rPr>
        <w:t>որպայմանագիրըկնքելունատակովկազմակերպվածգնմանգործընթացում</w:t>
      </w:r>
      <w:r w:rsidRPr="00AF04FC">
        <w:rPr>
          <w:rFonts w:ascii="Arial LatArm" w:hAnsi="Arial LatArm" w:cs="Sylfaen"/>
          <w:sz w:val="20"/>
          <w:lang w:val="hy-AM"/>
        </w:rPr>
        <w:t xml:space="preserve">, </w:t>
      </w:r>
      <w:r w:rsidRPr="00AF04FC">
        <w:rPr>
          <w:rFonts w:ascii="Arial" w:hAnsi="Arial" w:cs="Arial"/>
          <w:sz w:val="20"/>
          <w:lang w:val="hy-AM"/>
        </w:rPr>
        <w:t>մինչևպայմանագրիկնքումը</w:t>
      </w:r>
      <w:r w:rsidRPr="00AF04FC">
        <w:rPr>
          <w:rFonts w:ascii="Arial LatArm" w:hAnsi="Arial LatArm" w:cs="Sylfaen"/>
          <w:sz w:val="20"/>
          <w:lang w:val="hy-AM"/>
        </w:rPr>
        <w:t xml:space="preserve">, </w:t>
      </w:r>
      <w:r w:rsidRPr="00AF04FC">
        <w:rPr>
          <w:rFonts w:ascii="Arial" w:hAnsi="Arial" w:cs="Arial"/>
          <w:sz w:val="20"/>
          <w:lang w:val="hy-AM"/>
        </w:rPr>
        <w:t>Վաճառողըներկայացրելէկեղծփաստաթղթեր</w:t>
      </w:r>
      <w:r w:rsidRPr="00AF04FC">
        <w:rPr>
          <w:rFonts w:ascii="Arial LatArm" w:hAnsi="Arial LatArm" w:cs="Sylfaen"/>
          <w:sz w:val="20"/>
          <w:lang w:val="hy-AM"/>
        </w:rPr>
        <w:t xml:space="preserve"> (</w:t>
      </w:r>
      <w:r w:rsidRPr="00AF04FC">
        <w:rPr>
          <w:rFonts w:ascii="Arial" w:hAnsi="Arial" w:cs="Arial"/>
          <w:sz w:val="20"/>
          <w:lang w:val="hy-AM"/>
        </w:rPr>
        <w:t>տեղեկություններևտվյալներ</w:t>
      </w:r>
      <w:r w:rsidRPr="00AF04FC">
        <w:rPr>
          <w:rFonts w:ascii="Arial LatArm" w:hAnsi="Arial LatArm" w:cs="Sylfaen"/>
          <w:sz w:val="20"/>
          <w:lang w:val="hy-AM"/>
        </w:rPr>
        <w:t xml:space="preserve">), </w:t>
      </w:r>
      <w:r w:rsidRPr="00AF04FC">
        <w:rPr>
          <w:rFonts w:ascii="Arial" w:hAnsi="Arial" w:cs="Arial"/>
          <w:sz w:val="20"/>
          <w:lang w:val="hy-AM"/>
        </w:rPr>
        <w:t>կամվերջինիսընտրվածմասնակիցճանաչելումասինորոշումըչիհամապատասխանումՀայաստանիՀանրապետությանօրենսդրությանը</w:t>
      </w:r>
      <w:r w:rsidRPr="00AF04FC">
        <w:rPr>
          <w:rFonts w:ascii="Arial LatArm" w:hAnsi="Arial LatArm" w:cs="Sylfaen"/>
          <w:sz w:val="20"/>
          <w:lang w:val="hy-AM"/>
        </w:rPr>
        <w:t xml:space="preserve">, </w:t>
      </w:r>
      <w:r w:rsidRPr="00AF04FC">
        <w:rPr>
          <w:rFonts w:ascii="Arial" w:hAnsi="Arial" w:cs="Arial"/>
          <w:sz w:val="20"/>
          <w:lang w:val="hy-AM"/>
        </w:rPr>
        <w:t>ապաայդհիմքերնիհայտգալուցհետոԳնորդըմիակողմանիորենլուծ</w:t>
      </w:r>
      <w:r w:rsidR="00B26428" w:rsidRPr="00AF04FC">
        <w:rPr>
          <w:rFonts w:ascii="Arial" w:hAnsi="Arial" w:cs="Arial"/>
          <w:sz w:val="20"/>
          <w:lang w:val="hy-AM"/>
        </w:rPr>
        <w:t>ումէ</w:t>
      </w:r>
      <w:r w:rsidR="003D1CF4" w:rsidRPr="00AF04FC">
        <w:rPr>
          <w:rFonts w:ascii="Arial" w:hAnsi="Arial" w:cs="Arial"/>
          <w:sz w:val="20"/>
          <w:lang w:val="hy-AM"/>
        </w:rPr>
        <w:t>պ</w:t>
      </w:r>
      <w:r w:rsidRPr="00AF04FC">
        <w:rPr>
          <w:rFonts w:ascii="Arial" w:hAnsi="Arial" w:cs="Arial"/>
          <w:sz w:val="20"/>
          <w:lang w:val="hy-AM"/>
        </w:rPr>
        <w:t>այմանագիրը</w:t>
      </w:r>
      <w:r w:rsidRPr="00AF04FC">
        <w:rPr>
          <w:rFonts w:ascii="Arial LatArm" w:hAnsi="Arial LatArm" w:cs="Sylfaen"/>
          <w:sz w:val="20"/>
          <w:lang w:val="hy-AM"/>
        </w:rPr>
        <w:t xml:space="preserve">, </w:t>
      </w:r>
      <w:r w:rsidRPr="00AF04FC">
        <w:rPr>
          <w:rFonts w:ascii="Arial" w:hAnsi="Arial" w:cs="Arial"/>
          <w:sz w:val="20"/>
          <w:lang w:val="hy-AM"/>
        </w:rPr>
        <w:t>եթեարձանագրվածխախտումներըմինչև</w:t>
      </w:r>
      <w:r w:rsidR="003D1CF4" w:rsidRPr="00AF04FC">
        <w:rPr>
          <w:rFonts w:ascii="Arial" w:hAnsi="Arial" w:cs="Arial"/>
          <w:sz w:val="20"/>
          <w:lang w:val="hy-AM"/>
        </w:rPr>
        <w:t>պ</w:t>
      </w:r>
      <w:r w:rsidRPr="00AF04FC">
        <w:rPr>
          <w:rFonts w:ascii="Arial" w:hAnsi="Arial" w:cs="Arial"/>
          <w:sz w:val="20"/>
          <w:lang w:val="hy-AM"/>
        </w:rPr>
        <w:t>այմանագրիկնքումըհայտնիլինելուդեպքումգնումներիմասինՀայաստանիՀանրապետությանօրենսդրությանհամաձայնհիմքկհանդիսանային</w:t>
      </w:r>
      <w:r w:rsidR="003D1CF4" w:rsidRPr="00AF04FC">
        <w:rPr>
          <w:rFonts w:ascii="Arial" w:hAnsi="Arial" w:cs="Arial"/>
          <w:sz w:val="20"/>
          <w:lang w:val="hy-AM"/>
        </w:rPr>
        <w:t>պ</w:t>
      </w:r>
      <w:r w:rsidRPr="00AF04FC">
        <w:rPr>
          <w:rFonts w:ascii="Arial" w:hAnsi="Arial" w:cs="Arial"/>
          <w:sz w:val="20"/>
          <w:lang w:val="hy-AM"/>
        </w:rPr>
        <w:t>այմանագիրըչկնքելուհամար։Ընդորում</w:t>
      </w:r>
      <w:r w:rsidRPr="00AF04FC">
        <w:rPr>
          <w:rFonts w:ascii="Arial LatArm" w:hAnsi="Arial LatArm" w:cs="Sylfaen"/>
          <w:sz w:val="20"/>
          <w:lang w:val="hy-AM"/>
        </w:rPr>
        <w:t xml:space="preserve">, </w:t>
      </w:r>
      <w:r w:rsidRPr="00AF04FC">
        <w:rPr>
          <w:rFonts w:ascii="Arial" w:hAnsi="Arial" w:cs="Arial"/>
          <w:sz w:val="20"/>
          <w:lang w:val="hy-AM"/>
        </w:rPr>
        <w:t>Գնորդըչիկրում</w:t>
      </w:r>
      <w:r w:rsidR="003D1CF4" w:rsidRPr="00AF04FC">
        <w:rPr>
          <w:rFonts w:ascii="Arial" w:hAnsi="Arial" w:cs="Arial"/>
          <w:sz w:val="20"/>
          <w:lang w:val="hy-AM"/>
        </w:rPr>
        <w:t>պ</w:t>
      </w:r>
      <w:r w:rsidRPr="00AF04FC">
        <w:rPr>
          <w:rFonts w:ascii="Arial" w:hAnsi="Arial" w:cs="Arial"/>
          <w:sz w:val="20"/>
          <w:lang w:val="hy-AM"/>
        </w:rPr>
        <w:t>այմանագրիմիակողմանիլուծմանհետևանքովՎաճառողիհամարառաջացողվնասներիկամբացթողնվածօգուտիռիսկը</w:t>
      </w:r>
      <w:r w:rsidRPr="00AF04FC">
        <w:rPr>
          <w:rFonts w:ascii="Arial LatArm" w:hAnsi="Arial LatArm" w:cs="Sylfaen"/>
          <w:sz w:val="20"/>
          <w:lang w:val="hy-AM"/>
        </w:rPr>
        <w:t xml:space="preserve">, </w:t>
      </w:r>
      <w:r w:rsidRPr="00AF04FC">
        <w:rPr>
          <w:rFonts w:ascii="Arial" w:hAnsi="Arial" w:cs="Arial"/>
          <w:sz w:val="20"/>
          <w:lang w:val="hy-AM"/>
        </w:rPr>
        <w:t>իսկվերջինսպարտավորէՀայաստանիՀանրապետությանօրենքովսահմանվածկարգովփոխհատուցելիրմեղքովԳնորդիկրածվնասներնայնծավալով</w:t>
      </w:r>
      <w:r w:rsidRPr="00AF04FC">
        <w:rPr>
          <w:rFonts w:ascii="Arial LatArm" w:hAnsi="Arial LatArm" w:cs="Sylfaen"/>
          <w:sz w:val="20"/>
          <w:lang w:val="hy-AM"/>
        </w:rPr>
        <w:t xml:space="preserve">, </w:t>
      </w:r>
      <w:r w:rsidRPr="00AF04FC">
        <w:rPr>
          <w:rFonts w:ascii="Arial" w:hAnsi="Arial" w:cs="Arial"/>
          <w:sz w:val="20"/>
          <w:lang w:val="hy-AM"/>
        </w:rPr>
        <w:t>որիմասով</w:t>
      </w:r>
      <w:r w:rsidR="003D1CF4" w:rsidRPr="00AF04FC">
        <w:rPr>
          <w:rFonts w:ascii="Arial" w:hAnsi="Arial" w:cs="Arial"/>
          <w:sz w:val="20"/>
          <w:lang w:val="hy-AM"/>
        </w:rPr>
        <w:t>պ</w:t>
      </w:r>
      <w:r w:rsidRPr="00AF04FC">
        <w:rPr>
          <w:rFonts w:ascii="Arial" w:hAnsi="Arial" w:cs="Arial"/>
          <w:sz w:val="20"/>
          <w:lang w:val="hy-AM"/>
        </w:rPr>
        <w:t>այմանագիրըլուծվելէ։</w:t>
      </w:r>
    </w:p>
    <w:p w:rsidR="00071D1C" w:rsidRPr="00AF04FC" w:rsidRDefault="00071D1C" w:rsidP="00EF3662">
      <w:pPr>
        <w:tabs>
          <w:tab w:val="left" w:pos="1276"/>
        </w:tabs>
        <w:ind w:firstLine="720"/>
        <w:jc w:val="both"/>
        <w:rPr>
          <w:rFonts w:ascii="Arial LatArm" w:hAnsi="Arial LatArm" w:cs="Sylfaen"/>
          <w:sz w:val="20"/>
          <w:lang w:val="hy-AM"/>
        </w:rPr>
      </w:pPr>
      <w:r w:rsidRPr="00AF04FC">
        <w:rPr>
          <w:rFonts w:ascii="Arial LatArm" w:hAnsi="Arial LatArm" w:cs="Sylfaen"/>
          <w:sz w:val="20"/>
          <w:lang w:val="hy-AM"/>
        </w:rPr>
        <w:t xml:space="preserve">8.4 </w:t>
      </w:r>
      <w:r w:rsidRPr="00AF04FC">
        <w:rPr>
          <w:rFonts w:ascii="Arial" w:hAnsi="Arial" w:cs="Arial"/>
          <w:sz w:val="20"/>
          <w:lang w:val="hy-AM"/>
        </w:rPr>
        <w:t>ՊայմանագրիհետկապվածվեճերըենթակաենքննությանՀայաստանիՀանրապետությանդատարաններում։</w:t>
      </w:r>
    </w:p>
    <w:p w:rsidR="00071D1C" w:rsidRPr="00AF04FC" w:rsidRDefault="00071D1C" w:rsidP="00EF3662">
      <w:pPr>
        <w:tabs>
          <w:tab w:val="left" w:pos="1276"/>
        </w:tabs>
        <w:ind w:firstLine="720"/>
        <w:jc w:val="both"/>
        <w:rPr>
          <w:rFonts w:ascii="Arial LatArm" w:hAnsi="Arial LatArm" w:cs="Sylfaen"/>
          <w:sz w:val="20"/>
          <w:lang w:val="hy-AM"/>
        </w:rPr>
      </w:pPr>
      <w:r w:rsidRPr="00AF04FC">
        <w:rPr>
          <w:rFonts w:ascii="Arial LatArm" w:hAnsi="Arial LatArm" w:cs="Sylfaen"/>
          <w:sz w:val="20"/>
          <w:lang w:val="hy-AM"/>
        </w:rPr>
        <w:t>8.5</w:t>
      </w:r>
      <w:r w:rsidRPr="00AF04FC">
        <w:rPr>
          <w:rFonts w:ascii="Arial LatArm" w:hAnsi="Arial LatArm" w:cs="Sylfaen"/>
          <w:sz w:val="20"/>
          <w:lang w:val="hy-AM"/>
        </w:rPr>
        <w:tab/>
      </w:r>
      <w:r w:rsidRPr="00AF04FC">
        <w:rPr>
          <w:rFonts w:ascii="Arial" w:hAnsi="Arial" w:cs="Arial"/>
          <w:sz w:val="20"/>
          <w:lang w:val="hy-AM"/>
        </w:rPr>
        <w:t>ՊայմանագրումփոփոխություններևլրացումներկարողենկատարվելմիայնԿողմերիփոխադարձհամաձայնությամբ</w:t>
      </w:r>
      <w:r w:rsidRPr="00AF04FC">
        <w:rPr>
          <w:rFonts w:ascii="Arial LatArm" w:hAnsi="Arial LatArm" w:cs="Sylfaen"/>
          <w:sz w:val="20"/>
          <w:lang w:val="hy-AM"/>
        </w:rPr>
        <w:t xml:space="preserve">` </w:t>
      </w:r>
      <w:r w:rsidRPr="00AF04FC">
        <w:rPr>
          <w:rFonts w:ascii="Arial" w:hAnsi="Arial" w:cs="Arial"/>
          <w:sz w:val="20"/>
          <w:lang w:val="hy-AM"/>
        </w:rPr>
        <w:t>համաձայնագիրկնքելումիջոցով</w:t>
      </w:r>
      <w:r w:rsidRPr="00AF04FC">
        <w:rPr>
          <w:rFonts w:ascii="Arial LatArm" w:hAnsi="Arial LatArm" w:cs="Sylfaen"/>
          <w:sz w:val="20"/>
          <w:lang w:val="hy-AM"/>
        </w:rPr>
        <w:t xml:space="preserve">, </w:t>
      </w:r>
      <w:r w:rsidRPr="00AF04FC">
        <w:rPr>
          <w:rFonts w:ascii="Arial" w:hAnsi="Arial" w:cs="Arial"/>
          <w:sz w:val="20"/>
          <w:lang w:val="hy-AM"/>
        </w:rPr>
        <w:t>որըկհանդիսանա</w:t>
      </w:r>
      <w:r w:rsidR="003D1CF4" w:rsidRPr="00AF04FC">
        <w:rPr>
          <w:rFonts w:ascii="Arial" w:hAnsi="Arial" w:cs="Arial"/>
          <w:sz w:val="20"/>
          <w:lang w:val="hy-AM"/>
        </w:rPr>
        <w:t>պ</w:t>
      </w:r>
      <w:r w:rsidRPr="00AF04FC">
        <w:rPr>
          <w:rFonts w:ascii="Arial" w:hAnsi="Arial" w:cs="Arial"/>
          <w:sz w:val="20"/>
          <w:lang w:val="hy-AM"/>
        </w:rPr>
        <w:t>այմանագրիանբաժանելիմասը։</w:t>
      </w:r>
    </w:p>
    <w:p w:rsidR="00071D1C" w:rsidRPr="00AF04FC" w:rsidRDefault="00071D1C" w:rsidP="00EF3662">
      <w:pPr>
        <w:tabs>
          <w:tab w:val="left" w:pos="1276"/>
        </w:tabs>
        <w:ind w:firstLine="720"/>
        <w:jc w:val="both"/>
        <w:rPr>
          <w:rFonts w:ascii="Arial LatArm" w:hAnsi="Arial LatArm" w:cs="Sylfaen"/>
          <w:sz w:val="20"/>
          <w:lang w:val="hy-AM"/>
        </w:rPr>
      </w:pPr>
      <w:r w:rsidRPr="00AF04FC">
        <w:rPr>
          <w:rFonts w:ascii="Arial" w:hAnsi="Arial" w:cs="Arial"/>
          <w:sz w:val="20"/>
          <w:lang w:val="hy-AM"/>
        </w:rPr>
        <w:t>Արգելվումէ</w:t>
      </w:r>
      <w:r w:rsidR="003D1CF4" w:rsidRPr="00AF04FC">
        <w:rPr>
          <w:rFonts w:ascii="Arial" w:hAnsi="Arial" w:cs="Arial"/>
          <w:sz w:val="20"/>
          <w:lang w:val="hy-AM"/>
        </w:rPr>
        <w:t>պայմանագրում</w:t>
      </w:r>
      <w:r w:rsidR="003D1CF4" w:rsidRPr="00AF04FC">
        <w:rPr>
          <w:rFonts w:ascii="Arial LatArm" w:hAnsi="Arial LatArm" w:cs="Sylfaen"/>
          <w:sz w:val="20"/>
          <w:lang w:val="hy-AM"/>
        </w:rPr>
        <w:t xml:space="preserve">, </w:t>
      </w:r>
      <w:r w:rsidR="003D1CF4" w:rsidRPr="00AF04FC">
        <w:rPr>
          <w:rFonts w:ascii="Arial" w:hAnsi="Arial" w:cs="Arial"/>
          <w:sz w:val="20"/>
          <w:lang w:val="hy-AM"/>
        </w:rPr>
        <w:t>իսկեթեպ</w:t>
      </w:r>
      <w:r w:rsidRPr="00AF04FC">
        <w:rPr>
          <w:rFonts w:ascii="Arial" w:hAnsi="Arial" w:cs="Arial"/>
          <w:sz w:val="20"/>
          <w:lang w:val="hy-AM"/>
        </w:rPr>
        <w:t>այմանագրիգինըգործոնայինէ</w:t>
      </w:r>
      <w:r w:rsidRPr="00AF04FC">
        <w:rPr>
          <w:rFonts w:ascii="Arial LatArm" w:hAnsi="Arial LatArm" w:cs="Sylfaen"/>
          <w:sz w:val="20"/>
          <w:lang w:val="hy-AM"/>
        </w:rPr>
        <w:t xml:space="preserve">, </w:t>
      </w:r>
      <w:r w:rsidRPr="00AF04FC">
        <w:rPr>
          <w:rFonts w:ascii="Arial" w:hAnsi="Arial" w:cs="Arial"/>
          <w:sz w:val="20"/>
          <w:lang w:val="hy-AM"/>
        </w:rPr>
        <w:t>ապանաևայդ</w:t>
      </w:r>
      <w:r w:rsidR="003D1CF4" w:rsidRPr="00AF04FC">
        <w:rPr>
          <w:rFonts w:ascii="Arial" w:hAnsi="Arial" w:cs="Arial"/>
          <w:sz w:val="20"/>
          <w:lang w:val="hy-AM"/>
        </w:rPr>
        <w:t>պ</w:t>
      </w:r>
      <w:r w:rsidRPr="00AF04FC">
        <w:rPr>
          <w:rFonts w:ascii="Arial" w:hAnsi="Arial" w:cs="Arial"/>
          <w:sz w:val="20"/>
          <w:lang w:val="hy-AM"/>
        </w:rPr>
        <w:t>այմանագրինկիցհաջորդողյուրաքանչյուրտարիներինկնքվածհամաձայնագրումկատարելայնպիսիփոփոխություններ</w:t>
      </w:r>
      <w:r w:rsidRPr="00AF04FC">
        <w:rPr>
          <w:rFonts w:ascii="Arial LatArm" w:hAnsi="Arial LatArm" w:cs="Sylfaen"/>
          <w:sz w:val="20"/>
          <w:lang w:val="hy-AM"/>
        </w:rPr>
        <w:t xml:space="preserve">, </w:t>
      </w:r>
      <w:r w:rsidRPr="00AF04FC">
        <w:rPr>
          <w:rFonts w:ascii="Arial" w:hAnsi="Arial" w:cs="Arial"/>
          <w:sz w:val="20"/>
          <w:lang w:val="hy-AM"/>
        </w:rPr>
        <w:t>որոնքհանգեցնումենգնվող</w:t>
      </w:r>
      <w:r w:rsidR="00617A6E" w:rsidRPr="00AF04FC">
        <w:rPr>
          <w:rFonts w:ascii="Arial" w:hAnsi="Arial" w:cs="Arial"/>
          <w:sz w:val="20"/>
          <w:lang w:val="hy-AM"/>
        </w:rPr>
        <w:t>ա</w:t>
      </w:r>
      <w:r w:rsidRPr="00AF04FC">
        <w:rPr>
          <w:rFonts w:ascii="Arial" w:hAnsi="Arial" w:cs="Arial"/>
          <w:sz w:val="20"/>
          <w:lang w:val="hy-AM"/>
        </w:rPr>
        <w:t>պրանքիծավալներիկամձեռքբերվող</w:t>
      </w:r>
      <w:r w:rsidR="003D1CF4" w:rsidRPr="00AF04FC">
        <w:rPr>
          <w:rFonts w:ascii="Arial" w:hAnsi="Arial" w:cs="Arial"/>
          <w:sz w:val="20"/>
          <w:lang w:val="hy-AM"/>
        </w:rPr>
        <w:t>ա</w:t>
      </w:r>
      <w:r w:rsidRPr="00AF04FC">
        <w:rPr>
          <w:rFonts w:ascii="Arial" w:hAnsi="Arial" w:cs="Arial"/>
          <w:sz w:val="20"/>
          <w:lang w:val="hy-AM"/>
        </w:rPr>
        <w:t>պրանքիմիավորիգնիկամ</w:t>
      </w:r>
      <w:r w:rsidR="003D1CF4" w:rsidRPr="00AF04FC">
        <w:rPr>
          <w:rFonts w:ascii="Arial" w:hAnsi="Arial" w:cs="Arial"/>
          <w:sz w:val="20"/>
          <w:lang w:val="hy-AM"/>
        </w:rPr>
        <w:t>պ</w:t>
      </w:r>
      <w:r w:rsidRPr="00AF04FC">
        <w:rPr>
          <w:rFonts w:ascii="Arial" w:hAnsi="Arial" w:cs="Arial"/>
          <w:sz w:val="20"/>
          <w:lang w:val="hy-AM"/>
        </w:rPr>
        <w:t>այմանագրիգնիարհեստականփոփոխման։</w:t>
      </w:r>
    </w:p>
    <w:p w:rsidR="00071D1C" w:rsidRPr="00AF04FC" w:rsidRDefault="00071D1C" w:rsidP="00EF3662">
      <w:pPr>
        <w:tabs>
          <w:tab w:val="left" w:pos="1276"/>
        </w:tabs>
        <w:ind w:firstLine="720"/>
        <w:jc w:val="both"/>
        <w:rPr>
          <w:rFonts w:ascii="Arial LatArm" w:hAnsi="Arial LatArm" w:cs="Times Armenian"/>
          <w:sz w:val="20"/>
          <w:lang w:val="hy-AM"/>
        </w:rPr>
      </w:pPr>
      <w:r w:rsidRPr="00AF04FC">
        <w:rPr>
          <w:rFonts w:ascii="Arial" w:hAnsi="Arial" w:cs="Arial"/>
          <w:sz w:val="20"/>
          <w:lang w:val="hy-AM"/>
        </w:rPr>
        <w:t>Պայմանագրիկողմերից</w:t>
      </w:r>
      <w:r w:rsidR="00617A6E" w:rsidRPr="00AF04FC">
        <w:rPr>
          <w:rFonts w:ascii="Arial" w:hAnsi="Arial" w:cs="Arial"/>
          <w:sz w:val="20"/>
          <w:lang w:val="hy-AM"/>
        </w:rPr>
        <w:t>անկախգործոններիազդեցությամբպ</w:t>
      </w:r>
      <w:r w:rsidRPr="00AF04FC">
        <w:rPr>
          <w:rFonts w:ascii="Arial" w:hAnsi="Arial" w:cs="Arial"/>
          <w:sz w:val="20"/>
          <w:lang w:val="hy-AM"/>
        </w:rPr>
        <w:t>այմանագրիփոփոխմանյուրաքանչյուրդեպքսահմանումէՀայաստանիՀանրապետությանկառավարությունը։</w:t>
      </w:r>
    </w:p>
    <w:p w:rsidR="00071D1C" w:rsidRPr="00AF04FC" w:rsidRDefault="00071D1C" w:rsidP="00EF3662">
      <w:pPr>
        <w:tabs>
          <w:tab w:val="left" w:pos="1276"/>
        </w:tabs>
        <w:ind w:firstLine="720"/>
        <w:jc w:val="both"/>
        <w:rPr>
          <w:rFonts w:ascii="Arial LatArm" w:hAnsi="Arial LatArm"/>
          <w:sz w:val="20"/>
          <w:lang w:val="hy-AM"/>
        </w:rPr>
      </w:pPr>
      <w:r w:rsidRPr="00AF04FC">
        <w:rPr>
          <w:rFonts w:ascii="Arial LatArm" w:hAnsi="Arial LatArm"/>
          <w:sz w:val="20"/>
          <w:lang w:val="pt-BR"/>
        </w:rPr>
        <w:t xml:space="preserve">8.6 </w:t>
      </w:r>
      <w:r w:rsidRPr="00AF04FC">
        <w:rPr>
          <w:rFonts w:ascii="Arial" w:hAnsi="Arial" w:cs="Arial"/>
          <w:sz w:val="20"/>
          <w:lang w:val="pt-BR"/>
        </w:rPr>
        <w:t>Եթեպայմանագիրնիրականացվ</w:t>
      </w:r>
      <w:r w:rsidRPr="00AF04FC">
        <w:rPr>
          <w:rFonts w:ascii="Arial" w:hAnsi="Arial" w:cs="Arial"/>
          <w:sz w:val="20"/>
          <w:lang w:val="hy-AM"/>
        </w:rPr>
        <w:t>ումէ</w:t>
      </w:r>
      <w:r w:rsidRPr="00AF04FC">
        <w:rPr>
          <w:rFonts w:ascii="Arial" w:hAnsi="Arial" w:cs="Arial"/>
          <w:sz w:val="20"/>
          <w:lang w:val="pt-BR"/>
        </w:rPr>
        <w:t>գործակալությանպայմանագիրկնքելումիջոցով</w:t>
      </w:r>
      <w:r w:rsidRPr="00AF04FC">
        <w:rPr>
          <w:rFonts w:ascii="Arial LatArm" w:hAnsi="Arial LatArm"/>
          <w:sz w:val="20"/>
          <w:lang w:val="pt-BR"/>
        </w:rPr>
        <w:t>.</w:t>
      </w:r>
    </w:p>
    <w:p w:rsidR="00071D1C" w:rsidRPr="00AF04FC" w:rsidRDefault="00071D1C" w:rsidP="00EF3662">
      <w:pPr>
        <w:tabs>
          <w:tab w:val="left" w:pos="1276"/>
        </w:tabs>
        <w:ind w:firstLine="720"/>
        <w:jc w:val="both"/>
        <w:rPr>
          <w:rFonts w:ascii="Arial LatArm" w:hAnsi="Arial LatArm"/>
          <w:sz w:val="20"/>
          <w:lang w:val="pt-BR"/>
        </w:rPr>
      </w:pPr>
      <w:r w:rsidRPr="00AF04FC">
        <w:rPr>
          <w:rFonts w:ascii="Arial LatArm" w:hAnsi="Arial LatArm"/>
          <w:sz w:val="20"/>
          <w:lang w:val="hy-AM"/>
        </w:rPr>
        <w:t>1)</w:t>
      </w:r>
      <w:r w:rsidRPr="00AF04FC">
        <w:rPr>
          <w:rFonts w:ascii="Arial" w:hAnsi="Arial" w:cs="Arial"/>
          <w:sz w:val="20"/>
          <w:lang w:val="pt-BR"/>
        </w:rPr>
        <w:t>Վաճառ</w:t>
      </w:r>
      <w:r w:rsidRPr="00AF04FC">
        <w:rPr>
          <w:rFonts w:ascii="Arial" w:hAnsi="Arial" w:cs="Arial"/>
          <w:sz w:val="20"/>
          <w:lang w:val="hy-AM"/>
        </w:rPr>
        <w:t>ողը</w:t>
      </w:r>
      <w:r w:rsidRPr="00AF04FC">
        <w:rPr>
          <w:rFonts w:ascii="Arial" w:hAnsi="Arial" w:cs="Arial"/>
          <w:sz w:val="20"/>
          <w:lang w:val="pt-BR"/>
        </w:rPr>
        <w:t>պատասխանատվությունէկրումգործակալիպարտավորություններիչկատարմանկամոչպատշաճկատարմանհամար</w:t>
      </w:r>
      <w:r w:rsidRPr="00AF04FC">
        <w:rPr>
          <w:rFonts w:ascii="Arial LatArm" w:hAnsi="Arial LatArm"/>
          <w:sz w:val="20"/>
          <w:lang w:val="pt-BR"/>
        </w:rPr>
        <w:t>.</w:t>
      </w:r>
    </w:p>
    <w:p w:rsidR="00071D1C" w:rsidRPr="00AF04FC" w:rsidRDefault="00071D1C" w:rsidP="00EF3662">
      <w:pPr>
        <w:tabs>
          <w:tab w:val="left" w:pos="1276"/>
        </w:tabs>
        <w:ind w:firstLine="720"/>
        <w:jc w:val="both"/>
        <w:rPr>
          <w:rFonts w:ascii="Arial LatArm" w:hAnsi="Arial LatArm"/>
          <w:sz w:val="20"/>
          <w:lang w:val="pt-BR"/>
        </w:rPr>
      </w:pPr>
      <w:r w:rsidRPr="00AF04FC">
        <w:rPr>
          <w:rFonts w:ascii="Arial LatArm" w:hAnsi="Arial LatArm"/>
          <w:sz w:val="20"/>
          <w:lang w:val="pt-BR"/>
        </w:rPr>
        <w:t xml:space="preserve">2) </w:t>
      </w:r>
      <w:r w:rsidRPr="00AF04FC">
        <w:rPr>
          <w:rFonts w:ascii="Arial" w:hAnsi="Arial" w:cs="Arial"/>
          <w:sz w:val="20"/>
          <w:lang w:val="pt-BR"/>
        </w:rPr>
        <w:t>պայմանագրիկատարմանընթացքումգործակալիփոփոխմանդեպքումՎաճառ</w:t>
      </w:r>
      <w:r w:rsidRPr="00AF04FC">
        <w:rPr>
          <w:rFonts w:ascii="Arial" w:hAnsi="Arial" w:cs="Arial"/>
          <w:sz w:val="20"/>
          <w:lang w:val="hy-AM"/>
        </w:rPr>
        <w:t>ող</w:t>
      </w:r>
      <w:r w:rsidRPr="00AF04FC">
        <w:rPr>
          <w:rFonts w:ascii="Arial" w:hAnsi="Arial" w:cs="Arial"/>
          <w:sz w:val="20"/>
          <w:lang w:val="pt-BR"/>
        </w:rPr>
        <w:t>ըգրավորտեղեկացնումէԳնորդին՝տրամադրելովգործակալությանպայմանագրիպատճենըևդրակողմհանդիսացողանձիտվյալները՝փոփոխությունըկատարվելուօրվանիցհինգաշխատանքայինօրվաընթացքում</w:t>
      </w:r>
      <w:r w:rsidR="008061D6" w:rsidRPr="00AF04FC">
        <w:rPr>
          <w:rFonts w:ascii="Arial LatArm" w:hAnsi="Arial LatArm"/>
          <w:sz w:val="20"/>
          <w:lang w:val="pt-BR"/>
        </w:rPr>
        <w:t>:</w:t>
      </w:r>
      <w:r w:rsidR="00383BC3" w:rsidRPr="00AF04FC">
        <w:rPr>
          <w:rFonts w:ascii="Arial LatArm" w:hAnsi="Arial LatArm"/>
          <w:sz w:val="20"/>
          <w:vertAlign w:val="superscript"/>
          <w:lang w:val="pt-BR"/>
        </w:rPr>
        <w:t>22</w:t>
      </w:r>
      <w:r w:rsidRPr="00AF04FC">
        <w:rPr>
          <w:rStyle w:val="FootnoteReference"/>
          <w:rFonts w:ascii="Arial LatArm" w:hAnsi="Arial LatArm"/>
          <w:color w:val="FFFFFF"/>
          <w:sz w:val="20"/>
          <w:lang w:val="pt-BR"/>
        </w:rPr>
        <w:footnoteReference w:id="13"/>
      </w:r>
    </w:p>
    <w:p w:rsidR="00071D1C" w:rsidRPr="00AF04FC" w:rsidRDefault="00071D1C" w:rsidP="00EF3662">
      <w:pPr>
        <w:tabs>
          <w:tab w:val="left" w:pos="1276"/>
        </w:tabs>
        <w:ind w:firstLine="720"/>
        <w:jc w:val="both"/>
        <w:rPr>
          <w:rFonts w:ascii="Arial LatArm" w:hAnsi="Arial LatArm"/>
          <w:sz w:val="20"/>
          <w:lang w:val="pt-BR"/>
        </w:rPr>
      </w:pPr>
      <w:r w:rsidRPr="00AF04FC">
        <w:rPr>
          <w:rFonts w:ascii="Arial LatArm" w:hAnsi="Arial LatArm"/>
          <w:sz w:val="20"/>
          <w:lang w:val="pt-BR"/>
        </w:rPr>
        <w:lastRenderedPageBreak/>
        <w:t xml:space="preserve">8.7 </w:t>
      </w:r>
      <w:r w:rsidRPr="00AF04FC">
        <w:rPr>
          <w:rFonts w:ascii="Arial" w:hAnsi="Arial" w:cs="Arial"/>
          <w:sz w:val="20"/>
          <w:lang w:val="pt-BR"/>
        </w:rPr>
        <w:t>Եթեպայմանագիրնիրականացվումէհամատեղգործունեության</w:t>
      </w:r>
      <w:r w:rsidRPr="00AF04FC">
        <w:rPr>
          <w:rFonts w:ascii="Arial LatArm" w:hAnsi="Arial LatArm"/>
          <w:sz w:val="20"/>
          <w:lang w:val="pt-BR"/>
        </w:rPr>
        <w:t xml:space="preserve"> (</w:t>
      </w:r>
      <w:r w:rsidRPr="00AF04FC">
        <w:rPr>
          <w:rFonts w:ascii="Arial" w:hAnsi="Arial" w:cs="Arial"/>
          <w:sz w:val="20"/>
          <w:lang w:val="pt-BR"/>
        </w:rPr>
        <w:t>կոնսորցիումի</w:t>
      </w:r>
      <w:r w:rsidRPr="00AF04FC">
        <w:rPr>
          <w:rFonts w:ascii="Arial LatArm" w:hAnsi="Arial LatArm"/>
          <w:sz w:val="20"/>
          <w:lang w:val="pt-BR"/>
        </w:rPr>
        <w:t xml:space="preserve">) </w:t>
      </w:r>
      <w:r w:rsidRPr="00AF04FC">
        <w:rPr>
          <w:rFonts w:ascii="Arial" w:hAnsi="Arial" w:cs="Arial"/>
          <w:sz w:val="20"/>
          <w:lang w:val="pt-BR"/>
        </w:rPr>
        <w:t>պայմանագիրկնքելումիջոցով</w:t>
      </w:r>
      <w:r w:rsidRPr="00AF04FC">
        <w:rPr>
          <w:rFonts w:ascii="Arial LatArm" w:hAnsi="Arial LatArm"/>
          <w:sz w:val="20"/>
          <w:lang w:val="pt-BR"/>
        </w:rPr>
        <w:t xml:space="preserve">, </w:t>
      </w:r>
      <w:r w:rsidRPr="00AF04FC">
        <w:rPr>
          <w:rFonts w:ascii="Arial" w:hAnsi="Arial" w:cs="Arial"/>
          <w:sz w:val="20"/>
          <w:lang w:val="pt-BR"/>
        </w:rPr>
        <w:t>ապաայդպայմանագրիմասնակիցներըկրումենհամատեղևհամապարտպատասխանատվություն</w:t>
      </w:r>
      <w:r w:rsidRPr="00AF04FC">
        <w:rPr>
          <w:rFonts w:ascii="Arial LatArm" w:hAnsi="Arial LatArm"/>
          <w:sz w:val="20"/>
          <w:lang w:val="pt-BR"/>
        </w:rPr>
        <w:t xml:space="preserve">: </w:t>
      </w:r>
      <w:r w:rsidRPr="00AF04FC">
        <w:rPr>
          <w:rFonts w:ascii="Arial" w:hAnsi="Arial" w:cs="Arial"/>
          <w:sz w:val="20"/>
          <w:lang w:val="pt-BR"/>
        </w:rPr>
        <w:t>Ընդորում</w:t>
      </w:r>
      <w:r w:rsidRPr="00AF04FC">
        <w:rPr>
          <w:rFonts w:ascii="Arial LatArm" w:hAnsi="Arial LatArm"/>
          <w:sz w:val="20"/>
          <w:lang w:val="pt-BR"/>
        </w:rPr>
        <w:t xml:space="preserve">, </w:t>
      </w:r>
      <w:r w:rsidRPr="00AF04FC">
        <w:rPr>
          <w:rFonts w:ascii="Arial" w:hAnsi="Arial" w:cs="Arial"/>
          <w:sz w:val="20"/>
          <w:lang w:val="pt-BR"/>
        </w:rPr>
        <w:t>կոնսորցիումիանդամիկոնսորցիումիցդուրսգալուդեպքումպայմանագիրըմիակողմանիորենլուծվումէևկոնսորցիումիանդամներինկատմամբկիրառվումենպայմանագրովնախատեսվածպատասխանատվությանմիջոցները</w:t>
      </w:r>
      <w:r w:rsidR="008061D6" w:rsidRPr="00AF04FC">
        <w:rPr>
          <w:rFonts w:ascii="Arial LatArm" w:hAnsi="Arial LatArm"/>
          <w:sz w:val="20"/>
          <w:lang w:val="pt-BR"/>
        </w:rPr>
        <w:t>:</w:t>
      </w:r>
      <w:r w:rsidR="00383BC3" w:rsidRPr="00AF04FC">
        <w:rPr>
          <w:rFonts w:ascii="Arial LatArm" w:hAnsi="Arial LatArm"/>
          <w:sz w:val="20"/>
          <w:vertAlign w:val="superscript"/>
          <w:lang w:val="pt-BR"/>
        </w:rPr>
        <w:t>23</w:t>
      </w:r>
      <w:r w:rsidRPr="00AF04FC">
        <w:rPr>
          <w:rStyle w:val="FootnoteReference"/>
          <w:rFonts w:ascii="Arial LatArm" w:hAnsi="Arial LatArm"/>
          <w:color w:val="FFFFFF"/>
          <w:sz w:val="20"/>
          <w:lang w:val="pt-BR"/>
        </w:rPr>
        <w:footnoteReference w:id="14"/>
      </w:r>
    </w:p>
    <w:p w:rsidR="00071D1C" w:rsidRPr="00AF04FC" w:rsidRDefault="00071D1C" w:rsidP="00EF3662">
      <w:pPr>
        <w:tabs>
          <w:tab w:val="left" w:pos="1276"/>
        </w:tabs>
        <w:ind w:firstLine="720"/>
        <w:jc w:val="both"/>
        <w:rPr>
          <w:rFonts w:ascii="Arial LatArm" w:hAnsi="Arial LatArm"/>
          <w:sz w:val="20"/>
          <w:lang w:val="pt-BR"/>
        </w:rPr>
      </w:pPr>
      <w:r w:rsidRPr="00AF04FC">
        <w:rPr>
          <w:rFonts w:ascii="Arial LatArm" w:hAnsi="Arial LatArm" w:cs="Times Armenian"/>
          <w:sz w:val="20"/>
          <w:lang w:val="pt-BR"/>
        </w:rPr>
        <w:t>8</w:t>
      </w:r>
      <w:r w:rsidRPr="00AF04FC">
        <w:rPr>
          <w:rFonts w:ascii="Arial LatArm" w:hAnsi="Arial LatArm" w:cs="Times Armenian"/>
          <w:sz w:val="20"/>
          <w:lang w:val="hy-AM"/>
        </w:rPr>
        <w:t>.</w:t>
      </w:r>
      <w:r w:rsidRPr="00AF04FC">
        <w:rPr>
          <w:rFonts w:ascii="Arial LatArm" w:hAnsi="Arial LatArm" w:cs="Times Armenian"/>
          <w:sz w:val="20"/>
          <w:lang w:val="pt-BR"/>
        </w:rPr>
        <w:t>8</w:t>
      </w:r>
      <w:r w:rsidRPr="00AF04FC">
        <w:rPr>
          <w:rFonts w:ascii="Arial" w:hAnsi="Arial" w:cs="Arial"/>
          <w:sz w:val="20"/>
          <w:lang w:val="hy-AM"/>
        </w:rPr>
        <w:t>Ա</w:t>
      </w:r>
      <w:r w:rsidRPr="00AF04FC">
        <w:rPr>
          <w:rFonts w:ascii="Arial" w:hAnsi="Arial" w:cs="Arial"/>
          <w:sz w:val="20"/>
        </w:rPr>
        <w:t>պր</w:t>
      </w:r>
      <w:r w:rsidRPr="00AF04FC">
        <w:rPr>
          <w:rFonts w:ascii="Arial" w:hAnsi="Arial" w:cs="Arial"/>
          <w:sz w:val="20"/>
          <w:lang w:val="hy-AM"/>
        </w:rPr>
        <w:t>անքի</w:t>
      </w:r>
      <w:r w:rsidRPr="00AF04FC">
        <w:rPr>
          <w:rFonts w:ascii="Arial" w:hAnsi="Arial" w:cs="Arial"/>
          <w:sz w:val="20"/>
        </w:rPr>
        <w:t>մատա</w:t>
      </w:r>
      <w:r w:rsidRPr="00AF04FC">
        <w:rPr>
          <w:rFonts w:ascii="Arial" w:hAnsi="Arial" w:cs="Arial"/>
          <w:sz w:val="20"/>
          <w:lang w:val="hy-AM"/>
        </w:rPr>
        <w:t>կա</w:t>
      </w:r>
      <w:r w:rsidRPr="00AF04FC">
        <w:rPr>
          <w:rFonts w:ascii="Arial" w:hAnsi="Arial" w:cs="Arial"/>
          <w:sz w:val="20"/>
        </w:rPr>
        <w:t>ր</w:t>
      </w:r>
      <w:r w:rsidRPr="00AF04FC">
        <w:rPr>
          <w:rFonts w:ascii="Arial" w:hAnsi="Arial" w:cs="Arial"/>
          <w:sz w:val="20"/>
          <w:lang w:val="hy-AM"/>
        </w:rPr>
        <w:t>արմանժամկետըկարողէերկարաձգվելմինչև</w:t>
      </w:r>
      <w:r w:rsidRPr="00AF04FC">
        <w:rPr>
          <w:rFonts w:ascii="Arial" w:hAnsi="Arial" w:cs="Arial"/>
          <w:sz w:val="20"/>
        </w:rPr>
        <w:t>պ</w:t>
      </w:r>
      <w:r w:rsidRPr="00AF04FC">
        <w:rPr>
          <w:rFonts w:ascii="Arial" w:hAnsi="Arial" w:cs="Arial"/>
          <w:sz w:val="20"/>
          <w:lang w:val="hy-AM"/>
        </w:rPr>
        <w:t>այմանագրովայդժամկետըլրանալը</w:t>
      </w:r>
      <w:r w:rsidRPr="00AF04FC">
        <w:rPr>
          <w:rFonts w:ascii="Arial LatArm" w:hAnsi="Arial LatArm" w:cs="Sylfaen"/>
          <w:sz w:val="20"/>
          <w:lang w:val="pt-BR"/>
        </w:rPr>
        <w:t>`</w:t>
      </w:r>
      <w:r w:rsidRPr="00AF04FC">
        <w:rPr>
          <w:rFonts w:ascii="Arial" w:hAnsi="Arial" w:cs="Arial"/>
          <w:sz w:val="20"/>
        </w:rPr>
        <w:t>Վաճառողի</w:t>
      </w:r>
      <w:r w:rsidRPr="00AF04FC">
        <w:rPr>
          <w:rFonts w:ascii="Arial" w:hAnsi="Arial" w:cs="Arial"/>
          <w:sz w:val="20"/>
          <w:lang w:val="hy-AM"/>
        </w:rPr>
        <w:t>առաջարկությանառկայությանդեպքում</w:t>
      </w:r>
      <w:r w:rsidRPr="00AF04FC">
        <w:rPr>
          <w:rFonts w:ascii="Arial LatArm" w:hAnsi="Arial LatArm" w:cs="Times Armenian"/>
          <w:sz w:val="20"/>
          <w:lang w:val="pt-BR"/>
        </w:rPr>
        <w:t>,</w:t>
      </w:r>
      <w:r w:rsidRPr="00AF04FC">
        <w:rPr>
          <w:rFonts w:ascii="Arial" w:hAnsi="Arial" w:cs="Arial"/>
          <w:sz w:val="20"/>
          <w:lang w:val="hy-AM"/>
        </w:rPr>
        <w:t>պայմանով</w:t>
      </w:r>
      <w:r w:rsidRPr="00AF04FC">
        <w:rPr>
          <w:rFonts w:ascii="Arial LatArm" w:hAnsi="Arial LatArm" w:cs="Times Armenian"/>
          <w:sz w:val="20"/>
          <w:lang w:val="hy-AM"/>
        </w:rPr>
        <w:t xml:space="preserve">, </w:t>
      </w:r>
      <w:r w:rsidRPr="00AF04FC">
        <w:rPr>
          <w:rFonts w:ascii="Arial" w:hAnsi="Arial" w:cs="Arial"/>
          <w:sz w:val="20"/>
          <w:lang w:val="hy-AM"/>
        </w:rPr>
        <w:t>որ</w:t>
      </w:r>
      <w:r w:rsidRPr="00AF04FC">
        <w:rPr>
          <w:rFonts w:ascii="Arial" w:hAnsi="Arial" w:cs="Arial"/>
          <w:sz w:val="20"/>
        </w:rPr>
        <w:t>Գնորդ</w:t>
      </w:r>
      <w:r w:rsidRPr="00AF04FC">
        <w:rPr>
          <w:rFonts w:ascii="Arial" w:hAnsi="Arial" w:cs="Arial"/>
          <w:sz w:val="20"/>
          <w:lang w:val="hy-AM"/>
        </w:rPr>
        <w:t>իմոտչիվերացել</w:t>
      </w:r>
      <w:r w:rsidRPr="00AF04FC">
        <w:rPr>
          <w:rFonts w:ascii="Arial" w:hAnsi="Arial" w:cs="Arial"/>
          <w:sz w:val="20"/>
        </w:rPr>
        <w:t>ապրանքի</w:t>
      </w:r>
      <w:r w:rsidRPr="00AF04FC">
        <w:rPr>
          <w:rFonts w:ascii="Arial" w:hAnsi="Arial" w:cs="Arial"/>
          <w:sz w:val="20"/>
          <w:lang w:val="hy-AM"/>
        </w:rPr>
        <w:t>օգտագործմանպահանջը</w:t>
      </w:r>
      <w:r w:rsidR="00DB0602" w:rsidRPr="00AF04FC">
        <w:rPr>
          <w:rFonts w:ascii="Arial LatArm" w:hAnsi="Arial LatArm" w:cs="Sylfaen"/>
          <w:sz w:val="20"/>
          <w:lang w:val="pt-BR"/>
        </w:rPr>
        <w:t>,</w:t>
      </w:r>
      <w:r w:rsidR="002877FC" w:rsidRPr="00AF04FC">
        <w:rPr>
          <w:rFonts w:ascii="Arial" w:hAnsi="Arial" w:cs="Arial"/>
          <w:sz w:val="20"/>
        </w:rPr>
        <w:t>իսկՎաճառողիառաջարկությունըներկայացվելէոչուշ</w:t>
      </w:r>
      <w:r w:rsidR="002877FC" w:rsidRPr="00AF04FC">
        <w:rPr>
          <w:rFonts w:ascii="Arial LatArm" w:hAnsi="Arial LatArm" w:cs="Sylfaen"/>
          <w:sz w:val="20"/>
          <w:lang w:val="pt-BR"/>
        </w:rPr>
        <w:t xml:space="preserve">, </w:t>
      </w:r>
      <w:r w:rsidR="002877FC" w:rsidRPr="00AF04FC">
        <w:rPr>
          <w:rFonts w:ascii="Arial" w:hAnsi="Arial" w:cs="Arial"/>
          <w:sz w:val="20"/>
        </w:rPr>
        <w:t>քանպայմանագրովիսկզբանեմատակարարմանհամարսահմանվածժամկետըլրանալուցառնվազն</w:t>
      </w:r>
      <w:r w:rsidR="002877FC" w:rsidRPr="00AF04FC">
        <w:rPr>
          <w:rFonts w:ascii="Arial LatArm" w:hAnsi="Arial LatArm" w:cs="Sylfaen"/>
          <w:sz w:val="20"/>
          <w:lang w:val="pt-BR"/>
        </w:rPr>
        <w:t xml:space="preserve"> 5 </w:t>
      </w:r>
      <w:r w:rsidR="002877FC" w:rsidRPr="00AF04FC">
        <w:rPr>
          <w:rFonts w:ascii="Arial" w:hAnsi="Arial" w:cs="Arial"/>
          <w:sz w:val="20"/>
        </w:rPr>
        <w:t>օրացուցայինօրառաջ</w:t>
      </w:r>
      <w:r w:rsidRPr="00AF04FC">
        <w:rPr>
          <w:rFonts w:ascii="Arial LatArm" w:hAnsi="Arial LatArm" w:cs="Sylfaen"/>
          <w:sz w:val="20"/>
          <w:lang w:val="pt-BR"/>
        </w:rPr>
        <w:t xml:space="preserve">: </w:t>
      </w:r>
      <w:r w:rsidRPr="00AF04FC">
        <w:rPr>
          <w:rFonts w:ascii="Arial" w:hAnsi="Arial" w:cs="Arial"/>
          <w:sz w:val="20"/>
          <w:lang w:val="pt-BR"/>
        </w:rPr>
        <w:t>Ընդորումսույնկետովսահմանվածդեպքումապրա</w:t>
      </w:r>
      <w:r w:rsidRPr="00AF04FC">
        <w:rPr>
          <w:rFonts w:ascii="Arial" w:hAnsi="Arial" w:cs="Arial"/>
          <w:sz w:val="20"/>
          <w:lang w:val="hy-AM"/>
        </w:rPr>
        <w:t>նքի</w:t>
      </w:r>
      <w:r w:rsidRPr="00AF04FC">
        <w:rPr>
          <w:rFonts w:ascii="Arial" w:hAnsi="Arial" w:cs="Arial"/>
          <w:sz w:val="20"/>
        </w:rPr>
        <w:t>մատակարա</w:t>
      </w:r>
      <w:r w:rsidRPr="00AF04FC">
        <w:rPr>
          <w:rFonts w:ascii="Arial" w:hAnsi="Arial" w:cs="Arial"/>
          <w:sz w:val="20"/>
          <w:lang w:val="hy-AM"/>
        </w:rPr>
        <w:t>րմանժամկետըկարողէերկարաձգվել</w:t>
      </w:r>
      <w:r w:rsidRPr="00AF04FC">
        <w:rPr>
          <w:rFonts w:ascii="Arial" w:hAnsi="Arial" w:cs="Arial"/>
          <w:sz w:val="20"/>
        </w:rPr>
        <w:t>մեկանգամ</w:t>
      </w:r>
      <w:r w:rsidRPr="00AF04FC">
        <w:rPr>
          <w:rFonts w:ascii="Arial" w:hAnsi="Arial" w:cs="Arial"/>
          <w:sz w:val="20"/>
          <w:lang w:val="hy-AM"/>
        </w:rPr>
        <w:t>մինչև</w:t>
      </w:r>
      <w:r w:rsidRPr="00AF04FC">
        <w:rPr>
          <w:rFonts w:ascii="Arial LatArm" w:hAnsi="Arial LatArm" w:cs="Sylfaen"/>
          <w:sz w:val="20"/>
          <w:lang w:val="pt-BR"/>
        </w:rPr>
        <w:t xml:space="preserve"> 30 </w:t>
      </w:r>
      <w:r w:rsidRPr="00AF04FC">
        <w:rPr>
          <w:rFonts w:ascii="Arial" w:hAnsi="Arial" w:cs="Arial"/>
          <w:sz w:val="20"/>
        </w:rPr>
        <w:t>օրացուցայինօրով</w:t>
      </w:r>
      <w:r w:rsidRPr="00AF04FC">
        <w:rPr>
          <w:rFonts w:ascii="Arial LatArm" w:hAnsi="Arial LatArm" w:cs="Sylfaen"/>
          <w:sz w:val="20"/>
          <w:lang w:val="pt-BR"/>
        </w:rPr>
        <w:t xml:space="preserve">, </w:t>
      </w:r>
      <w:r w:rsidRPr="00AF04FC">
        <w:rPr>
          <w:rFonts w:ascii="Arial" w:hAnsi="Arial" w:cs="Arial"/>
          <w:sz w:val="20"/>
        </w:rPr>
        <w:t>բայցոչավելքանպայմանագրովսահմանվածժամկետնէ</w:t>
      </w:r>
      <w:r w:rsidRPr="00AF04FC">
        <w:rPr>
          <w:rFonts w:ascii="Arial LatArm" w:hAnsi="Arial LatArm" w:cs="Sylfaen"/>
          <w:sz w:val="20"/>
          <w:lang w:val="pt-BR"/>
        </w:rPr>
        <w:t>:</w:t>
      </w:r>
    </w:p>
    <w:p w:rsidR="00071D1C" w:rsidRPr="00AF04FC" w:rsidRDefault="00071D1C" w:rsidP="00EF3662">
      <w:pPr>
        <w:tabs>
          <w:tab w:val="left" w:pos="720"/>
        </w:tabs>
        <w:jc w:val="both"/>
        <w:rPr>
          <w:rFonts w:ascii="Arial LatArm" w:hAnsi="Arial LatArm"/>
          <w:sz w:val="20"/>
          <w:lang w:val="hy-AM"/>
        </w:rPr>
      </w:pPr>
      <w:r w:rsidRPr="00AF04FC">
        <w:rPr>
          <w:rFonts w:ascii="Arial LatArm" w:hAnsi="Arial LatArm"/>
          <w:sz w:val="20"/>
          <w:lang w:val="hy-AM"/>
        </w:rPr>
        <w:t xml:space="preserve">            8.9 </w:t>
      </w:r>
      <w:r w:rsidRPr="00AF04FC">
        <w:rPr>
          <w:rFonts w:ascii="Arial" w:hAnsi="Arial" w:cs="Arial"/>
          <w:sz w:val="20"/>
          <w:lang w:val="hy-AM"/>
        </w:rPr>
        <w:t>Պայմանագրիպատշաճկատարմանպայմաններումկողմերի</w:t>
      </w:r>
      <w:r w:rsidRPr="00AF04FC">
        <w:rPr>
          <w:rFonts w:ascii="Arial LatArm" w:hAnsi="Arial LatArm"/>
          <w:sz w:val="20"/>
          <w:lang w:val="hy-AM"/>
        </w:rPr>
        <w:t xml:space="preserve"> (</w:t>
      </w:r>
      <w:r w:rsidRPr="00AF04FC">
        <w:rPr>
          <w:rFonts w:ascii="Arial" w:hAnsi="Arial" w:cs="Arial"/>
          <w:sz w:val="20"/>
          <w:lang w:val="hy-AM"/>
        </w:rPr>
        <w:t>ՎաճառողկամԳնորդ</w:t>
      </w:r>
      <w:r w:rsidRPr="00AF04FC">
        <w:rPr>
          <w:rFonts w:ascii="Arial LatArm" w:hAnsi="Arial LatArm"/>
          <w:sz w:val="20"/>
          <w:lang w:val="hy-AM"/>
        </w:rPr>
        <w:t xml:space="preserve">) </w:t>
      </w:r>
      <w:r w:rsidRPr="00AF04FC">
        <w:rPr>
          <w:rFonts w:ascii="Arial" w:hAnsi="Arial" w:cs="Arial"/>
          <w:sz w:val="20"/>
          <w:lang w:val="hy-AM"/>
        </w:rPr>
        <w:t>օգուտները</w:t>
      </w:r>
      <w:r w:rsidRPr="00AF04FC">
        <w:rPr>
          <w:rFonts w:ascii="Arial LatArm" w:hAnsi="Arial LatArm"/>
          <w:sz w:val="20"/>
          <w:lang w:val="hy-AM"/>
        </w:rPr>
        <w:t xml:space="preserve"> (</w:t>
      </w:r>
      <w:r w:rsidRPr="00AF04FC">
        <w:rPr>
          <w:rFonts w:ascii="Arial" w:hAnsi="Arial" w:cs="Arial"/>
          <w:sz w:val="20"/>
          <w:lang w:val="hy-AM"/>
        </w:rPr>
        <w:t>խնայողություններ</w:t>
      </w:r>
      <w:r w:rsidRPr="00AF04FC">
        <w:rPr>
          <w:rFonts w:ascii="Arial LatArm" w:hAnsi="Arial LatArm"/>
          <w:sz w:val="20"/>
          <w:lang w:val="hy-AM"/>
        </w:rPr>
        <w:t xml:space="preserve">) </w:t>
      </w:r>
      <w:r w:rsidRPr="00AF04FC">
        <w:rPr>
          <w:rFonts w:ascii="Arial" w:hAnsi="Arial" w:cs="Arial"/>
          <w:sz w:val="20"/>
          <w:lang w:val="hy-AM"/>
        </w:rPr>
        <w:t>կամկրածվնասներըտվյալկողմիօգուտըկամկրածվնասնեն։</w:t>
      </w:r>
    </w:p>
    <w:p w:rsidR="00071D1C" w:rsidRPr="00AF04FC" w:rsidRDefault="00071D1C" w:rsidP="00EF3662">
      <w:pPr>
        <w:tabs>
          <w:tab w:val="num" w:pos="0"/>
          <w:tab w:val="left" w:pos="720"/>
          <w:tab w:val="num" w:pos="900"/>
        </w:tabs>
        <w:jc w:val="both"/>
        <w:rPr>
          <w:rFonts w:ascii="Arial LatArm" w:hAnsi="Arial LatArm"/>
          <w:sz w:val="20"/>
          <w:lang w:val="hy-AM"/>
        </w:rPr>
      </w:pPr>
      <w:r w:rsidRPr="00AF04FC">
        <w:rPr>
          <w:rFonts w:ascii="Arial LatArm" w:hAnsi="Arial LatArm"/>
          <w:sz w:val="20"/>
          <w:lang w:val="hy-AM"/>
        </w:rPr>
        <w:tab/>
      </w:r>
      <w:r w:rsidRPr="00AF04FC">
        <w:rPr>
          <w:rFonts w:ascii="Arial" w:hAnsi="Arial" w:cs="Arial"/>
          <w:sz w:val="20"/>
          <w:lang w:val="hy-AM"/>
        </w:rPr>
        <w:t>Պայմանագրիկողմերի</w:t>
      </w:r>
      <w:r w:rsidRPr="00AF04FC">
        <w:rPr>
          <w:rFonts w:ascii="Arial LatArm" w:hAnsi="Arial LatArm"/>
          <w:sz w:val="20"/>
          <w:lang w:val="hy-AM"/>
        </w:rPr>
        <w:t xml:space="preserve">` </w:t>
      </w:r>
      <w:r w:rsidRPr="00AF04FC">
        <w:rPr>
          <w:rFonts w:ascii="Arial" w:hAnsi="Arial" w:cs="Arial"/>
          <w:sz w:val="20"/>
          <w:lang w:val="hy-AM"/>
        </w:rPr>
        <w:t>երրորդանձանցնկատմամբպարտավորությունները՝ներառյալ</w:t>
      </w:r>
      <w:r w:rsidR="00DD66E7" w:rsidRPr="00AF04FC">
        <w:rPr>
          <w:rFonts w:ascii="Arial" w:hAnsi="Arial" w:cs="Arial"/>
          <w:sz w:val="20"/>
          <w:lang w:val="hy-AM"/>
        </w:rPr>
        <w:t>պ</w:t>
      </w:r>
      <w:r w:rsidRPr="00AF04FC">
        <w:rPr>
          <w:rFonts w:ascii="Arial" w:hAnsi="Arial" w:cs="Arial"/>
          <w:sz w:val="20"/>
          <w:lang w:val="hy-AM"/>
        </w:rPr>
        <w:t>այմանագրիկատարմանշրջանակումՎաճառողիկնքածայլգործարքներըևդրանցիցբխողպարտավորությունները</w:t>
      </w:r>
      <w:r w:rsidRPr="00AF04FC">
        <w:rPr>
          <w:rFonts w:ascii="Arial LatArm" w:hAnsi="Arial LatArm"/>
          <w:sz w:val="20"/>
          <w:lang w:val="hy-AM"/>
        </w:rPr>
        <w:t xml:space="preserve">, </w:t>
      </w:r>
      <w:r w:rsidRPr="00AF04FC">
        <w:rPr>
          <w:rFonts w:ascii="Arial" w:hAnsi="Arial" w:cs="Arial"/>
          <w:sz w:val="20"/>
          <w:lang w:val="hy-AM"/>
        </w:rPr>
        <w:t>դուրսեն</w:t>
      </w:r>
      <w:r w:rsidR="004504F0" w:rsidRPr="00AF04FC">
        <w:rPr>
          <w:rFonts w:ascii="Arial" w:hAnsi="Arial" w:cs="Arial"/>
          <w:sz w:val="20"/>
          <w:lang w:val="hy-AM"/>
        </w:rPr>
        <w:t>պ</w:t>
      </w:r>
      <w:r w:rsidRPr="00AF04FC">
        <w:rPr>
          <w:rFonts w:ascii="Arial" w:hAnsi="Arial" w:cs="Arial"/>
          <w:sz w:val="20"/>
          <w:lang w:val="hy-AM"/>
        </w:rPr>
        <w:t>այմանագրիկարգավորմանդաշտիցևչենկարողազդել</w:t>
      </w:r>
      <w:r w:rsidR="004504F0" w:rsidRPr="00AF04FC">
        <w:rPr>
          <w:rFonts w:ascii="Arial" w:hAnsi="Arial" w:cs="Arial"/>
          <w:sz w:val="20"/>
          <w:lang w:val="hy-AM"/>
        </w:rPr>
        <w:t>պ</w:t>
      </w:r>
      <w:r w:rsidRPr="00AF04FC">
        <w:rPr>
          <w:rFonts w:ascii="Arial" w:hAnsi="Arial" w:cs="Arial"/>
          <w:sz w:val="20"/>
          <w:lang w:val="hy-AM"/>
        </w:rPr>
        <w:t>այմանագրիկատարմանարդյունքնընդունելուվրա։Այդգործարքներիևդրանցիցբխողպարտավորություններիկատարմանհետկապվածհարաբերություններըկարգավորվումենայդգործարքներիհետկապվածհարաբերություններըկարգավորողնորմերով</w:t>
      </w:r>
      <w:r w:rsidRPr="00AF04FC">
        <w:rPr>
          <w:rFonts w:ascii="Arial LatArm" w:hAnsi="Arial LatArm"/>
          <w:sz w:val="20"/>
          <w:lang w:val="hy-AM"/>
        </w:rPr>
        <w:t xml:space="preserve">, </w:t>
      </w:r>
      <w:r w:rsidRPr="00AF04FC">
        <w:rPr>
          <w:rFonts w:ascii="Arial" w:hAnsi="Arial" w:cs="Arial"/>
          <w:sz w:val="20"/>
          <w:lang w:val="hy-AM"/>
        </w:rPr>
        <w:t>ևդրանցհամարպատասխանատուէՎաճառողը։</w:t>
      </w:r>
    </w:p>
    <w:p w:rsidR="00071D1C" w:rsidRPr="00AF04FC" w:rsidRDefault="00071D1C" w:rsidP="00EF3662">
      <w:pPr>
        <w:ind w:firstLine="567"/>
        <w:jc w:val="both"/>
        <w:rPr>
          <w:rFonts w:ascii="Arial LatArm" w:hAnsi="Arial LatArm"/>
          <w:sz w:val="20"/>
          <w:szCs w:val="20"/>
          <w:lang w:val="hy-AM" w:eastAsia="ru-RU"/>
        </w:rPr>
      </w:pPr>
      <w:r w:rsidRPr="00AF04FC">
        <w:rPr>
          <w:rFonts w:ascii="Arial LatArm" w:hAnsi="Arial LatArm"/>
          <w:sz w:val="20"/>
          <w:lang w:val="hy-AM"/>
        </w:rPr>
        <w:tab/>
        <w:t xml:space="preserve">8.10 </w:t>
      </w:r>
      <w:r w:rsidRPr="00AF04FC">
        <w:rPr>
          <w:rFonts w:ascii="Arial" w:hAnsi="Arial" w:cs="Arial"/>
          <w:sz w:val="20"/>
          <w:lang w:val="hy-AM"/>
        </w:rPr>
        <w:t>Պ</w:t>
      </w:r>
      <w:r w:rsidRPr="00AF04FC">
        <w:rPr>
          <w:rFonts w:ascii="Arial" w:hAnsi="Arial" w:cs="Arial"/>
          <w:spacing w:val="-4"/>
          <w:sz w:val="20"/>
          <w:szCs w:val="20"/>
          <w:lang w:val="hy-AM" w:eastAsia="ru-RU"/>
        </w:rPr>
        <w:t>այմանագիրըչի</w:t>
      </w:r>
      <w:r w:rsidRPr="00AF04FC">
        <w:rPr>
          <w:rFonts w:ascii="Arial" w:hAnsi="Arial" w:cs="Arial"/>
          <w:sz w:val="20"/>
          <w:szCs w:val="20"/>
          <w:lang w:val="hy-AM" w:eastAsia="ru-RU"/>
        </w:rPr>
        <w:t>կարողփոփոխվելկողմերիպարտա</w:t>
      </w:r>
      <w:r w:rsidRPr="00AF04FC">
        <w:rPr>
          <w:rFonts w:ascii="Arial LatArm" w:hAnsi="Arial LatArm"/>
          <w:sz w:val="20"/>
          <w:szCs w:val="20"/>
          <w:lang w:val="hy-AM" w:eastAsia="ru-RU"/>
        </w:rPr>
        <w:softHyphen/>
      </w:r>
      <w:r w:rsidRPr="00AF04FC">
        <w:rPr>
          <w:rFonts w:ascii="Arial" w:hAnsi="Arial" w:cs="Arial"/>
          <w:sz w:val="20"/>
          <w:szCs w:val="20"/>
          <w:lang w:val="hy-AM" w:eastAsia="ru-RU"/>
        </w:rPr>
        <w:t>վորու</w:t>
      </w:r>
      <w:r w:rsidRPr="00AF04FC">
        <w:rPr>
          <w:rFonts w:ascii="Arial LatArm" w:hAnsi="Arial LatArm"/>
          <w:sz w:val="20"/>
          <w:szCs w:val="20"/>
          <w:lang w:val="hy-AM" w:eastAsia="ru-RU"/>
        </w:rPr>
        <w:softHyphen/>
      </w:r>
      <w:r w:rsidRPr="00AF04FC">
        <w:rPr>
          <w:rFonts w:ascii="Arial" w:hAnsi="Arial" w:cs="Arial"/>
          <w:sz w:val="20"/>
          <w:szCs w:val="20"/>
          <w:lang w:val="hy-AM" w:eastAsia="ru-RU"/>
        </w:rPr>
        <w:t>թյուններիմասնակիչկատարմանհետևանքովկամամբողջությամբլուծվելկողմերիփոխադարձհամաձայնությամբ՝բացառությամբ</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ՀայաստանիՀանրապետությանօրենսդրությամբսահմանվածկարգովապրանքիմատակարարմանհամարանհրաժեշտֆինանսականհատկացումներինվազեցմանդեպքերի</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Ընդորում</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պայմանագրիկողմերի</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պարտավորություններիմասնակիչկատարմանկամամբողջությամբլուծմանկողմերիփոխադարձհամաձայնություննանհրաժեշտէձեռքբերելնախքանՀայաստանիՀանրապետությանօրենսդրությամբսահմանվածկարգովապրանքիմատակարարմանհամարանհրաժեշտֆինանսականհատկացումներինվազեցումը</w:t>
      </w:r>
      <w:r w:rsidRPr="00AF04FC">
        <w:rPr>
          <w:rFonts w:ascii="Arial LatArm" w:hAnsi="Arial LatArm"/>
          <w:sz w:val="20"/>
          <w:szCs w:val="20"/>
          <w:lang w:val="hy-AM" w:eastAsia="ru-RU"/>
        </w:rPr>
        <w:t xml:space="preserve">: </w:t>
      </w:r>
    </w:p>
    <w:p w:rsidR="00071D1C" w:rsidRPr="00AF04FC" w:rsidRDefault="00071D1C" w:rsidP="00EF3662">
      <w:pPr>
        <w:ind w:firstLine="567"/>
        <w:jc w:val="both"/>
        <w:rPr>
          <w:rFonts w:ascii="Arial LatArm" w:hAnsi="Arial LatArm"/>
          <w:sz w:val="20"/>
          <w:szCs w:val="20"/>
          <w:lang w:val="hy-AM" w:eastAsia="ru-RU"/>
        </w:rPr>
      </w:pPr>
      <w:r w:rsidRPr="00AF04FC">
        <w:rPr>
          <w:rFonts w:ascii="Arial LatArm" w:hAnsi="Arial LatArm"/>
          <w:sz w:val="20"/>
          <w:szCs w:val="20"/>
          <w:lang w:val="hy-AM" w:eastAsia="ru-RU"/>
        </w:rPr>
        <w:tab/>
        <w:t xml:space="preserve">8.11 </w:t>
      </w:r>
      <w:r w:rsidRPr="00AF04FC">
        <w:rPr>
          <w:rFonts w:ascii="Arial" w:hAnsi="Arial" w:cs="Arial"/>
          <w:sz w:val="20"/>
          <w:szCs w:val="20"/>
          <w:lang w:val="hy-AM" w:eastAsia="ru-RU"/>
        </w:rPr>
        <w:t>Վաճառողիկողմիցստանձնածպարտավորություններըչկատա</w:t>
      </w:r>
      <w:r w:rsidRPr="00AF04FC">
        <w:rPr>
          <w:rFonts w:ascii="Arial LatArm" w:hAnsi="Arial LatArm"/>
          <w:sz w:val="20"/>
          <w:szCs w:val="20"/>
          <w:lang w:val="hy-AM" w:eastAsia="ru-RU"/>
        </w:rPr>
        <w:softHyphen/>
      </w:r>
      <w:r w:rsidRPr="00AF04FC">
        <w:rPr>
          <w:rFonts w:ascii="Arial" w:hAnsi="Arial" w:cs="Arial"/>
          <w:sz w:val="20"/>
          <w:szCs w:val="20"/>
          <w:lang w:val="hy-AM" w:eastAsia="ru-RU"/>
        </w:rPr>
        <w:t>րելուկամոչպատշաճկատարելուհիմքով</w:t>
      </w:r>
      <w:r w:rsidR="00617A6E" w:rsidRPr="00AF04FC">
        <w:rPr>
          <w:rFonts w:ascii="Arial" w:hAnsi="Arial" w:cs="Arial"/>
          <w:sz w:val="20"/>
          <w:szCs w:val="20"/>
          <w:lang w:val="hy-AM" w:eastAsia="ru-RU"/>
        </w:rPr>
        <w:t>պ</w:t>
      </w:r>
      <w:r w:rsidRPr="00AF04FC">
        <w:rPr>
          <w:rFonts w:ascii="Arial" w:hAnsi="Arial" w:cs="Arial"/>
          <w:sz w:val="20"/>
          <w:szCs w:val="20"/>
          <w:lang w:val="hy-AM" w:eastAsia="ru-RU"/>
        </w:rPr>
        <w:t>այմանագիրնամբողջությամբկամմասնակիմիակողմանիլուծելումասինծանուցումըԳնորդըհրապարակումէ</w:t>
      </w:r>
      <w:r w:rsidRPr="00AF04FC">
        <w:rPr>
          <w:rFonts w:ascii="Arial LatArm" w:hAnsi="Arial LatArm"/>
          <w:sz w:val="20"/>
          <w:szCs w:val="20"/>
          <w:lang w:val="hy-AM" w:eastAsia="ru-RU"/>
        </w:rPr>
        <w:t xml:space="preserve"> www.procurement.am </w:t>
      </w:r>
      <w:r w:rsidRPr="00AF04FC">
        <w:rPr>
          <w:rFonts w:ascii="Arial" w:hAnsi="Arial" w:cs="Arial"/>
          <w:sz w:val="20"/>
          <w:szCs w:val="20"/>
          <w:lang w:val="hy-AM" w:eastAsia="ru-RU"/>
        </w:rPr>
        <w:t>հասցեովգործողինտերնետայինկայքի</w:t>
      </w:r>
      <w:r w:rsidR="00617A6E" w:rsidRPr="00AF04FC">
        <w:rPr>
          <w:rFonts w:ascii="Arial LatArm" w:hAnsi="Arial LatArm"/>
          <w:sz w:val="20"/>
          <w:szCs w:val="20"/>
          <w:lang w:val="hy-AM" w:eastAsia="ru-RU"/>
        </w:rPr>
        <w:t>«</w:t>
      </w:r>
      <w:r w:rsidR="00617A6E" w:rsidRPr="00AF04FC">
        <w:rPr>
          <w:rFonts w:ascii="Arial" w:hAnsi="Arial" w:cs="Arial"/>
          <w:sz w:val="20"/>
          <w:szCs w:val="20"/>
          <w:lang w:val="hy-AM" w:eastAsia="ru-RU"/>
        </w:rPr>
        <w:t>Պայմանագրերըմիակողմանիլուծելումասինծանուցումներ</w:t>
      </w:r>
      <w:r w:rsidR="00617A6E" w:rsidRPr="00AF04FC">
        <w:rPr>
          <w:rFonts w:ascii="Arial LatArm" w:hAnsi="Arial LatArm" w:cs="Arial LatArm"/>
          <w:sz w:val="20"/>
          <w:szCs w:val="20"/>
          <w:lang w:val="hy-AM" w:eastAsia="ru-RU"/>
        </w:rPr>
        <w:t>»</w:t>
      </w:r>
      <w:r w:rsidRPr="00AF04FC">
        <w:rPr>
          <w:rFonts w:ascii="Arial" w:hAnsi="Arial" w:cs="Arial"/>
          <w:sz w:val="20"/>
          <w:szCs w:val="20"/>
          <w:lang w:val="hy-AM" w:eastAsia="ru-RU"/>
        </w:rPr>
        <w:t>բաժնում</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նշելովհրապարակմանամսաթիվը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Վաճառողը</w:t>
      </w:r>
      <w:r w:rsidRPr="00AF04FC">
        <w:rPr>
          <w:rFonts w:ascii="Arial LatArm" w:hAnsi="Arial LatArm"/>
          <w:sz w:val="20"/>
          <w:szCs w:val="20"/>
          <w:lang w:val="hy-AM" w:eastAsia="ru-RU"/>
        </w:rPr>
        <w:t xml:space="preserve">, </w:t>
      </w:r>
      <w:r w:rsidR="00B64BF8" w:rsidRPr="00AF04FC">
        <w:rPr>
          <w:rFonts w:ascii="Arial" w:hAnsi="Arial" w:cs="Arial"/>
          <w:sz w:val="20"/>
          <w:szCs w:val="20"/>
          <w:lang w:val="hy-AM" w:eastAsia="ru-RU"/>
        </w:rPr>
        <w:t>պ</w:t>
      </w:r>
      <w:r w:rsidRPr="00AF04FC">
        <w:rPr>
          <w:rFonts w:ascii="Arial" w:hAnsi="Arial" w:cs="Arial"/>
          <w:sz w:val="20"/>
          <w:szCs w:val="20"/>
          <w:lang w:val="hy-AM" w:eastAsia="ru-RU"/>
        </w:rPr>
        <w:t>այմանագիրըմիակողմանիլուծելուվերաբերյալ</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համարվումէպատշաճծանուցված</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ծանուցումը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սույնկետովսահմանվածհրապարակվելունհաջորդողօրվանից</w:t>
      </w:r>
      <w:r w:rsidRPr="00AF04FC">
        <w:rPr>
          <w:rFonts w:ascii="Arial LatArm" w:hAnsi="Arial LatArm"/>
          <w:sz w:val="20"/>
          <w:szCs w:val="20"/>
          <w:lang w:val="hy-AM" w:eastAsia="ru-RU"/>
        </w:rPr>
        <w:t>:</w:t>
      </w:r>
      <w:bookmarkStart w:id="19" w:name="_Hlk23253914"/>
      <w:r w:rsidR="00323B33" w:rsidRPr="00AF04FC">
        <w:rPr>
          <w:rFonts w:ascii="Arial" w:hAnsi="Arial" w:cs="Arial"/>
          <w:sz w:val="20"/>
          <w:szCs w:val="20"/>
          <w:lang w:val="hy-AM" w:eastAsia="ru-RU"/>
        </w:rPr>
        <w:t>Պայմանագիրնամբողջությամբկամմասնակիմիակողմանիլուծելումասինծանուցումըտեղեկագրումհրապարակվելուօրը</w:t>
      </w:r>
      <w:r w:rsidR="00D10B0C" w:rsidRPr="00AF04FC">
        <w:rPr>
          <w:rFonts w:ascii="Arial" w:hAnsi="Arial" w:cs="Arial"/>
          <w:sz w:val="20"/>
          <w:szCs w:val="20"/>
          <w:lang w:val="hy-AM" w:eastAsia="ru-RU"/>
        </w:rPr>
        <w:t>Գնորդըայն</w:t>
      </w:r>
      <w:r w:rsidR="00323B33" w:rsidRPr="00AF04FC">
        <w:rPr>
          <w:rFonts w:ascii="Arial" w:hAnsi="Arial" w:cs="Arial"/>
          <w:sz w:val="20"/>
          <w:szCs w:val="20"/>
          <w:lang w:val="hy-AM" w:eastAsia="ru-RU"/>
        </w:rPr>
        <w:t>ուղարկվումէնաև</w:t>
      </w:r>
      <w:r w:rsidR="00D10B0C" w:rsidRPr="00AF04FC">
        <w:rPr>
          <w:rFonts w:ascii="Arial" w:hAnsi="Arial" w:cs="Arial"/>
          <w:sz w:val="20"/>
          <w:szCs w:val="20"/>
          <w:lang w:val="hy-AM" w:eastAsia="ru-RU"/>
        </w:rPr>
        <w:t>Վաճառողի</w:t>
      </w:r>
      <w:r w:rsidR="00323B33" w:rsidRPr="00AF04FC">
        <w:rPr>
          <w:rFonts w:ascii="Arial" w:hAnsi="Arial" w:cs="Arial"/>
          <w:sz w:val="20"/>
          <w:szCs w:val="20"/>
          <w:lang w:val="hy-AM" w:eastAsia="ru-RU"/>
        </w:rPr>
        <w:t>էլեկտրոնայինփոստին</w:t>
      </w:r>
      <w:r w:rsidR="00323B33" w:rsidRPr="00AF04FC">
        <w:rPr>
          <w:rFonts w:ascii="Arial LatArm" w:hAnsi="Arial LatArm"/>
          <w:sz w:val="20"/>
          <w:szCs w:val="20"/>
          <w:lang w:val="hy-AM" w:eastAsia="ru-RU"/>
        </w:rPr>
        <w:t>:</w:t>
      </w:r>
      <w:bookmarkEnd w:id="19"/>
      <w:r w:rsidRPr="00AF04FC">
        <w:rPr>
          <w:rFonts w:ascii="Arial LatArm" w:hAnsi="Arial LatArm"/>
          <w:sz w:val="20"/>
          <w:szCs w:val="20"/>
          <w:lang w:val="hy-AM" w:eastAsia="ru-RU"/>
        </w:rPr>
        <w:t xml:space="preserve">   8.12</w:t>
      </w:r>
      <w:r w:rsidRPr="00AF04FC">
        <w:rPr>
          <w:rFonts w:ascii="Arial LatArm" w:hAnsi="Arial LatArm"/>
          <w:sz w:val="20"/>
          <w:szCs w:val="20"/>
          <w:lang w:val="hy-AM" w:eastAsia="ru-RU"/>
        </w:rPr>
        <w:tab/>
      </w:r>
      <w:r w:rsidRPr="00AF04FC">
        <w:rPr>
          <w:rFonts w:ascii="Arial" w:hAnsi="Arial" w:cs="Arial"/>
          <w:sz w:val="20"/>
          <w:szCs w:val="20"/>
          <w:lang w:val="hy-AM" w:eastAsia="ru-RU"/>
        </w:rPr>
        <w:t>Պայմանագրիկապակցությամբծագածվեճերըլուծվումենբանակցություններիմիջոցով։Համաձայնությունձեռքչբերելուդեպքումվեճերըլուծվումենդատականկարգով։</w:t>
      </w:r>
    </w:p>
    <w:p w:rsidR="00071D1C" w:rsidRPr="00AF04FC" w:rsidRDefault="00071D1C" w:rsidP="00EF3662">
      <w:pPr>
        <w:ind w:firstLine="567"/>
        <w:jc w:val="both"/>
        <w:rPr>
          <w:rFonts w:ascii="Arial LatArm" w:hAnsi="Arial LatArm"/>
          <w:sz w:val="20"/>
          <w:szCs w:val="20"/>
          <w:lang w:val="hy-AM" w:eastAsia="ru-RU"/>
        </w:rPr>
      </w:pPr>
      <w:r w:rsidRPr="00AF04FC">
        <w:rPr>
          <w:rFonts w:ascii="Arial LatArm" w:hAnsi="Arial LatArm"/>
          <w:sz w:val="20"/>
          <w:szCs w:val="20"/>
          <w:lang w:val="hy-AM" w:eastAsia="ru-RU"/>
        </w:rPr>
        <w:t xml:space="preserve"> 8.13 </w:t>
      </w:r>
      <w:r w:rsidRPr="00AF04FC">
        <w:rPr>
          <w:rFonts w:ascii="Arial" w:hAnsi="Arial" w:cs="Arial"/>
          <w:sz w:val="20"/>
          <w:szCs w:val="20"/>
          <w:lang w:val="hy-AM" w:eastAsia="ru-RU"/>
        </w:rPr>
        <w:t>Պայմանագիրըկազմվածէ</w:t>
      </w:r>
      <w:r w:rsidRPr="00AF04FC">
        <w:rPr>
          <w:rFonts w:ascii="Arial LatArm" w:hAnsi="Arial LatArm"/>
          <w:sz w:val="20"/>
          <w:szCs w:val="20"/>
          <w:lang w:val="hy-AM" w:eastAsia="ru-RU"/>
        </w:rPr>
        <w:t xml:space="preserve"> ____ </w:t>
      </w:r>
      <w:r w:rsidRPr="00AF04FC">
        <w:rPr>
          <w:rFonts w:ascii="Arial" w:hAnsi="Arial" w:cs="Arial"/>
          <w:sz w:val="20"/>
          <w:szCs w:val="20"/>
          <w:lang w:val="hy-AM" w:eastAsia="ru-RU"/>
        </w:rPr>
        <w:t>էջից</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կնքվումէերկուօրինակից</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որոնքունենհավասարազորիրավաբանականուժ</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յուրաքանչյուրկողմինտրվումէմեկականօրինակ։Պայմանագրի</w:t>
      </w:r>
      <w:r w:rsidRPr="00AF04FC">
        <w:rPr>
          <w:rFonts w:ascii="Arial LatArm" w:hAnsi="Arial LatArm"/>
          <w:sz w:val="20"/>
          <w:szCs w:val="20"/>
          <w:lang w:val="hy-AM" w:eastAsia="ru-RU"/>
        </w:rPr>
        <w:t xml:space="preserve"> N 1, N 2, N 3 </w:t>
      </w:r>
      <w:r w:rsidRPr="00AF04FC">
        <w:rPr>
          <w:rFonts w:ascii="Arial" w:hAnsi="Arial" w:cs="Arial"/>
          <w:sz w:val="20"/>
          <w:szCs w:val="20"/>
          <w:lang w:val="hy-AM" w:eastAsia="ru-RU"/>
        </w:rPr>
        <w:t>և</w:t>
      </w:r>
      <w:r w:rsidRPr="00AF04FC">
        <w:rPr>
          <w:rFonts w:ascii="Arial LatArm" w:hAnsi="Arial LatArm"/>
          <w:sz w:val="20"/>
          <w:szCs w:val="20"/>
          <w:lang w:val="hy-AM" w:eastAsia="ru-RU"/>
        </w:rPr>
        <w:t xml:space="preserve"> N </w:t>
      </w:r>
      <w:r w:rsidR="00B64BF8" w:rsidRPr="00AF04FC">
        <w:rPr>
          <w:rFonts w:ascii="Arial LatArm" w:hAnsi="Arial LatArm"/>
          <w:sz w:val="20"/>
          <w:szCs w:val="20"/>
          <w:lang w:val="hy-AM" w:eastAsia="ru-RU"/>
        </w:rPr>
        <w:t>3.1</w:t>
      </w:r>
      <w:r w:rsidRPr="00AF04FC">
        <w:rPr>
          <w:rFonts w:ascii="Arial" w:hAnsi="Arial" w:cs="Arial"/>
          <w:sz w:val="20"/>
          <w:szCs w:val="20"/>
          <w:lang w:val="hy-AM" w:eastAsia="ru-RU"/>
        </w:rPr>
        <w:t>հավելվածները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համարվումեն</w:t>
      </w:r>
      <w:r w:rsidR="00B64BF8" w:rsidRPr="00AF04FC">
        <w:rPr>
          <w:rFonts w:ascii="Arial" w:hAnsi="Arial" w:cs="Arial"/>
          <w:sz w:val="20"/>
          <w:szCs w:val="20"/>
          <w:lang w:val="hy-AM" w:eastAsia="ru-RU"/>
        </w:rPr>
        <w:t>պ</w:t>
      </w:r>
      <w:r w:rsidRPr="00AF04FC">
        <w:rPr>
          <w:rFonts w:ascii="Arial" w:hAnsi="Arial" w:cs="Arial"/>
          <w:sz w:val="20"/>
          <w:szCs w:val="20"/>
          <w:lang w:val="hy-AM" w:eastAsia="ru-RU"/>
        </w:rPr>
        <w:t>այմանագրիանբաժանելիմասը։</w:t>
      </w:r>
    </w:p>
    <w:p w:rsidR="00071D1C" w:rsidRPr="00AF04FC" w:rsidRDefault="00071D1C" w:rsidP="00EF3662">
      <w:pPr>
        <w:ind w:firstLine="567"/>
        <w:jc w:val="both"/>
        <w:rPr>
          <w:rFonts w:ascii="Arial LatArm" w:hAnsi="Arial LatArm"/>
          <w:sz w:val="20"/>
          <w:szCs w:val="20"/>
          <w:lang w:val="hy-AM" w:eastAsia="ru-RU"/>
        </w:rPr>
      </w:pPr>
      <w:r w:rsidRPr="00AF04FC">
        <w:rPr>
          <w:rFonts w:ascii="Arial LatArm" w:hAnsi="Arial LatArm"/>
          <w:sz w:val="20"/>
          <w:szCs w:val="20"/>
          <w:lang w:val="hy-AM" w:eastAsia="ru-RU"/>
        </w:rPr>
        <w:t xml:space="preserve">   8.14 </w:t>
      </w:r>
      <w:r w:rsidRPr="00AF04FC">
        <w:rPr>
          <w:rFonts w:ascii="Arial" w:hAnsi="Arial" w:cs="Arial"/>
          <w:sz w:val="20"/>
          <w:szCs w:val="20"/>
          <w:lang w:val="hy-AM" w:eastAsia="ru-RU"/>
        </w:rPr>
        <w:t>ՊայմանագրիհետկապվածհարաբերություններինկատմամբկիրառվումէՀայաստանիՀանրապետությանիրավունքը։</w:t>
      </w:r>
    </w:p>
    <w:p w:rsidR="00071D1C" w:rsidRPr="00AF04FC" w:rsidRDefault="00071D1C" w:rsidP="00EF3662">
      <w:pPr>
        <w:ind w:firstLine="567"/>
        <w:jc w:val="both"/>
        <w:rPr>
          <w:rFonts w:ascii="Arial LatArm" w:hAnsi="Arial LatArm"/>
          <w:sz w:val="20"/>
          <w:szCs w:val="20"/>
          <w:lang w:val="hy-AM" w:eastAsia="ru-RU"/>
        </w:rPr>
      </w:pPr>
      <w:r w:rsidRPr="00AF04FC">
        <w:rPr>
          <w:rFonts w:ascii="Arial LatArm" w:hAnsi="Arial LatArm"/>
          <w:sz w:val="20"/>
          <w:szCs w:val="20"/>
          <w:lang w:val="hy-AM" w:eastAsia="ru-RU"/>
        </w:rPr>
        <w:tab/>
        <w:t xml:space="preserve">8.15 </w:t>
      </w:r>
      <w:r w:rsidR="00DC567F" w:rsidRPr="00AF04FC">
        <w:rPr>
          <w:rFonts w:ascii="Arial" w:hAnsi="Arial" w:cs="Arial"/>
          <w:sz w:val="20"/>
          <w:szCs w:val="20"/>
          <w:lang w:val="hy-AM" w:eastAsia="ru-RU"/>
        </w:rPr>
        <w:t>Պայմանագրովնախատեսվածապրանքներիմատակարարումնիրականացվումէայդնպատակովֆինանսականմիջոցներիառկայությանևդրահիմանվրակողմերիմիջևհամապատաս</w:t>
      </w:r>
      <w:r w:rsidR="00700C81" w:rsidRPr="00AF04FC">
        <w:rPr>
          <w:rFonts w:ascii="Arial" w:hAnsi="Arial" w:cs="Arial"/>
          <w:sz w:val="20"/>
          <w:szCs w:val="20"/>
          <w:lang w:val="hy-AM" w:eastAsia="ru-RU"/>
        </w:rPr>
        <w:t>խ</w:t>
      </w:r>
      <w:r w:rsidR="00DC567F" w:rsidRPr="00AF04FC">
        <w:rPr>
          <w:rFonts w:ascii="Arial" w:hAnsi="Arial" w:cs="Arial"/>
          <w:sz w:val="20"/>
          <w:szCs w:val="20"/>
          <w:lang w:val="hy-AM" w:eastAsia="ru-RU"/>
        </w:rPr>
        <w:t>անհամաձայնագրիկնքմանմիջոցով</w:t>
      </w:r>
      <w:r w:rsidR="00DC567F" w:rsidRPr="00AF04FC">
        <w:rPr>
          <w:rFonts w:ascii="Arial LatArm" w:hAnsi="Arial LatArm"/>
          <w:sz w:val="20"/>
          <w:szCs w:val="20"/>
          <w:lang w:val="hy-AM" w:eastAsia="ru-RU"/>
        </w:rPr>
        <w:t xml:space="preserve">: </w:t>
      </w:r>
      <w:r w:rsidR="00DC567F" w:rsidRPr="00AF04FC">
        <w:rPr>
          <w:rFonts w:ascii="Arial" w:hAnsi="Arial" w:cs="Arial"/>
          <w:sz w:val="20"/>
          <w:szCs w:val="20"/>
          <w:lang w:val="hy-AM" w:eastAsia="ru-RU"/>
        </w:rPr>
        <w:t>Պայմանագիրըլուծվումէ</w:t>
      </w:r>
      <w:r w:rsidR="00DC567F" w:rsidRPr="00AF04FC">
        <w:rPr>
          <w:rFonts w:ascii="Arial LatArm" w:hAnsi="Arial LatArm"/>
          <w:sz w:val="20"/>
          <w:szCs w:val="20"/>
          <w:lang w:val="hy-AM" w:eastAsia="ru-RU"/>
        </w:rPr>
        <w:t xml:space="preserve">, </w:t>
      </w:r>
      <w:r w:rsidR="00DC567F" w:rsidRPr="00AF04FC">
        <w:rPr>
          <w:rFonts w:ascii="Arial" w:hAnsi="Arial" w:cs="Arial"/>
          <w:sz w:val="20"/>
          <w:szCs w:val="20"/>
          <w:lang w:val="hy-AM" w:eastAsia="ru-RU"/>
        </w:rPr>
        <w:t>եթեայնկնքելուօրվանհաջորդողվեցամսվաընթացքումայդնպատակովպայմանագրիկատ</w:t>
      </w:r>
      <w:r w:rsidR="00DC567F" w:rsidRPr="00AF04FC">
        <w:rPr>
          <w:rFonts w:ascii="Arial" w:hAnsi="Arial" w:cs="Arial"/>
          <w:sz w:val="20"/>
          <w:szCs w:val="20"/>
          <w:lang w:val="hy-AM" w:eastAsia="ru-RU"/>
        </w:rPr>
        <w:lastRenderedPageBreak/>
        <w:t>արմանհամարֆինանսականմիջոցներչեննախատեսվում</w:t>
      </w:r>
      <w:r w:rsidR="00DC567F"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Եթե</w:t>
      </w:r>
      <w:r w:rsidR="00DC567F" w:rsidRPr="00AF04FC">
        <w:rPr>
          <w:rFonts w:ascii="Arial" w:hAnsi="Arial" w:cs="Arial"/>
          <w:sz w:val="20"/>
          <w:szCs w:val="20"/>
          <w:lang w:val="hy-AM" w:eastAsia="ru-RU"/>
        </w:rPr>
        <w:t>պ</w:t>
      </w:r>
      <w:r w:rsidRPr="00AF04FC">
        <w:rPr>
          <w:rFonts w:ascii="Arial" w:hAnsi="Arial" w:cs="Arial"/>
          <w:sz w:val="20"/>
          <w:szCs w:val="20"/>
          <w:lang w:val="hy-AM" w:eastAsia="ru-RU"/>
        </w:rPr>
        <w:t>այմանագրիկատարմանհամարհատկացվածֆինանսականմիջոցներիչափըգերազանցումէգնումներիբազայինմիավորի</w:t>
      </w:r>
      <w:r w:rsidR="009A1B95" w:rsidRPr="00AF04FC">
        <w:rPr>
          <w:rFonts w:ascii="Arial" w:hAnsi="Arial" w:cs="Arial"/>
          <w:sz w:val="20"/>
          <w:szCs w:val="20"/>
          <w:lang w:val="hy-AM" w:eastAsia="ru-RU"/>
        </w:rPr>
        <w:t>տասնապատիկը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ապաԳնորդիկողմիցհամաձայնագիրկկնքվի</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եթեՎաճառողիկողմիցտուժանքիձևովներկայացված</w:t>
      </w:r>
      <w:r w:rsidR="009A1B95" w:rsidRPr="00AF04FC">
        <w:rPr>
          <w:rFonts w:ascii="Arial" w:hAnsi="Arial" w:cs="Arial"/>
          <w:sz w:val="20"/>
          <w:szCs w:val="20"/>
          <w:lang w:val="hy-AM" w:eastAsia="ru-RU"/>
        </w:rPr>
        <w:t>որակավորմանև</w:t>
      </w:r>
      <w:r w:rsidR="00DC567F" w:rsidRPr="00AF04FC">
        <w:rPr>
          <w:rFonts w:ascii="Arial" w:hAnsi="Arial" w:cs="Arial"/>
          <w:sz w:val="20"/>
          <w:szCs w:val="20"/>
          <w:lang w:val="hy-AM" w:eastAsia="ru-RU"/>
        </w:rPr>
        <w:t>պայմանագրի</w:t>
      </w:r>
      <w:r w:rsidRPr="00AF04FC">
        <w:rPr>
          <w:rFonts w:ascii="Arial" w:hAnsi="Arial" w:cs="Arial"/>
          <w:sz w:val="20"/>
          <w:szCs w:val="20"/>
          <w:lang w:val="hy-AM" w:eastAsia="ru-RU"/>
        </w:rPr>
        <w:t>ապահովում</w:t>
      </w:r>
      <w:r w:rsidR="009A1B95" w:rsidRPr="00AF04FC">
        <w:rPr>
          <w:rFonts w:ascii="Arial" w:hAnsi="Arial" w:cs="Arial"/>
          <w:sz w:val="20"/>
          <w:szCs w:val="20"/>
          <w:lang w:val="hy-AM" w:eastAsia="ru-RU"/>
        </w:rPr>
        <w:t>ներ</w:t>
      </w:r>
      <w:r w:rsidRPr="00AF04FC">
        <w:rPr>
          <w:rFonts w:ascii="Arial" w:hAnsi="Arial" w:cs="Arial"/>
          <w:sz w:val="20"/>
          <w:szCs w:val="20"/>
          <w:lang w:val="hy-AM" w:eastAsia="ru-RU"/>
        </w:rPr>
        <w:t>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նախատեսվածֆինանսականմիջոցներիչափով</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փոխարինվումէբանկայիներաշխիքովկամկանխիկփողով</w:t>
      </w:r>
      <w:r w:rsidR="00920009"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հաշվիառնելով</w:t>
      </w:r>
      <w:r w:rsidR="00920009" w:rsidRPr="00AF04FC">
        <w:rPr>
          <w:rFonts w:ascii="Arial" w:hAnsi="Arial" w:cs="Arial"/>
          <w:sz w:val="20"/>
          <w:szCs w:val="20"/>
          <w:lang w:val="hy-AM" w:eastAsia="ru-RU"/>
        </w:rPr>
        <w:t>ՀՀկառավարության</w:t>
      </w:r>
      <w:r w:rsidR="00920009" w:rsidRPr="00AF04FC">
        <w:rPr>
          <w:rFonts w:ascii="Arial LatArm" w:hAnsi="Arial LatArm"/>
          <w:sz w:val="20"/>
          <w:szCs w:val="20"/>
          <w:lang w:val="hy-AM" w:eastAsia="ru-RU"/>
        </w:rPr>
        <w:t xml:space="preserve"> 2017 </w:t>
      </w:r>
      <w:r w:rsidR="00920009" w:rsidRPr="00AF04FC">
        <w:rPr>
          <w:rFonts w:ascii="Arial" w:hAnsi="Arial" w:cs="Arial"/>
          <w:sz w:val="20"/>
          <w:szCs w:val="20"/>
          <w:lang w:val="hy-AM" w:eastAsia="ru-RU"/>
        </w:rPr>
        <w:t>թվականիմայիսի</w:t>
      </w:r>
      <w:r w:rsidR="00920009" w:rsidRPr="00AF04FC">
        <w:rPr>
          <w:rFonts w:ascii="Arial LatArm" w:hAnsi="Arial LatArm"/>
          <w:sz w:val="20"/>
          <w:szCs w:val="20"/>
          <w:lang w:val="hy-AM" w:eastAsia="ru-RU"/>
        </w:rPr>
        <w:t xml:space="preserve"> 4-</w:t>
      </w:r>
      <w:r w:rsidR="00920009" w:rsidRPr="00AF04FC">
        <w:rPr>
          <w:rFonts w:ascii="Arial" w:hAnsi="Arial" w:cs="Arial"/>
          <w:sz w:val="20"/>
          <w:szCs w:val="20"/>
          <w:lang w:val="hy-AM" w:eastAsia="ru-RU"/>
        </w:rPr>
        <w:t>ի</w:t>
      </w:r>
      <w:r w:rsidR="00920009" w:rsidRPr="00AF04FC">
        <w:rPr>
          <w:rFonts w:ascii="Arial LatArm" w:hAnsi="Arial LatArm"/>
          <w:sz w:val="20"/>
          <w:szCs w:val="20"/>
          <w:lang w:val="hy-AM" w:eastAsia="ru-RU"/>
        </w:rPr>
        <w:t xml:space="preserve"> N 526-</w:t>
      </w:r>
      <w:r w:rsidR="00920009" w:rsidRPr="00AF04FC">
        <w:rPr>
          <w:rFonts w:ascii="Arial" w:hAnsi="Arial" w:cs="Arial"/>
          <w:sz w:val="20"/>
          <w:szCs w:val="20"/>
          <w:lang w:val="hy-AM" w:eastAsia="ru-RU"/>
        </w:rPr>
        <w:t>Նորոշման</w:t>
      </w:r>
      <w:r w:rsidR="00920009" w:rsidRPr="00AF04FC">
        <w:rPr>
          <w:rFonts w:ascii="Arial LatArm" w:hAnsi="Arial LatArm"/>
          <w:sz w:val="20"/>
          <w:szCs w:val="20"/>
          <w:lang w:val="hy-AM" w:eastAsia="ru-RU"/>
        </w:rPr>
        <w:t xml:space="preserve"> N 1 </w:t>
      </w:r>
      <w:r w:rsidR="00920009" w:rsidRPr="00AF04FC">
        <w:rPr>
          <w:rFonts w:ascii="Arial" w:hAnsi="Arial" w:cs="Arial"/>
          <w:sz w:val="20"/>
          <w:szCs w:val="20"/>
          <w:lang w:val="hy-AM" w:eastAsia="ru-RU"/>
        </w:rPr>
        <w:t>հավելվածի</w:t>
      </w:r>
      <w:r w:rsidRPr="00AF04FC">
        <w:rPr>
          <w:rFonts w:ascii="Arial LatArm" w:hAnsi="Arial LatArm"/>
          <w:sz w:val="20"/>
          <w:szCs w:val="20"/>
          <w:lang w:val="hy-AM" w:eastAsia="ru-RU"/>
        </w:rPr>
        <w:t>32-</w:t>
      </w:r>
      <w:r w:rsidRPr="00AF04FC">
        <w:rPr>
          <w:rFonts w:ascii="Arial" w:hAnsi="Arial" w:cs="Arial"/>
          <w:sz w:val="20"/>
          <w:szCs w:val="20"/>
          <w:lang w:val="hy-AM" w:eastAsia="ru-RU"/>
        </w:rPr>
        <w:t>րդկետի</w:t>
      </w:r>
      <w:r w:rsidR="009A1B95" w:rsidRPr="00AF04FC">
        <w:rPr>
          <w:rFonts w:ascii="Arial LatArm" w:hAnsi="Arial LatArm"/>
          <w:sz w:val="20"/>
          <w:szCs w:val="20"/>
          <w:lang w:val="hy-AM" w:eastAsia="ru-RU"/>
        </w:rPr>
        <w:t>17</w:t>
      </w:r>
      <w:r w:rsidRPr="00AF04FC">
        <w:rPr>
          <w:rFonts w:ascii="Arial LatArm" w:hAnsi="Arial LatArm"/>
          <w:sz w:val="20"/>
          <w:szCs w:val="20"/>
          <w:lang w:val="hy-AM" w:eastAsia="ru-RU"/>
        </w:rPr>
        <w:t>-</w:t>
      </w:r>
      <w:r w:rsidRPr="00AF04FC">
        <w:rPr>
          <w:rFonts w:ascii="Arial" w:hAnsi="Arial" w:cs="Arial"/>
          <w:sz w:val="20"/>
          <w:szCs w:val="20"/>
          <w:lang w:val="hy-AM" w:eastAsia="ru-RU"/>
        </w:rPr>
        <w:t>րդենթակետի</w:t>
      </w:r>
      <w:r w:rsidRPr="00AF04FC">
        <w:rPr>
          <w:rFonts w:ascii="Arial LatArm" w:hAnsi="Arial LatArm" w:cs="Arial LatArm"/>
          <w:sz w:val="20"/>
          <w:szCs w:val="20"/>
          <w:lang w:val="hy-AM" w:eastAsia="ru-RU"/>
        </w:rPr>
        <w:t>«</w:t>
      </w:r>
      <w:r w:rsidRPr="00AF04FC">
        <w:rPr>
          <w:rFonts w:ascii="Arial" w:hAnsi="Arial" w:cs="Arial"/>
          <w:sz w:val="20"/>
          <w:szCs w:val="20"/>
          <w:lang w:val="hy-AM" w:eastAsia="ru-RU"/>
        </w:rPr>
        <w:t>բպարբերությանպահանջները</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Ընդորում</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Վաճառողըհամաձայնագիրըկնքում</w:t>
      </w:r>
      <w:r w:rsidRPr="00AF04FC">
        <w:rPr>
          <w:rFonts w:ascii="Arial LatArm" w:hAnsi="Arial LatArm"/>
          <w:sz w:val="20"/>
          <w:szCs w:val="20"/>
          <w:lang w:val="hy-AM" w:eastAsia="ru-RU"/>
        </w:rPr>
        <w:t xml:space="preserve">, </w:t>
      </w:r>
      <w:r w:rsidRPr="00AF04FC">
        <w:rPr>
          <w:rFonts w:ascii="Arial" w:hAnsi="Arial" w:cs="Arial"/>
          <w:sz w:val="20"/>
          <w:szCs w:val="20"/>
          <w:lang w:val="hy-AM" w:eastAsia="ru-RU"/>
        </w:rPr>
        <w:t>իսկ</w:t>
      </w:r>
      <w:r w:rsidR="00920009" w:rsidRPr="00AF04FC">
        <w:rPr>
          <w:rFonts w:ascii="Arial" w:hAnsi="Arial" w:cs="Arial"/>
          <w:sz w:val="20"/>
          <w:szCs w:val="20"/>
          <w:lang w:val="hy-AM" w:eastAsia="ru-RU"/>
        </w:rPr>
        <w:t>տուժանքիձևովներկայացված</w:t>
      </w:r>
      <w:r w:rsidR="00B84F37" w:rsidRPr="00AF04FC">
        <w:rPr>
          <w:rFonts w:ascii="Arial" w:hAnsi="Arial" w:cs="Arial"/>
          <w:sz w:val="20"/>
          <w:szCs w:val="20"/>
          <w:lang w:val="hy-AM" w:eastAsia="ru-RU"/>
        </w:rPr>
        <w:t>որակավորմանև</w:t>
      </w:r>
      <w:r w:rsidR="00920009" w:rsidRPr="00AF04FC">
        <w:rPr>
          <w:rFonts w:ascii="Arial" w:hAnsi="Arial" w:cs="Arial"/>
          <w:sz w:val="20"/>
          <w:szCs w:val="20"/>
          <w:lang w:val="hy-AM" w:eastAsia="ru-RU"/>
        </w:rPr>
        <w:t>պայմանագրի</w:t>
      </w:r>
      <w:r w:rsidRPr="00AF04FC">
        <w:rPr>
          <w:rFonts w:ascii="Arial" w:hAnsi="Arial" w:cs="Arial"/>
          <w:sz w:val="20"/>
          <w:szCs w:val="20"/>
          <w:lang w:val="hy-AM" w:eastAsia="ru-RU"/>
        </w:rPr>
        <w:t>ապահով</w:t>
      </w:r>
      <w:r w:rsidR="00B84F37" w:rsidRPr="00AF04FC">
        <w:rPr>
          <w:rFonts w:ascii="Arial" w:hAnsi="Arial" w:cs="Arial"/>
          <w:sz w:val="20"/>
          <w:szCs w:val="20"/>
          <w:lang w:val="hy-AM" w:eastAsia="ru-RU"/>
        </w:rPr>
        <w:t>ումների</w:t>
      </w:r>
      <w:r w:rsidRPr="00AF04FC">
        <w:rPr>
          <w:rFonts w:ascii="Arial" w:hAnsi="Arial" w:cs="Arial"/>
          <w:sz w:val="20"/>
          <w:szCs w:val="20"/>
          <w:lang w:val="hy-AM" w:eastAsia="ru-RU"/>
        </w:rPr>
        <w:t>փոխարինմանդեպքումնաևնորապահով</w:t>
      </w:r>
      <w:r w:rsidR="00B84F37" w:rsidRPr="00AF04FC">
        <w:rPr>
          <w:rFonts w:ascii="Arial" w:hAnsi="Arial" w:cs="Arial"/>
          <w:sz w:val="20"/>
          <w:szCs w:val="20"/>
          <w:lang w:val="hy-AM" w:eastAsia="ru-RU"/>
        </w:rPr>
        <w:t>ներ</w:t>
      </w:r>
      <w:r w:rsidR="00FE2467" w:rsidRPr="00AF04FC">
        <w:rPr>
          <w:rFonts w:ascii="Arial" w:hAnsi="Arial" w:cs="Arial"/>
          <w:sz w:val="20"/>
          <w:szCs w:val="20"/>
          <w:lang w:val="hy-AM" w:eastAsia="ru-RU"/>
        </w:rPr>
        <w:t>ը</w:t>
      </w:r>
      <w:r w:rsidRPr="00AF04FC">
        <w:rPr>
          <w:rFonts w:ascii="Arial" w:hAnsi="Arial" w:cs="Arial"/>
          <w:sz w:val="20"/>
          <w:szCs w:val="20"/>
          <w:lang w:val="hy-AM" w:eastAsia="ru-RU"/>
        </w:rPr>
        <w:t>Գնորդիններկայացնումէհամաձայնագիրկնքելուծանուցումըստանալուօրվանիցտասնհինգաշխատանքայինօրվաընթացքում։Հակառակդեպքում</w:t>
      </w:r>
      <w:r w:rsidR="005A1236" w:rsidRPr="00AF04FC">
        <w:rPr>
          <w:rFonts w:ascii="Arial" w:hAnsi="Arial" w:cs="Arial"/>
          <w:sz w:val="20"/>
          <w:szCs w:val="20"/>
          <w:lang w:val="hy-AM" w:eastAsia="ru-RU"/>
        </w:rPr>
        <w:t>պ</w:t>
      </w:r>
      <w:r w:rsidRPr="00AF04FC">
        <w:rPr>
          <w:rFonts w:ascii="Arial" w:hAnsi="Arial" w:cs="Arial"/>
          <w:sz w:val="20"/>
          <w:szCs w:val="20"/>
          <w:lang w:val="hy-AM" w:eastAsia="ru-RU"/>
        </w:rPr>
        <w:t>այմանագիրըԳնորդիկողմիցմիակողմանիորենլուծվումէ</w:t>
      </w:r>
      <w:r w:rsidRPr="00AF04FC">
        <w:rPr>
          <w:rFonts w:ascii="Arial LatArm" w:hAnsi="Arial LatArm"/>
          <w:sz w:val="20"/>
          <w:szCs w:val="20"/>
          <w:lang w:val="hy-AM" w:eastAsia="ru-RU"/>
        </w:rPr>
        <w:t>:</w:t>
      </w:r>
      <w:r w:rsidR="00383BC3" w:rsidRPr="00AF04FC">
        <w:rPr>
          <w:rFonts w:ascii="Arial LatArm" w:hAnsi="Arial LatArm"/>
          <w:sz w:val="20"/>
          <w:szCs w:val="20"/>
          <w:vertAlign w:val="superscript"/>
          <w:lang w:val="hy-AM" w:eastAsia="ru-RU"/>
        </w:rPr>
        <w:t>24</w:t>
      </w:r>
      <w:r w:rsidR="004D28BA" w:rsidRPr="00AF04FC">
        <w:rPr>
          <w:rStyle w:val="FootnoteReference"/>
          <w:rFonts w:ascii="Arial LatArm" w:hAnsi="Arial LatArm"/>
          <w:color w:val="FFFFFF"/>
          <w:sz w:val="20"/>
          <w:szCs w:val="20"/>
          <w:lang w:val="hy-AM" w:eastAsia="ru-RU"/>
        </w:rPr>
        <w:footnoteReference w:id="15"/>
      </w:r>
    </w:p>
    <w:p w:rsidR="00287761" w:rsidRPr="00450327" w:rsidRDefault="00287761" w:rsidP="00287761">
      <w:pPr>
        <w:tabs>
          <w:tab w:val="left" w:pos="1276"/>
        </w:tabs>
        <w:jc w:val="both"/>
        <w:rPr>
          <w:rFonts w:ascii="Arial" w:hAnsi="Arial" w:cs="Arial"/>
          <w:color w:val="FF0000"/>
          <w:sz w:val="22"/>
          <w:u w:val="single"/>
          <w:lang w:val="hy-AM"/>
        </w:rPr>
      </w:pPr>
      <w:r w:rsidRPr="00450327">
        <w:rPr>
          <w:rFonts w:ascii="Arial LatArm" w:hAnsi="Arial LatArm" w:cs="Sylfaen"/>
          <w:color w:val="FF0000"/>
          <w:sz w:val="22"/>
          <w:u w:val="single"/>
          <w:lang w:val="hy-AM"/>
        </w:rPr>
        <w:t xml:space="preserve">8.16 </w:t>
      </w:r>
      <w:r>
        <w:rPr>
          <w:rFonts w:ascii="Arial" w:hAnsi="Arial" w:cs="Arial"/>
          <w:color w:val="FF0000"/>
          <w:sz w:val="22"/>
          <w:u w:val="single"/>
          <w:lang w:val="hy-AM"/>
        </w:rPr>
        <w:t>Սույն պայմանագ</w:t>
      </w:r>
      <w:r w:rsidRPr="00450327">
        <w:rPr>
          <w:rFonts w:ascii="Arial" w:hAnsi="Arial" w:cs="Arial"/>
          <w:color w:val="FF0000"/>
          <w:sz w:val="22"/>
          <w:u w:val="single"/>
          <w:lang w:val="hy-AM"/>
        </w:rPr>
        <w:t>իրը կնքվում է հաշվի առնելով Հայաստանի Հանրապետության Քաղաքացիական օրենսգրքի 441 հոդվածի պահանջները և պայմանները:</w:t>
      </w:r>
    </w:p>
    <w:p w:rsidR="00071D1C" w:rsidRPr="00287761" w:rsidRDefault="00071D1C" w:rsidP="00287761">
      <w:pPr>
        <w:tabs>
          <w:tab w:val="left" w:pos="1276"/>
        </w:tabs>
        <w:jc w:val="both"/>
        <w:rPr>
          <w:rFonts w:ascii="Arial LatArm" w:hAnsi="Arial LatArm" w:cs="Sylfaen"/>
          <w:sz w:val="20"/>
          <w:u w:val="single"/>
          <w:lang w:val="hy-AM"/>
        </w:rPr>
      </w:pPr>
    </w:p>
    <w:p w:rsidR="00071D1C" w:rsidRPr="00AF04FC" w:rsidRDefault="00071D1C"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b/>
          <w:sz w:val="20"/>
          <w:lang w:val="hy-AM"/>
        </w:rPr>
      </w:pPr>
      <w:r w:rsidRPr="00AF04FC">
        <w:rPr>
          <w:rFonts w:ascii="Arial LatArm" w:hAnsi="Arial LatArm"/>
          <w:b/>
          <w:sz w:val="20"/>
          <w:lang w:val="hy-AM"/>
        </w:rPr>
        <w:t xml:space="preserve">10. </w:t>
      </w:r>
      <w:r w:rsidRPr="00AF04FC">
        <w:rPr>
          <w:rFonts w:ascii="Arial" w:hAnsi="Arial" w:cs="Arial"/>
          <w:b/>
          <w:sz w:val="20"/>
          <w:lang w:val="hy-AM"/>
        </w:rPr>
        <w:t>Կողմերիհասցեները</w:t>
      </w:r>
      <w:r w:rsidRPr="00AF04FC">
        <w:rPr>
          <w:rFonts w:ascii="Arial LatArm" w:hAnsi="Arial LatArm"/>
          <w:b/>
          <w:sz w:val="20"/>
          <w:lang w:val="hy-AM"/>
        </w:rPr>
        <w:t xml:space="preserve">, </w:t>
      </w:r>
      <w:r w:rsidRPr="00AF04FC">
        <w:rPr>
          <w:rFonts w:ascii="Arial" w:hAnsi="Arial" w:cs="Arial"/>
          <w:b/>
          <w:sz w:val="20"/>
          <w:lang w:val="hy-AM"/>
        </w:rPr>
        <w:t>բանկայինվավերապայմաններըևստորագրությունները</w:t>
      </w:r>
    </w:p>
    <w:p w:rsidR="00071D1C" w:rsidRPr="00AF04FC" w:rsidRDefault="00071D1C"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sz w:val="20"/>
          <w:lang w:val="hy-AM"/>
        </w:rPr>
      </w:pPr>
    </w:p>
    <w:p w:rsidR="00071D1C" w:rsidRPr="00AF04FC" w:rsidRDefault="00071D1C" w:rsidP="00EF3662">
      <w:pPr>
        <w:ind w:firstLine="709"/>
        <w:jc w:val="both"/>
        <w:rPr>
          <w:rFonts w:ascii="Arial LatArm" w:hAnsi="Arial LatArm"/>
          <w:sz w:val="20"/>
          <w:lang w:val="hy-AM"/>
        </w:rPr>
      </w:pPr>
    </w:p>
    <w:tbl>
      <w:tblPr>
        <w:tblW w:w="9639" w:type="dxa"/>
        <w:tblInd w:w="409" w:type="dxa"/>
        <w:tblLayout w:type="fixed"/>
        <w:tblLook w:val="0000"/>
      </w:tblPr>
      <w:tblGrid>
        <w:gridCol w:w="4536"/>
        <w:gridCol w:w="760"/>
        <w:gridCol w:w="4343"/>
      </w:tblGrid>
      <w:tr w:rsidR="00071D1C" w:rsidRPr="00AF04FC" w:rsidTr="0016519F">
        <w:tc>
          <w:tcPr>
            <w:tcW w:w="4536" w:type="dxa"/>
          </w:tcPr>
          <w:p w:rsidR="00071D1C" w:rsidRPr="00AF04FC" w:rsidRDefault="00071D1C" w:rsidP="00EF3662">
            <w:pPr>
              <w:jc w:val="center"/>
              <w:rPr>
                <w:rFonts w:ascii="Arial LatArm" w:hAnsi="Arial LatArm" w:cs="Sylfaen"/>
                <w:b/>
                <w:bCs/>
                <w:lang w:val="nb-NO"/>
              </w:rPr>
            </w:pPr>
            <w:r w:rsidRPr="00AF04FC">
              <w:rPr>
                <w:rFonts w:ascii="Arial" w:hAnsi="Arial" w:cs="Arial"/>
                <w:b/>
                <w:bCs/>
                <w:lang w:val="nb-NO"/>
              </w:rPr>
              <w:t>ԳՆՈՐԴ</w:t>
            </w:r>
          </w:p>
          <w:p w:rsidR="00BB771A" w:rsidRPr="00225475" w:rsidRDefault="00FB1897" w:rsidP="00BB771A">
            <w:pPr>
              <w:jc w:val="center"/>
              <w:rPr>
                <w:rFonts w:ascii="Arial LatArm" w:hAnsi="Arial LatArm"/>
                <w:sz w:val="22"/>
                <w:szCs w:val="22"/>
                <w:lang w:val="hy-AM"/>
              </w:rPr>
            </w:pPr>
            <w:r w:rsidRPr="006C50D5">
              <w:rPr>
                <w:rFonts w:ascii="Sylfaen" w:hAnsi="Sylfaen"/>
                <w:sz w:val="22"/>
                <w:szCs w:val="22"/>
                <w:lang w:val="hy-AM"/>
              </w:rPr>
              <w:t>ԱրարատգյուղիմանկապարտեղՀՈԱԿ</w:t>
            </w:r>
            <w:r w:rsidR="00BB771A" w:rsidRPr="00225475">
              <w:rPr>
                <w:rFonts w:ascii="Arial LatArm" w:hAnsi="Arial LatArm"/>
                <w:sz w:val="22"/>
                <w:szCs w:val="22"/>
                <w:lang w:val="hy-AM"/>
              </w:rPr>
              <w:br/>
            </w:r>
            <w:r w:rsidRPr="006C50D5">
              <w:rPr>
                <w:rFonts w:ascii="Sylfaen" w:hAnsi="Sylfaen" w:cs="Arial"/>
                <w:sz w:val="22"/>
                <w:szCs w:val="22"/>
                <w:lang w:val="hy-AM"/>
              </w:rPr>
              <w:t>գ</w:t>
            </w:r>
            <w:r w:rsidRPr="00FB1897">
              <w:rPr>
                <w:rFonts w:ascii="Sylfaen" w:hAnsi="Sylfaen" w:cs="Arial"/>
                <w:sz w:val="22"/>
                <w:szCs w:val="22"/>
                <w:lang w:val="nb-NO"/>
              </w:rPr>
              <w:t>.</w:t>
            </w:r>
            <w:r w:rsidRPr="006C50D5">
              <w:rPr>
                <w:rFonts w:ascii="Sylfaen" w:hAnsi="Sylfaen" w:cs="Arial"/>
                <w:sz w:val="22"/>
                <w:szCs w:val="22"/>
                <w:lang w:val="hy-AM"/>
              </w:rPr>
              <w:t>ԱրարատՌ</w:t>
            </w:r>
            <w:r w:rsidRPr="00FB1897">
              <w:rPr>
                <w:rFonts w:ascii="Sylfaen" w:hAnsi="Sylfaen" w:cs="Arial"/>
                <w:sz w:val="22"/>
                <w:szCs w:val="22"/>
                <w:lang w:val="nb-NO"/>
              </w:rPr>
              <w:t>.</w:t>
            </w:r>
            <w:r w:rsidRPr="006C50D5">
              <w:rPr>
                <w:rFonts w:ascii="Sylfaen" w:hAnsi="Sylfaen" w:cs="Arial"/>
                <w:sz w:val="22"/>
                <w:szCs w:val="22"/>
                <w:lang w:val="hy-AM"/>
              </w:rPr>
              <w:t>Վարդանյան</w:t>
            </w:r>
            <w:r w:rsidRPr="00FB1897">
              <w:rPr>
                <w:rFonts w:ascii="Sylfaen" w:hAnsi="Sylfaen" w:cs="Arial"/>
                <w:sz w:val="22"/>
                <w:szCs w:val="22"/>
                <w:lang w:val="nb-NO"/>
              </w:rPr>
              <w:t>1</w:t>
            </w:r>
            <w:r w:rsidR="00BB771A" w:rsidRPr="00225475">
              <w:rPr>
                <w:rFonts w:ascii="Arial LatArm" w:hAnsi="Arial LatArm"/>
                <w:sz w:val="22"/>
                <w:szCs w:val="22"/>
                <w:lang w:val="hy-AM"/>
              </w:rPr>
              <w:br/>
            </w:r>
            <w:r w:rsidR="00BB771A" w:rsidRPr="00225475">
              <w:rPr>
                <w:rFonts w:ascii="Arial" w:hAnsi="Arial" w:cs="Arial"/>
                <w:sz w:val="22"/>
                <w:szCs w:val="22"/>
                <w:lang w:val="hy-AM"/>
              </w:rPr>
              <w:t>ՀՎՀ</w:t>
            </w:r>
            <w:r>
              <w:rPr>
                <w:rFonts w:ascii="Arial" w:hAnsi="Arial" w:cs="Arial"/>
                <w:sz w:val="22"/>
                <w:szCs w:val="22"/>
                <w:lang w:val="hy-AM"/>
              </w:rPr>
              <w:t>04104639</w:t>
            </w:r>
            <w:r w:rsidR="00BB771A" w:rsidRPr="00225475">
              <w:rPr>
                <w:rFonts w:ascii="Arial LatArm" w:hAnsi="Arial LatArm"/>
                <w:sz w:val="22"/>
                <w:szCs w:val="22"/>
                <w:lang w:val="hy-AM"/>
              </w:rPr>
              <w:br/>
            </w:r>
            <w:r w:rsidR="00BB771A" w:rsidRPr="00225475">
              <w:rPr>
                <w:rFonts w:ascii="Arial" w:hAnsi="Arial" w:cs="Arial"/>
                <w:sz w:val="22"/>
                <w:szCs w:val="22"/>
                <w:lang w:val="hy-AM"/>
              </w:rPr>
              <w:t>Հ</w:t>
            </w:r>
            <w:r w:rsidR="00BB771A" w:rsidRPr="00225475">
              <w:rPr>
                <w:rFonts w:ascii="Arial LatArm" w:hAnsi="Arial LatArm"/>
                <w:sz w:val="22"/>
                <w:szCs w:val="22"/>
                <w:lang w:val="hy-AM"/>
              </w:rPr>
              <w:t>/</w:t>
            </w:r>
            <w:r w:rsidR="00BB771A" w:rsidRPr="00225475">
              <w:rPr>
                <w:rFonts w:ascii="Arial" w:hAnsi="Arial" w:cs="Arial"/>
                <w:sz w:val="22"/>
                <w:szCs w:val="22"/>
                <w:lang w:val="hy-AM"/>
              </w:rPr>
              <w:t>Հ</w:t>
            </w:r>
            <w:r w:rsidRPr="00FB1897">
              <w:rPr>
                <w:rFonts w:ascii="Arial LatArm" w:hAnsi="Arial LatArm"/>
                <w:sz w:val="22"/>
                <w:szCs w:val="22"/>
                <w:lang w:val="nb-NO"/>
              </w:rPr>
              <w:t>220399690076000</w:t>
            </w:r>
            <w:r w:rsidR="00BB771A" w:rsidRPr="00225475">
              <w:rPr>
                <w:rFonts w:ascii="Arial LatArm" w:hAnsi="Arial LatArm"/>
                <w:sz w:val="22"/>
                <w:szCs w:val="22"/>
                <w:lang w:val="hy-AM"/>
              </w:rPr>
              <w:br/>
            </w:r>
            <w:r w:rsidRPr="006C50D5">
              <w:rPr>
                <w:rFonts w:ascii="Sylfaen" w:hAnsi="Sylfaen" w:cs="Arial"/>
                <w:sz w:val="22"/>
                <w:szCs w:val="22"/>
                <w:lang w:val="hy-AM"/>
              </w:rPr>
              <w:t>ԱԿԲԱԿՐԵԴԻՏԱԳՐԻԿՈԼ</w:t>
            </w:r>
          </w:p>
          <w:p w:rsidR="00071D1C" w:rsidRPr="00AF04FC" w:rsidRDefault="00071D1C" w:rsidP="00EF3662">
            <w:pPr>
              <w:rPr>
                <w:rFonts w:ascii="Arial LatArm" w:hAnsi="Arial LatArm"/>
                <w:lang w:val="hy-AM"/>
              </w:rPr>
            </w:pPr>
          </w:p>
          <w:p w:rsidR="00071D1C" w:rsidRPr="00AF04FC" w:rsidRDefault="00071D1C" w:rsidP="00EF3662">
            <w:pPr>
              <w:jc w:val="center"/>
              <w:rPr>
                <w:rFonts w:ascii="Arial LatArm" w:hAnsi="Arial LatArm"/>
                <w:lang w:val="hy-AM"/>
              </w:rPr>
            </w:pPr>
            <w:r w:rsidRPr="00AF04FC">
              <w:rPr>
                <w:rFonts w:ascii="Arial LatArm" w:hAnsi="Arial LatArm"/>
                <w:lang w:val="hy-AM"/>
              </w:rPr>
              <w:t>---------------------------------</w:t>
            </w:r>
          </w:p>
          <w:p w:rsidR="00071D1C" w:rsidRPr="005E6380" w:rsidRDefault="00071D1C" w:rsidP="00EF3662">
            <w:pPr>
              <w:jc w:val="center"/>
              <w:rPr>
                <w:rFonts w:ascii="Arial LatArm" w:hAnsi="Arial LatArm"/>
                <w:sz w:val="18"/>
                <w:szCs w:val="18"/>
                <w:lang w:val="hy-AM"/>
              </w:rPr>
            </w:pPr>
            <w:r w:rsidRPr="005E6380">
              <w:rPr>
                <w:rFonts w:ascii="Arial LatArm" w:hAnsi="Arial LatArm"/>
                <w:sz w:val="18"/>
                <w:szCs w:val="18"/>
                <w:lang w:val="hy-AM"/>
              </w:rPr>
              <w:t>/</w:t>
            </w:r>
            <w:r w:rsidRPr="00AF04FC">
              <w:rPr>
                <w:rFonts w:ascii="Arial" w:hAnsi="Arial" w:cs="Arial"/>
                <w:sz w:val="18"/>
                <w:szCs w:val="18"/>
                <w:lang w:val="hy-AM"/>
              </w:rPr>
              <w:t>ստորագրություն</w:t>
            </w:r>
            <w:r w:rsidRPr="005E6380">
              <w:rPr>
                <w:rFonts w:ascii="Arial LatArm" w:hAnsi="Arial LatArm"/>
                <w:sz w:val="18"/>
                <w:szCs w:val="18"/>
                <w:lang w:val="hy-AM"/>
              </w:rPr>
              <w:t>/</w:t>
            </w:r>
          </w:p>
          <w:p w:rsidR="00071D1C" w:rsidRPr="00AF04FC" w:rsidRDefault="00071D1C" w:rsidP="00EF3662">
            <w:pPr>
              <w:jc w:val="center"/>
              <w:rPr>
                <w:rFonts w:ascii="Arial LatArm" w:hAnsi="Arial LatArm"/>
                <w:sz w:val="18"/>
                <w:szCs w:val="18"/>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c>
          <w:tcPr>
            <w:tcW w:w="760" w:type="dxa"/>
          </w:tcPr>
          <w:p w:rsidR="00071D1C" w:rsidRPr="00AF04FC" w:rsidRDefault="00071D1C" w:rsidP="00EF3662">
            <w:pPr>
              <w:jc w:val="center"/>
              <w:rPr>
                <w:rFonts w:ascii="Arial LatArm" w:hAnsi="Arial LatArm"/>
                <w:lang w:val="hy-AM"/>
              </w:rPr>
            </w:pPr>
          </w:p>
        </w:tc>
        <w:tc>
          <w:tcPr>
            <w:tcW w:w="4343" w:type="dxa"/>
          </w:tcPr>
          <w:p w:rsidR="00071D1C" w:rsidRPr="00AF04FC" w:rsidRDefault="00071D1C" w:rsidP="00EF3662">
            <w:pPr>
              <w:jc w:val="center"/>
              <w:rPr>
                <w:rFonts w:ascii="Arial LatArm" w:hAnsi="Arial LatArm" w:cs="Sylfaen"/>
                <w:b/>
                <w:bCs/>
                <w:lang w:val="hy-AM"/>
              </w:rPr>
            </w:pPr>
            <w:r w:rsidRPr="00AF04FC">
              <w:rPr>
                <w:rFonts w:ascii="Arial" w:hAnsi="Arial" w:cs="Arial"/>
                <w:b/>
                <w:bCs/>
                <w:lang w:val="hy-AM"/>
              </w:rPr>
              <w:t>ՎԱՃԱՌՈՂ</w:t>
            </w:r>
          </w:p>
          <w:p w:rsidR="00071D1C" w:rsidRPr="00AF04FC" w:rsidRDefault="00071D1C" w:rsidP="00EF3662">
            <w:pPr>
              <w:jc w:val="center"/>
              <w:rPr>
                <w:rFonts w:ascii="Arial LatArm" w:hAnsi="Arial LatArm"/>
                <w:lang w:val="hy-AM"/>
              </w:rPr>
            </w:pPr>
          </w:p>
          <w:p w:rsidR="00071D1C" w:rsidRPr="00AF04FC" w:rsidRDefault="00071D1C" w:rsidP="00EF3662">
            <w:pPr>
              <w:jc w:val="center"/>
              <w:rPr>
                <w:rFonts w:ascii="Arial LatArm" w:hAnsi="Arial LatArm"/>
                <w:lang w:val="hy-AM"/>
              </w:rPr>
            </w:pPr>
          </w:p>
          <w:p w:rsidR="00071D1C" w:rsidRPr="00AF04FC" w:rsidRDefault="00071D1C" w:rsidP="00EF3662">
            <w:pPr>
              <w:jc w:val="center"/>
              <w:rPr>
                <w:rFonts w:ascii="Arial LatArm" w:hAnsi="Arial LatArm"/>
                <w:lang w:val="hy-AM"/>
              </w:rPr>
            </w:pPr>
            <w:r w:rsidRPr="00AF04FC">
              <w:rPr>
                <w:rFonts w:ascii="Arial LatArm" w:hAnsi="Arial LatArm"/>
                <w:lang w:val="hy-AM"/>
              </w:rPr>
              <w:t>---------------------------------</w:t>
            </w:r>
          </w:p>
          <w:p w:rsidR="00071D1C" w:rsidRPr="00AF04FC" w:rsidRDefault="00071D1C" w:rsidP="00EF3662">
            <w:pPr>
              <w:jc w:val="center"/>
              <w:rPr>
                <w:rFonts w:ascii="Arial LatArm" w:hAnsi="Arial LatArm"/>
                <w:sz w:val="18"/>
                <w:szCs w:val="18"/>
              </w:rPr>
            </w:pPr>
            <w:r w:rsidRPr="00AF04FC">
              <w:rPr>
                <w:rFonts w:ascii="Arial LatArm" w:hAnsi="Arial LatArm"/>
                <w:sz w:val="18"/>
                <w:szCs w:val="18"/>
              </w:rPr>
              <w:t>/</w:t>
            </w:r>
            <w:r w:rsidRPr="00AF04FC">
              <w:rPr>
                <w:rFonts w:ascii="Arial" w:hAnsi="Arial" w:cs="Arial"/>
                <w:sz w:val="18"/>
                <w:szCs w:val="18"/>
                <w:lang w:val="hy-AM"/>
              </w:rPr>
              <w:t>ստորագրություն</w:t>
            </w:r>
            <w:r w:rsidRPr="00AF04FC">
              <w:rPr>
                <w:rFonts w:ascii="Arial LatArm" w:hAnsi="Arial LatArm"/>
                <w:sz w:val="18"/>
                <w:szCs w:val="18"/>
              </w:rPr>
              <w:t>/</w:t>
            </w:r>
          </w:p>
          <w:p w:rsidR="00071D1C" w:rsidRPr="00AF04FC" w:rsidRDefault="00071D1C" w:rsidP="00EF3662">
            <w:pPr>
              <w:jc w:val="center"/>
              <w:rPr>
                <w:rFonts w:ascii="Arial LatArm" w:hAnsi="Arial LatArm"/>
                <w:sz w:val="22"/>
                <w:szCs w:val="22"/>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r>
    </w:tbl>
    <w:p w:rsidR="00071D1C" w:rsidRPr="00AF04FC" w:rsidRDefault="00071D1C" w:rsidP="00EF3662">
      <w:pPr>
        <w:rPr>
          <w:rFonts w:ascii="Arial LatArm" w:hAnsi="Arial LatArm"/>
          <w:sz w:val="20"/>
          <w:lang w:val="hy-AM"/>
        </w:rPr>
      </w:pPr>
    </w:p>
    <w:p w:rsidR="00071D1C" w:rsidRPr="00AF04FC" w:rsidRDefault="00071D1C" w:rsidP="00EF3662">
      <w:pPr>
        <w:ind w:firstLine="720"/>
        <w:jc w:val="both"/>
        <w:rPr>
          <w:rFonts w:ascii="Arial LatArm" w:hAnsi="Arial LatArm"/>
          <w:sz w:val="20"/>
          <w:lang w:val="hy-AM"/>
        </w:rPr>
      </w:pPr>
      <w:r w:rsidRPr="00AF04FC">
        <w:rPr>
          <w:rFonts w:ascii="Arial" w:hAnsi="Arial" w:cs="Arial"/>
          <w:i/>
          <w:sz w:val="20"/>
          <w:lang w:val="hy-AM"/>
        </w:rPr>
        <w:t>ԱնհրաժեշտությանդեպքումպայմանագրումկարողեններառվելՀՀօրենսդրությանըչհակասողդրույթներ։</w:t>
      </w:r>
    </w:p>
    <w:p w:rsidR="00071D1C" w:rsidRPr="00AF04FC" w:rsidRDefault="00071D1C" w:rsidP="00EF3662">
      <w:pPr>
        <w:tabs>
          <w:tab w:val="left" w:pos="1276"/>
        </w:tabs>
        <w:ind w:firstLine="720"/>
        <w:jc w:val="both"/>
        <w:rPr>
          <w:rFonts w:ascii="Arial LatArm" w:hAnsi="Arial LatArm" w:cs="Sylfaen"/>
          <w:sz w:val="20"/>
          <w:u w:val="single"/>
          <w:lang w:val="hy-AM"/>
        </w:rPr>
      </w:pPr>
    </w:p>
    <w:p w:rsidR="00071D1C" w:rsidRPr="00AF04FC" w:rsidRDefault="00071D1C" w:rsidP="00EF3662">
      <w:pPr>
        <w:rPr>
          <w:rFonts w:ascii="Arial LatArm" w:hAnsi="Arial LatArm"/>
          <w:sz w:val="20"/>
          <w:lang w:val="hy-AM"/>
        </w:rPr>
      </w:pPr>
    </w:p>
    <w:p w:rsidR="00071D1C" w:rsidRPr="00AF04FC" w:rsidRDefault="00071D1C" w:rsidP="00EF3662">
      <w:pPr>
        <w:rPr>
          <w:rFonts w:ascii="Arial LatArm" w:hAnsi="Arial LatArm"/>
          <w:sz w:val="20"/>
          <w:lang w:val="hy-AM"/>
        </w:rPr>
      </w:pPr>
    </w:p>
    <w:p w:rsidR="00071D1C" w:rsidRPr="00AF04FC" w:rsidRDefault="00071D1C" w:rsidP="00EF3662">
      <w:pPr>
        <w:rPr>
          <w:rFonts w:ascii="Arial LatArm" w:hAnsi="Arial LatArm"/>
          <w:sz w:val="20"/>
          <w:lang w:val="hy-AM"/>
        </w:rPr>
      </w:pPr>
    </w:p>
    <w:p w:rsidR="00071D1C" w:rsidRPr="00AF04FC" w:rsidRDefault="00071D1C" w:rsidP="00EF3662">
      <w:pPr>
        <w:rPr>
          <w:rFonts w:ascii="Arial LatArm" w:hAnsi="Arial LatArm"/>
          <w:sz w:val="20"/>
          <w:lang w:val="hy-AM"/>
        </w:rPr>
      </w:pPr>
    </w:p>
    <w:p w:rsidR="00071D1C" w:rsidRPr="00AF04FC" w:rsidRDefault="00071D1C" w:rsidP="00EF3662">
      <w:pPr>
        <w:jc w:val="right"/>
        <w:rPr>
          <w:rFonts w:ascii="Arial LatArm" w:hAnsi="Arial LatArm"/>
          <w:sz w:val="20"/>
          <w:lang w:val="hy-AM"/>
        </w:rPr>
        <w:sectPr w:rsidR="00071D1C" w:rsidRPr="00AF04FC" w:rsidSect="00536BFB">
          <w:pgSz w:w="11906" w:h="16838" w:code="9"/>
          <w:pgMar w:top="720" w:right="662" w:bottom="533" w:left="1138" w:header="562" w:footer="562" w:gutter="0"/>
          <w:cols w:space="720"/>
        </w:sectPr>
      </w:pPr>
    </w:p>
    <w:p w:rsidR="00071D1C" w:rsidRPr="00AF04FC" w:rsidRDefault="00071D1C" w:rsidP="00EF3662">
      <w:pPr>
        <w:jc w:val="right"/>
        <w:rPr>
          <w:rFonts w:ascii="Arial LatArm" w:hAnsi="Arial LatArm"/>
          <w:i/>
          <w:sz w:val="18"/>
          <w:lang w:val="hy-AM"/>
        </w:rPr>
      </w:pPr>
      <w:r w:rsidRPr="00AF04FC">
        <w:rPr>
          <w:rFonts w:ascii="Arial" w:hAnsi="Arial" w:cs="Arial"/>
          <w:i/>
          <w:sz w:val="18"/>
          <w:lang w:val="hy-AM"/>
        </w:rPr>
        <w:lastRenderedPageBreak/>
        <w:t>Հավելված</w:t>
      </w:r>
      <w:r w:rsidRPr="00AF04FC">
        <w:rPr>
          <w:rFonts w:ascii="Arial LatArm" w:hAnsi="Arial LatArm"/>
          <w:i/>
          <w:sz w:val="18"/>
          <w:lang w:val="hy-AM"/>
        </w:rPr>
        <w:t xml:space="preserve"> N 1</w:t>
      </w:r>
    </w:p>
    <w:p w:rsidR="00071D1C" w:rsidRPr="00AF04FC" w:rsidRDefault="00071D1C" w:rsidP="00EF3662">
      <w:pPr>
        <w:jc w:val="right"/>
        <w:rPr>
          <w:rFonts w:ascii="Arial LatArm" w:hAnsi="Arial LatArm"/>
          <w:i/>
          <w:sz w:val="18"/>
          <w:lang w:val="hy-AM"/>
        </w:rPr>
      </w:pPr>
      <w:r w:rsidRPr="00AF04FC">
        <w:rPr>
          <w:rFonts w:ascii="Arial LatArm" w:hAnsi="Arial LatArm"/>
          <w:i/>
          <w:sz w:val="18"/>
          <w:lang w:val="hy-AM"/>
        </w:rPr>
        <w:t xml:space="preserve">«         »              20  </w:t>
      </w:r>
      <w:r w:rsidRPr="00AF04FC">
        <w:rPr>
          <w:rFonts w:ascii="Arial" w:hAnsi="Arial" w:cs="Arial"/>
          <w:i/>
          <w:sz w:val="18"/>
          <w:lang w:val="hy-AM"/>
        </w:rPr>
        <w:t>թ</w:t>
      </w:r>
      <w:r w:rsidRPr="00AF04FC">
        <w:rPr>
          <w:rFonts w:ascii="Arial LatArm" w:hAnsi="Arial LatArm"/>
          <w:i/>
          <w:sz w:val="18"/>
          <w:lang w:val="hy-AM"/>
        </w:rPr>
        <w:t xml:space="preserve">. </w:t>
      </w:r>
      <w:r w:rsidRPr="00AF04FC">
        <w:rPr>
          <w:rFonts w:ascii="Arial" w:hAnsi="Arial" w:cs="Arial"/>
          <w:i/>
          <w:sz w:val="18"/>
          <w:lang w:val="hy-AM"/>
        </w:rPr>
        <w:t>կնքված</w:t>
      </w:r>
    </w:p>
    <w:p w:rsidR="00071D1C" w:rsidRPr="00AF04FC" w:rsidRDefault="00071D1C" w:rsidP="00EF3662">
      <w:pPr>
        <w:jc w:val="right"/>
        <w:rPr>
          <w:rFonts w:ascii="Arial LatArm" w:hAnsi="Arial LatArm"/>
          <w:i/>
          <w:sz w:val="18"/>
          <w:lang w:val="hy-AM"/>
        </w:rPr>
      </w:pPr>
      <w:r w:rsidRPr="00AF04FC">
        <w:rPr>
          <w:rFonts w:ascii="Arial" w:hAnsi="Arial" w:cs="Arial"/>
          <w:i/>
          <w:sz w:val="18"/>
          <w:lang w:val="hy-AM"/>
        </w:rPr>
        <w:t>ծածկագրովպայմանագրի</w:t>
      </w:r>
    </w:p>
    <w:p w:rsidR="00071D1C" w:rsidRPr="00AF04FC" w:rsidRDefault="00071D1C" w:rsidP="00EF3662">
      <w:pPr>
        <w:jc w:val="center"/>
        <w:rPr>
          <w:rFonts w:ascii="Arial LatArm" w:hAnsi="Arial LatArm"/>
          <w:sz w:val="18"/>
          <w:lang w:val="hy-AM"/>
        </w:rPr>
      </w:pPr>
    </w:p>
    <w:p w:rsidR="00071D1C" w:rsidRPr="00AF04FC" w:rsidRDefault="00071D1C" w:rsidP="00EF3662">
      <w:pPr>
        <w:jc w:val="center"/>
        <w:rPr>
          <w:rFonts w:ascii="Arial LatArm" w:hAnsi="Arial LatArm"/>
          <w:sz w:val="20"/>
          <w:lang w:val="hy-AM"/>
        </w:rPr>
      </w:pPr>
    </w:p>
    <w:p w:rsidR="00071D1C" w:rsidRPr="00AF04FC" w:rsidRDefault="00071D1C" w:rsidP="00EF3662">
      <w:pPr>
        <w:jc w:val="center"/>
        <w:rPr>
          <w:rFonts w:ascii="Arial LatArm" w:hAnsi="Arial LatArm"/>
          <w:sz w:val="20"/>
          <w:lang w:val="hy-AM"/>
        </w:rPr>
      </w:pPr>
      <w:r w:rsidRPr="00AF04FC">
        <w:rPr>
          <w:rFonts w:ascii="Arial" w:hAnsi="Arial" w:cs="Arial"/>
          <w:sz w:val="20"/>
          <w:lang w:val="hy-AM"/>
        </w:rPr>
        <w:t>ՏԵԽՆԻԿԱԿԱՆԲՆՈՒԹԱԳԻՐ</w:t>
      </w:r>
      <w:r w:rsidRPr="00AF04FC">
        <w:rPr>
          <w:rFonts w:ascii="Arial LatArm" w:hAnsi="Arial LatArm"/>
          <w:sz w:val="20"/>
          <w:lang w:val="hy-AM"/>
        </w:rPr>
        <w:t xml:space="preserve"> - </w:t>
      </w:r>
      <w:r w:rsidRPr="00AF04FC">
        <w:rPr>
          <w:rFonts w:ascii="Arial" w:hAnsi="Arial" w:cs="Arial"/>
          <w:sz w:val="20"/>
          <w:lang w:val="hy-AM"/>
        </w:rPr>
        <w:t>ԳՆՄԱՆԺԱՄԱՆԱԿԱՑՈՒՅՑ</w:t>
      </w:r>
      <w:r w:rsidRPr="00AF04FC">
        <w:rPr>
          <w:rFonts w:ascii="Arial LatArm" w:hAnsi="Arial LatArm"/>
          <w:sz w:val="20"/>
          <w:lang w:val="hy-AM"/>
        </w:rPr>
        <w:t>*</w:t>
      </w:r>
    </w:p>
    <w:tbl>
      <w:tblPr>
        <w:tblpPr w:leftFromText="180" w:rightFromText="180" w:vertAnchor="text" w:horzAnchor="margin" w:tblpXSpec="center" w:tblpY="238"/>
        <w:tblOverlap w:val="never"/>
        <w:tblW w:w="1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559"/>
        <w:gridCol w:w="992"/>
        <w:gridCol w:w="567"/>
        <w:gridCol w:w="3119"/>
        <w:gridCol w:w="756"/>
        <w:gridCol w:w="850"/>
        <w:gridCol w:w="1134"/>
        <w:gridCol w:w="851"/>
        <w:gridCol w:w="1417"/>
        <w:gridCol w:w="993"/>
        <w:gridCol w:w="3638"/>
      </w:tblGrid>
      <w:tr w:rsidR="00CF6DDF" w:rsidRPr="00AF04FC" w:rsidTr="00442C9D">
        <w:trPr>
          <w:trHeight w:val="416"/>
        </w:trPr>
        <w:tc>
          <w:tcPr>
            <w:tcW w:w="16835" w:type="dxa"/>
            <w:gridSpan w:val="12"/>
          </w:tcPr>
          <w:p w:rsidR="00CF6DDF" w:rsidRPr="00AF04FC" w:rsidRDefault="00CF6DDF" w:rsidP="00CF6DDF">
            <w:pPr>
              <w:jc w:val="center"/>
              <w:rPr>
                <w:rFonts w:ascii="Arial LatArm" w:hAnsi="Arial LatArm"/>
                <w:sz w:val="18"/>
              </w:rPr>
            </w:pPr>
            <w:r w:rsidRPr="00AF04FC">
              <w:rPr>
                <w:rFonts w:ascii="Arial" w:hAnsi="Arial" w:cs="Arial"/>
                <w:sz w:val="18"/>
              </w:rPr>
              <w:t>Ապրանքի</w:t>
            </w:r>
          </w:p>
        </w:tc>
      </w:tr>
      <w:tr w:rsidR="00CF6DDF" w:rsidRPr="00AF04FC" w:rsidTr="00442C9D">
        <w:trPr>
          <w:trHeight w:val="219"/>
        </w:trPr>
        <w:tc>
          <w:tcPr>
            <w:tcW w:w="959"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հրավերովնախատեսվածչափաբաժնիհամարը</w:t>
            </w:r>
          </w:p>
        </w:tc>
        <w:tc>
          <w:tcPr>
            <w:tcW w:w="1559"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գնումներիպլանովնախատեսվածմիջանցիկծածկագիրը</w:t>
            </w:r>
            <w:r w:rsidRPr="00AF04FC">
              <w:rPr>
                <w:rFonts w:ascii="Arial LatArm" w:hAnsi="Arial LatArm"/>
                <w:sz w:val="18"/>
              </w:rPr>
              <w:t xml:space="preserve">` </w:t>
            </w:r>
            <w:r w:rsidRPr="00AF04FC">
              <w:rPr>
                <w:rFonts w:ascii="Arial" w:hAnsi="Arial" w:cs="Arial"/>
                <w:sz w:val="18"/>
              </w:rPr>
              <w:t>ըստԳՄԱդասակարգման</w:t>
            </w:r>
            <w:r w:rsidRPr="00AF04FC">
              <w:rPr>
                <w:rFonts w:ascii="Arial LatArm" w:hAnsi="Arial LatArm"/>
                <w:sz w:val="18"/>
              </w:rPr>
              <w:t xml:space="preserve"> (CPV)</w:t>
            </w:r>
          </w:p>
        </w:tc>
        <w:tc>
          <w:tcPr>
            <w:tcW w:w="992"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անվանումը</w:t>
            </w:r>
          </w:p>
        </w:tc>
        <w:tc>
          <w:tcPr>
            <w:tcW w:w="567"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ապրանքայիննշանը</w:t>
            </w:r>
            <w:r w:rsidRPr="00AF04FC">
              <w:rPr>
                <w:rFonts w:ascii="Arial LatArm" w:hAnsi="Arial LatArm"/>
                <w:sz w:val="18"/>
              </w:rPr>
              <w:t xml:space="preserve">, </w:t>
            </w:r>
            <w:r w:rsidRPr="00AF04FC">
              <w:rPr>
                <w:rFonts w:ascii="Arial" w:hAnsi="Arial" w:cs="Arial"/>
                <w:sz w:val="18"/>
              </w:rPr>
              <w:t>մակիշըևարտադրողիանվանումը</w:t>
            </w:r>
            <w:r w:rsidRPr="00AF04FC">
              <w:rPr>
                <w:rFonts w:ascii="Arial LatArm" w:hAnsi="Arial LatArm"/>
                <w:sz w:val="18"/>
              </w:rPr>
              <w:t xml:space="preserve"> **</w:t>
            </w:r>
          </w:p>
        </w:tc>
        <w:tc>
          <w:tcPr>
            <w:tcW w:w="3119"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տեխնիկականբնութագիրը</w:t>
            </w:r>
          </w:p>
        </w:tc>
        <w:tc>
          <w:tcPr>
            <w:tcW w:w="756"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չափմանմիավորը</w:t>
            </w:r>
          </w:p>
        </w:tc>
        <w:tc>
          <w:tcPr>
            <w:tcW w:w="850"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միավորգինը</w:t>
            </w:r>
            <w:r w:rsidRPr="00AF04FC">
              <w:rPr>
                <w:rFonts w:ascii="Arial LatArm" w:hAnsi="Arial LatArm"/>
                <w:sz w:val="18"/>
              </w:rPr>
              <w:t>/</w:t>
            </w:r>
            <w:r w:rsidRPr="00AF04FC">
              <w:rPr>
                <w:rFonts w:ascii="Arial" w:hAnsi="Arial" w:cs="Arial"/>
                <w:sz w:val="18"/>
              </w:rPr>
              <w:t>ՀՀդրամ</w:t>
            </w:r>
          </w:p>
        </w:tc>
        <w:tc>
          <w:tcPr>
            <w:tcW w:w="1134"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ընդհանուրգինը</w:t>
            </w:r>
            <w:r w:rsidRPr="00AF04FC">
              <w:rPr>
                <w:rFonts w:ascii="Arial LatArm" w:hAnsi="Arial LatArm"/>
                <w:sz w:val="18"/>
              </w:rPr>
              <w:t>/</w:t>
            </w:r>
            <w:r w:rsidRPr="00AF04FC">
              <w:rPr>
                <w:rFonts w:ascii="Arial" w:hAnsi="Arial" w:cs="Arial"/>
                <w:sz w:val="18"/>
              </w:rPr>
              <w:t>ՀՀդրամ</w:t>
            </w:r>
          </w:p>
        </w:tc>
        <w:tc>
          <w:tcPr>
            <w:tcW w:w="851" w:type="dxa"/>
            <w:vMerge w:val="restart"/>
            <w:vAlign w:val="center"/>
          </w:tcPr>
          <w:p w:rsidR="00CF6DDF" w:rsidRPr="00AF04FC" w:rsidRDefault="00CF6DDF" w:rsidP="00CF6DDF">
            <w:pPr>
              <w:jc w:val="center"/>
              <w:rPr>
                <w:rFonts w:ascii="Arial LatArm" w:hAnsi="Arial LatArm"/>
                <w:sz w:val="18"/>
              </w:rPr>
            </w:pPr>
            <w:r w:rsidRPr="00AF04FC">
              <w:rPr>
                <w:rFonts w:ascii="Arial" w:hAnsi="Arial" w:cs="Arial"/>
                <w:sz w:val="18"/>
              </w:rPr>
              <w:t>ընդհանուրքանակը</w:t>
            </w:r>
          </w:p>
        </w:tc>
        <w:tc>
          <w:tcPr>
            <w:tcW w:w="6048" w:type="dxa"/>
            <w:gridSpan w:val="3"/>
            <w:vAlign w:val="center"/>
          </w:tcPr>
          <w:p w:rsidR="00CF6DDF" w:rsidRPr="00AF04FC" w:rsidRDefault="00CF6DDF" w:rsidP="00CF6DDF">
            <w:pPr>
              <w:jc w:val="center"/>
              <w:rPr>
                <w:rFonts w:ascii="Arial LatArm" w:hAnsi="Arial LatArm"/>
                <w:sz w:val="18"/>
              </w:rPr>
            </w:pPr>
            <w:r w:rsidRPr="00AF04FC">
              <w:rPr>
                <w:rFonts w:ascii="Arial" w:hAnsi="Arial" w:cs="Arial"/>
                <w:sz w:val="18"/>
              </w:rPr>
              <w:t>մատակարարման</w:t>
            </w:r>
          </w:p>
        </w:tc>
      </w:tr>
      <w:tr w:rsidR="00CF6DDF" w:rsidRPr="00AF04FC" w:rsidTr="001C015D">
        <w:trPr>
          <w:trHeight w:val="4719"/>
        </w:trPr>
        <w:tc>
          <w:tcPr>
            <w:tcW w:w="959" w:type="dxa"/>
            <w:vMerge/>
            <w:vAlign w:val="center"/>
          </w:tcPr>
          <w:p w:rsidR="00CF6DDF" w:rsidRPr="00AF04FC" w:rsidRDefault="00CF6DDF" w:rsidP="00CF6DDF">
            <w:pPr>
              <w:jc w:val="center"/>
              <w:rPr>
                <w:rFonts w:ascii="Arial LatArm" w:hAnsi="Arial LatArm"/>
                <w:sz w:val="18"/>
              </w:rPr>
            </w:pPr>
          </w:p>
        </w:tc>
        <w:tc>
          <w:tcPr>
            <w:tcW w:w="1559" w:type="dxa"/>
            <w:vMerge/>
            <w:vAlign w:val="center"/>
          </w:tcPr>
          <w:p w:rsidR="00CF6DDF" w:rsidRPr="00AF04FC" w:rsidRDefault="00CF6DDF" w:rsidP="00CF6DDF">
            <w:pPr>
              <w:jc w:val="center"/>
              <w:rPr>
                <w:rFonts w:ascii="Arial LatArm" w:hAnsi="Arial LatArm"/>
                <w:sz w:val="18"/>
              </w:rPr>
            </w:pPr>
          </w:p>
        </w:tc>
        <w:tc>
          <w:tcPr>
            <w:tcW w:w="992" w:type="dxa"/>
            <w:vMerge/>
            <w:vAlign w:val="center"/>
          </w:tcPr>
          <w:p w:rsidR="00CF6DDF" w:rsidRPr="00AF04FC" w:rsidRDefault="00CF6DDF" w:rsidP="00CF6DDF">
            <w:pPr>
              <w:jc w:val="center"/>
              <w:rPr>
                <w:rFonts w:ascii="Arial LatArm" w:hAnsi="Arial LatArm"/>
                <w:sz w:val="18"/>
              </w:rPr>
            </w:pPr>
          </w:p>
        </w:tc>
        <w:tc>
          <w:tcPr>
            <w:tcW w:w="567" w:type="dxa"/>
            <w:vMerge/>
            <w:vAlign w:val="center"/>
          </w:tcPr>
          <w:p w:rsidR="00CF6DDF" w:rsidRPr="00AF04FC" w:rsidRDefault="00CF6DDF" w:rsidP="00CF6DDF">
            <w:pPr>
              <w:jc w:val="center"/>
              <w:rPr>
                <w:rFonts w:ascii="Arial LatArm" w:hAnsi="Arial LatArm"/>
                <w:sz w:val="18"/>
              </w:rPr>
            </w:pPr>
          </w:p>
        </w:tc>
        <w:tc>
          <w:tcPr>
            <w:tcW w:w="3119" w:type="dxa"/>
            <w:vMerge/>
            <w:vAlign w:val="center"/>
          </w:tcPr>
          <w:p w:rsidR="00CF6DDF" w:rsidRPr="00AF04FC" w:rsidRDefault="00CF6DDF" w:rsidP="00CF6DDF">
            <w:pPr>
              <w:jc w:val="center"/>
              <w:rPr>
                <w:rFonts w:ascii="Arial LatArm" w:hAnsi="Arial LatArm"/>
                <w:sz w:val="18"/>
              </w:rPr>
            </w:pPr>
          </w:p>
        </w:tc>
        <w:tc>
          <w:tcPr>
            <w:tcW w:w="756" w:type="dxa"/>
            <w:vMerge/>
            <w:vAlign w:val="center"/>
          </w:tcPr>
          <w:p w:rsidR="00CF6DDF" w:rsidRPr="00AF04FC" w:rsidRDefault="00CF6DDF" w:rsidP="00CF6DDF">
            <w:pPr>
              <w:jc w:val="center"/>
              <w:rPr>
                <w:rFonts w:ascii="Arial LatArm" w:hAnsi="Arial LatArm"/>
                <w:sz w:val="18"/>
              </w:rPr>
            </w:pPr>
          </w:p>
        </w:tc>
        <w:tc>
          <w:tcPr>
            <w:tcW w:w="850" w:type="dxa"/>
            <w:vMerge/>
            <w:vAlign w:val="center"/>
          </w:tcPr>
          <w:p w:rsidR="00CF6DDF" w:rsidRPr="00AF04FC" w:rsidRDefault="00CF6DDF" w:rsidP="00CF6DDF">
            <w:pPr>
              <w:jc w:val="center"/>
              <w:rPr>
                <w:rFonts w:ascii="Arial LatArm" w:hAnsi="Arial LatArm"/>
                <w:sz w:val="18"/>
              </w:rPr>
            </w:pPr>
          </w:p>
        </w:tc>
        <w:tc>
          <w:tcPr>
            <w:tcW w:w="1134" w:type="dxa"/>
            <w:vMerge/>
            <w:vAlign w:val="center"/>
          </w:tcPr>
          <w:p w:rsidR="00CF6DDF" w:rsidRPr="00AF04FC" w:rsidRDefault="00CF6DDF" w:rsidP="00CF6DDF">
            <w:pPr>
              <w:jc w:val="center"/>
              <w:rPr>
                <w:rFonts w:ascii="Arial LatArm" w:hAnsi="Arial LatArm"/>
                <w:sz w:val="18"/>
              </w:rPr>
            </w:pPr>
          </w:p>
        </w:tc>
        <w:tc>
          <w:tcPr>
            <w:tcW w:w="851" w:type="dxa"/>
            <w:vMerge/>
            <w:vAlign w:val="center"/>
          </w:tcPr>
          <w:p w:rsidR="00CF6DDF" w:rsidRPr="00AF04FC" w:rsidRDefault="00CF6DDF" w:rsidP="00CF6DDF">
            <w:pPr>
              <w:jc w:val="center"/>
              <w:rPr>
                <w:rFonts w:ascii="Arial LatArm" w:hAnsi="Arial LatArm"/>
                <w:sz w:val="18"/>
              </w:rPr>
            </w:pPr>
          </w:p>
        </w:tc>
        <w:tc>
          <w:tcPr>
            <w:tcW w:w="1417" w:type="dxa"/>
            <w:vAlign w:val="center"/>
          </w:tcPr>
          <w:p w:rsidR="00CF6DDF" w:rsidRPr="00AF04FC" w:rsidRDefault="00CF6DDF" w:rsidP="00CF6DDF">
            <w:pPr>
              <w:jc w:val="center"/>
              <w:rPr>
                <w:rFonts w:ascii="Arial LatArm" w:hAnsi="Arial LatArm"/>
                <w:sz w:val="18"/>
              </w:rPr>
            </w:pPr>
            <w:r w:rsidRPr="00AF04FC">
              <w:rPr>
                <w:rFonts w:ascii="Arial" w:hAnsi="Arial" w:cs="Arial"/>
                <w:sz w:val="18"/>
              </w:rPr>
              <w:t>հասցեն</w:t>
            </w:r>
          </w:p>
        </w:tc>
        <w:tc>
          <w:tcPr>
            <w:tcW w:w="993" w:type="dxa"/>
            <w:vAlign w:val="center"/>
          </w:tcPr>
          <w:p w:rsidR="00CF6DDF" w:rsidRPr="00AF04FC" w:rsidRDefault="00CF6DDF" w:rsidP="00CF6DDF">
            <w:pPr>
              <w:jc w:val="center"/>
              <w:rPr>
                <w:rFonts w:ascii="Arial LatArm" w:hAnsi="Arial LatArm"/>
                <w:sz w:val="18"/>
              </w:rPr>
            </w:pPr>
            <w:r w:rsidRPr="00AF04FC">
              <w:rPr>
                <w:rFonts w:ascii="Arial" w:hAnsi="Arial" w:cs="Arial"/>
                <w:sz w:val="18"/>
              </w:rPr>
              <w:t>ենթակաքանակը</w:t>
            </w:r>
          </w:p>
        </w:tc>
        <w:tc>
          <w:tcPr>
            <w:tcW w:w="3638" w:type="dxa"/>
            <w:vAlign w:val="center"/>
          </w:tcPr>
          <w:p w:rsidR="00CF6DDF" w:rsidRPr="00AF04FC" w:rsidRDefault="00CF6DDF" w:rsidP="00CF6DDF">
            <w:pPr>
              <w:jc w:val="center"/>
              <w:rPr>
                <w:rFonts w:ascii="Arial LatArm" w:hAnsi="Arial LatArm"/>
                <w:sz w:val="18"/>
              </w:rPr>
            </w:pPr>
            <w:r w:rsidRPr="00AF04FC">
              <w:rPr>
                <w:rFonts w:ascii="Arial" w:hAnsi="Arial" w:cs="Arial"/>
                <w:sz w:val="18"/>
              </w:rPr>
              <w:t>Ժամկետը</w:t>
            </w:r>
            <w:r w:rsidRPr="00AF04FC">
              <w:rPr>
                <w:rFonts w:ascii="Arial LatArm" w:hAnsi="Arial LatArm"/>
                <w:sz w:val="18"/>
              </w:rPr>
              <w:t>***</w:t>
            </w:r>
          </w:p>
          <w:p w:rsidR="00CF6DDF" w:rsidRPr="00AF04FC" w:rsidRDefault="00CF6DDF" w:rsidP="00CF6DDF">
            <w:pPr>
              <w:jc w:val="center"/>
              <w:rPr>
                <w:rFonts w:ascii="Arial LatArm" w:hAnsi="Arial LatArm"/>
                <w:sz w:val="18"/>
              </w:rPr>
            </w:pPr>
          </w:p>
        </w:tc>
      </w:tr>
      <w:tr w:rsidR="001C015D" w:rsidRPr="00AF04FC" w:rsidTr="00442C9D">
        <w:tc>
          <w:tcPr>
            <w:tcW w:w="959" w:type="dxa"/>
            <w:vAlign w:val="bottom"/>
          </w:tcPr>
          <w:p w:rsidR="001C015D" w:rsidRPr="00287761" w:rsidRDefault="001C015D" w:rsidP="001C015D">
            <w:pPr>
              <w:jc w:val="center"/>
              <w:rPr>
                <w:rFonts w:ascii="Calibri" w:hAnsi="Calibri" w:cs="Calibri"/>
                <w:color w:val="FF0000"/>
                <w:sz w:val="22"/>
                <w:szCs w:val="22"/>
              </w:rPr>
            </w:pPr>
            <w:r w:rsidRPr="00287761">
              <w:rPr>
                <w:rFonts w:ascii="Calibri" w:hAnsi="Calibri" w:cs="Calibri"/>
                <w:color w:val="FF0000"/>
                <w:sz w:val="22"/>
                <w:szCs w:val="22"/>
              </w:rPr>
              <w:t>3</w:t>
            </w:r>
          </w:p>
        </w:tc>
        <w:tc>
          <w:tcPr>
            <w:tcW w:w="1559" w:type="dxa"/>
            <w:vAlign w:val="bottom"/>
          </w:tcPr>
          <w:p w:rsidR="001C015D" w:rsidRPr="00287761" w:rsidRDefault="001C015D" w:rsidP="001C015D">
            <w:pPr>
              <w:jc w:val="center"/>
              <w:rPr>
                <w:rFonts w:ascii="Sylfaen" w:hAnsi="Sylfaen" w:cs="Calibri"/>
                <w:b/>
                <w:bCs/>
                <w:color w:val="FF0000"/>
                <w:sz w:val="20"/>
                <w:szCs w:val="20"/>
              </w:rPr>
            </w:pPr>
            <w:r w:rsidRPr="00287761">
              <w:rPr>
                <w:rFonts w:ascii="Sylfaen" w:hAnsi="Sylfaen" w:cs="Calibri"/>
                <w:b/>
                <w:bCs/>
                <w:color w:val="FF0000"/>
                <w:sz w:val="20"/>
                <w:szCs w:val="20"/>
              </w:rPr>
              <w:t>15111110</w:t>
            </w:r>
          </w:p>
        </w:tc>
        <w:tc>
          <w:tcPr>
            <w:tcW w:w="992" w:type="dxa"/>
            <w:vAlign w:val="center"/>
          </w:tcPr>
          <w:p w:rsidR="001C015D" w:rsidRPr="00287761" w:rsidRDefault="001C015D" w:rsidP="001C015D">
            <w:pPr>
              <w:rPr>
                <w:rFonts w:ascii="Sylfaen" w:hAnsi="Sylfaen" w:cs="Calibri"/>
                <w:b/>
                <w:bCs/>
                <w:color w:val="FF0000"/>
                <w:sz w:val="20"/>
                <w:szCs w:val="20"/>
              </w:rPr>
            </w:pPr>
            <w:r w:rsidRPr="00287761">
              <w:rPr>
                <w:rFonts w:ascii="Sylfaen" w:hAnsi="Sylfaen" w:cs="Calibri"/>
                <w:b/>
                <w:bCs/>
                <w:color w:val="FF0000"/>
                <w:sz w:val="20"/>
                <w:szCs w:val="20"/>
              </w:rPr>
              <w:t xml:space="preserve">Միս տավարի </w:t>
            </w:r>
          </w:p>
        </w:tc>
        <w:tc>
          <w:tcPr>
            <w:tcW w:w="567" w:type="dxa"/>
          </w:tcPr>
          <w:p w:rsidR="001C015D" w:rsidRPr="00287761" w:rsidRDefault="001C015D" w:rsidP="001C015D">
            <w:pPr>
              <w:jc w:val="center"/>
              <w:rPr>
                <w:rFonts w:ascii="Arial LatArm" w:hAnsi="Arial LatArm"/>
                <w:color w:val="FF0000"/>
                <w:sz w:val="20"/>
              </w:rPr>
            </w:pPr>
          </w:p>
        </w:tc>
        <w:tc>
          <w:tcPr>
            <w:tcW w:w="3119" w:type="dxa"/>
          </w:tcPr>
          <w:p w:rsidR="001C015D" w:rsidRPr="00287761" w:rsidRDefault="001C015D" w:rsidP="001C015D">
            <w:pPr>
              <w:rPr>
                <w:color w:val="FF0000"/>
              </w:rPr>
            </w:pPr>
            <w:r w:rsidRPr="00287761">
              <w:rPr>
                <w:color w:val="FF0000"/>
              </w:rPr>
              <w:t xml:space="preserve">" Տավարի միս փափուկ առանց ոսկորի, 1-ին կարգի, ԳՕՍՏ 779-55 (մկանները լավ զարգացած, ,  պաղեցրած  (կով, ցուլիկ, էրինջ) , փաթեթավորված համապատասխան գործվածքով </w:t>
            </w:r>
            <w:r w:rsidRPr="00287761">
              <w:rPr>
                <w:color w:val="FF0000"/>
              </w:rPr>
              <w:lastRenderedPageBreak/>
              <w:t>(բիազով կամ մառլյայով) կամ պոլիէթիլենային փաթեթավորմամբ: Մատակարարման պահին մկանի խորը շերտի ջերմաստիճանը պետք է լինի 8 աստիճանից ոչ բարձր: : Պիտանելիության մնացորդային ժամկետը մատակարարման պահին ոչ պակաս, քան 70%: Անվտանգությունը և մակնշումը ՄՄ ՏԿ N 021/2011, 034/2013 և 022/2011, &lt;&lt;Սննդամթերքի անվտանգության մասին&gt;&gt; ՀՀ օրենքի 9-րդ հոդվածի:</w:t>
            </w:r>
          </w:p>
        </w:tc>
        <w:tc>
          <w:tcPr>
            <w:tcW w:w="756" w:type="dxa"/>
            <w:vAlign w:val="center"/>
          </w:tcPr>
          <w:p w:rsidR="001C015D" w:rsidRPr="00287761" w:rsidRDefault="001C015D" w:rsidP="001C015D">
            <w:pPr>
              <w:jc w:val="center"/>
              <w:rPr>
                <w:rFonts w:ascii="Sylfaen" w:hAnsi="Sylfaen" w:cs="Calibri"/>
                <w:b/>
                <w:bCs/>
                <w:color w:val="FF0000"/>
                <w:sz w:val="20"/>
                <w:szCs w:val="20"/>
              </w:rPr>
            </w:pPr>
            <w:r w:rsidRPr="00287761">
              <w:rPr>
                <w:rFonts w:ascii="Sylfaen" w:hAnsi="Sylfaen" w:cs="Calibri"/>
                <w:b/>
                <w:bCs/>
                <w:color w:val="FF0000"/>
                <w:sz w:val="20"/>
                <w:szCs w:val="20"/>
              </w:rPr>
              <w:lastRenderedPageBreak/>
              <w:t xml:space="preserve"> կգ</w:t>
            </w:r>
          </w:p>
        </w:tc>
        <w:tc>
          <w:tcPr>
            <w:tcW w:w="850" w:type="dxa"/>
          </w:tcPr>
          <w:p w:rsidR="001C015D" w:rsidRPr="00287761" w:rsidRDefault="001C015D" w:rsidP="001C015D">
            <w:pPr>
              <w:jc w:val="center"/>
              <w:rPr>
                <w:rFonts w:ascii="Arial LatArm" w:hAnsi="Arial LatArm"/>
                <w:color w:val="FF0000"/>
                <w:sz w:val="20"/>
              </w:rPr>
            </w:pPr>
          </w:p>
        </w:tc>
        <w:tc>
          <w:tcPr>
            <w:tcW w:w="1134" w:type="dxa"/>
          </w:tcPr>
          <w:p w:rsidR="001C015D" w:rsidRPr="00287761" w:rsidRDefault="001C015D" w:rsidP="001C015D">
            <w:pPr>
              <w:jc w:val="center"/>
              <w:rPr>
                <w:rFonts w:ascii="Arial LatArm" w:hAnsi="Arial LatArm"/>
                <w:color w:val="FF0000"/>
                <w:sz w:val="20"/>
              </w:rPr>
            </w:pPr>
          </w:p>
        </w:tc>
        <w:tc>
          <w:tcPr>
            <w:tcW w:w="851" w:type="dxa"/>
          </w:tcPr>
          <w:p w:rsidR="001C015D" w:rsidRPr="00287761" w:rsidRDefault="001C015D" w:rsidP="001C015D">
            <w:pPr>
              <w:rPr>
                <w:color w:val="FF0000"/>
              </w:rPr>
            </w:pPr>
            <w:r>
              <w:rPr>
                <w:color w:val="FF0000"/>
              </w:rPr>
              <w:t>726</w:t>
            </w:r>
          </w:p>
        </w:tc>
        <w:tc>
          <w:tcPr>
            <w:tcW w:w="1417" w:type="dxa"/>
          </w:tcPr>
          <w:p w:rsidR="001C015D" w:rsidRDefault="001C015D" w:rsidP="001C015D">
            <w:r w:rsidRPr="001C21B7">
              <w:rPr>
                <w:rFonts w:ascii="Sylfaen" w:hAnsi="Sylfaen" w:cs="Arial"/>
                <w:color w:val="FF0000"/>
                <w:sz w:val="20"/>
              </w:rPr>
              <w:t>Գ.Արարատ Ռ՚Վարդանյան1</w:t>
            </w:r>
          </w:p>
        </w:tc>
        <w:tc>
          <w:tcPr>
            <w:tcW w:w="993" w:type="dxa"/>
          </w:tcPr>
          <w:p w:rsidR="001C015D" w:rsidRPr="00287761" w:rsidRDefault="001C015D" w:rsidP="001C015D">
            <w:pPr>
              <w:rPr>
                <w:color w:val="FF0000"/>
              </w:rPr>
            </w:pPr>
            <w:r>
              <w:rPr>
                <w:color w:val="FF0000"/>
              </w:rPr>
              <w:t>726</w:t>
            </w:r>
          </w:p>
        </w:tc>
        <w:tc>
          <w:tcPr>
            <w:tcW w:w="3638" w:type="dxa"/>
          </w:tcPr>
          <w:p w:rsidR="001C015D" w:rsidRPr="00287761" w:rsidRDefault="001C015D" w:rsidP="00D531C7">
            <w:pPr>
              <w:rPr>
                <w:color w:val="FF0000"/>
              </w:rPr>
            </w:pPr>
            <w:r w:rsidRPr="00287761">
              <w:rPr>
                <w:rFonts w:ascii="Sylfaen" w:hAnsi="Sylfaen" w:cs="Sylfaen"/>
                <w:color w:val="FF0000"/>
              </w:rPr>
              <w:t>ֆինանսականմիջոցներնախատեսվելուդեպքումկողմերիմիջևկնքվողհամաձայնագրիուժիմեջմտնելուօրվանիցսկսածամսականառավելագույնը՝</w:t>
            </w:r>
            <w:r w:rsidR="00D531C7">
              <w:rPr>
                <w:color w:val="FF0000"/>
              </w:rPr>
              <w:t>70</w:t>
            </w:r>
            <w:r w:rsidRPr="00287761">
              <w:rPr>
                <w:rFonts w:ascii="Sylfaen" w:hAnsi="Sylfaen" w:cs="Sylfaen"/>
                <w:color w:val="FF0000"/>
              </w:rPr>
              <w:t>կգ</w:t>
            </w:r>
            <w:r w:rsidRPr="00287761">
              <w:rPr>
                <w:color w:val="FF0000"/>
              </w:rPr>
              <w:t xml:space="preserve"> / </w:t>
            </w:r>
            <w:r w:rsidRPr="00287761">
              <w:rPr>
                <w:rFonts w:ascii="Sylfaen" w:hAnsi="Sylfaen" w:cs="Sylfaen"/>
                <w:color w:val="FF0000"/>
              </w:rPr>
              <w:t>մատակարարումըառավելագույնըամսականմատակարարումը՝</w:t>
            </w:r>
            <w:r w:rsidRPr="00287761">
              <w:rPr>
                <w:color w:val="FF0000"/>
              </w:rPr>
              <w:t xml:space="preserve"> 5 </w:t>
            </w:r>
            <w:r w:rsidRPr="00287761">
              <w:rPr>
                <w:rFonts w:ascii="Sylfaen" w:hAnsi="Sylfaen" w:cs="Sylfaen"/>
                <w:color w:val="FF0000"/>
              </w:rPr>
              <w:t>անգամ</w:t>
            </w:r>
            <w:r w:rsidRPr="00287761">
              <w:rPr>
                <w:color w:val="FF0000"/>
              </w:rPr>
              <w:t xml:space="preserve">/: </w:t>
            </w:r>
          </w:p>
        </w:tc>
      </w:tr>
    </w:tbl>
    <w:p w:rsidR="00071D1C" w:rsidRPr="00AF04FC" w:rsidRDefault="00071D1C" w:rsidP="00EF3662">
      <w:pPr>
        <w:jc w:val="center"/>
        <w:rPr>
          <w:rFonts w:ascii="Arial LatArm" w:hAnsi="Arial LatArm"/>
          <w:sz w:val="20"/>
          <w:lang w:val="hy-AM"/>
        </w:rPr>
      </w:pPr>
      <w:r w:rsidRPr="00AF04FC">
        <w:rPr>
          <w:rFonts w:ascii="Arial LatArm" w:hAnsi="Arial LatArm"/>
          <w:sz w:val="20"/>
          <w:lang w:val="hy-AM"/>
        </w:rPr>
        <w:lastRenderedPageBreak/>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LatArm" w:hAnsi="Arial LatArm"/>
          <w:sz w:val="20"/>
          <w:lang w:val="hy-AM"/>
        </w:rPr>
        <w:tab/>
      </w:r>
      <w:r w:rsidRPr="00AF04FC">
        <w:rPr>
          <w:rFonts w:ascii="Arial" w:hAnsi="Arial" w:cs="Arial"/>
          <w:sz w:val="20"/>
          <w:lang w:val="hy-AM"/>
        </w:rPr>
        <w:t>ՀՀդրամ</w:t>
      </w:r>
    </w:p>
    <w:p w:rsidR="00071D1C" w:rsidRDefault="00071D1C" w:rsidP="00EF3662">
      <w:pPr>
        <w:jc w:val="both"/>
        <w:rPr>
          <w:rFonts w:ascii="Arial LatArm" w:hAnsi="Arial LatArm"/>
          <w:sz w:val="20"/>
        </w:rPr>
      </w:pPr>
    </w:p>
    <w:p w:rsidR="000205A6" w:rsidRDefault="000205A6" w:rsidP="00EF3662">
      <w:pPr>
        <w:jc w:val="both"/>
        <w:rPr>
          <w:rFonts w:ascii="Arial LatArm" w:hAnsi="Arial LatArm"/>
          <w:sz w:val="20"/>
        </w:rPr>
      </w:pPr>
    </w:p>
    <w:p w:rsidR="000205A6" w:rsidRDefault="000205A6" w:rsidP="00EF3662">
      <w:pPr>
        <w:jc w:val="both"/>
        <w:rPr>
          <w:rFonts w:ascii="Arial LatArm" w:hAnsi="Arial LatArm"/>
          <w:sz w:val="20"/>
        </w:rPr>
      </w:pPr>
    </w:p>
    <w:p w:rsidR="000205A6" w:rsidRPr="00AF04FC" w:rsidRDefault="000205A6" w:rsidP="00EF3662">
      <w:pPr>
        <w:jc w:val="both"/>
        <w:rPr>
          <w:rFonts w:ascii="Arial LatArm" w:hAnsi="Arial LatArm"/>
          <w:sz w:val="20"/>
        </w:rPr>
      </w:pPr>
    </w:p>
    <w:p w:rsidR="00D10B0C" w:rsidRPr="00AF04FC" w:rsidRDefault="00D10B0C" w:rsidP="00EF3662">
      <w:pPr>
        <w:jc w:val="both"/>
        <w:rPr>
          <w:rFonts w:ascii="Arial LatArm" w:hAnsi="Arial LatArm"/>
          <w:sz w:val="20"/>
        </w:rPr>
      </w:pPr>
    </w:p>
    <w:p w:rsidR="00287761" w:rsidRPr="00DA61DD" w:rsidRDefault="00287761" w:rsidP="00287761">
      <w:pPr>
        <w:numPr>
          <w:ilvl w:val="0"/>
          <w:numId w:val="18"/>
        </w:numPr>
        <w:jc w:val="both"/>
        <w:rPr>
          <w:rFonts w:ascii="Arial LatArm" w:hAnsi="Arial LatArm"/>
        </w:rPr>
      </w:pPr>
      <w:r>
        <w:rPr>
          <w:rFonts w:ascii="Arial" w:hAnsi="Arial" w:cs="Arial"/>
        </w:rPr>
        <w:t xml:space="preserve">Մասնակիցը իր կողմից հրավերի հավելված 1.1 –ով սահմանված՝  </w:t>
      </w:r>
      <w:r w:rsidRPr="009507AA">
        <w:rPr>
          <w:rFonts w:ascii="Arial" w:hAnsi="Arial" w:cs="Arial"/>
          <w:sz w:val="22"/>
          <w:szCs w:val="20"/>
          <w:lang w:val="es-ES"/>
        </w:rPr>
        <w:t>առաջարկվողապրանքիամբողջականնկարագիրը</w:t>
      </w:r>
      <w:r>
        <w:rPr>
          <w:rFonts w:ascii="Arial" w:hAnsi="Arial" w:cs="Arial"/>
          <w:sz w:val="22"/>
          <w:szCs w:val="20"/>
          <w:lang w:val="es-ES"/>
        </w:rPr>
        <w:t xml:space="preserve"> / ֆիրմայն անվանումը, ամրանքային նշանը, մակնիշը, արտադրողի անվանումը, տեխնիկական բնութագիրը/  ներկայացնելու հետ մեկտեղ ներկայացնել  նաև առաջարկվող բոլոր ապրանքների որակի սերտեֆիկատները:</w:t>
      </w:r>
    </w:p>
    <w:p w:rsidR="00287761" w:rsidRDefault="00287761" w:rsidP="00287761">
      <w:pPr>
        <w:jc w:val="both"/>
        <w:rPr>
          <w:rFonts w:ascii="Arial LatArm" w:hAnsi="Arial LatArm"/>
        </w:rPr>
      </w:pPr>
    </w:p>
    <w:p w:rsidR="00287761" w:rsidRPr="00C760C8" w:rsidRDefault="00287761" w:rsidP="00287761">
      <w:pPr>
        <w:jc w:val="both"/>
        <w:rPr>
          <w:rFonts w:ascii="Arial" w:hAnsi="Arial" w:cs="Arial"/>
          <w:sz w:val="32"/>
        </w:rPr>
      </w:pPr>
      <w:r w:rsidRPr="00C760C8">
        <w:rPr>
          <w:rFonts w:ascii="Arial" w:hAnsi="Arial" w:cs="Arial"/>
          <w:sz w:val="32"/>
        </w:rPr>
        <w:t>Մատակարարման ժամանակ ՝</w:t>
      </w:r>
    </w:p>
    <w:p w:rsidR="00287761" w:rsidRDefault="00287761" w:rsidP="00287761">
      <w:pPr>
        <w:jc w:val="both"/>
        <w:rPr>
          <w:rFonts w:ascii="Arial LatArm" w:hAnsi="Arial LatArm"/>
        </w:rPr>
      </w:pPr>
      <w:r w:rsidRPr="0006538D">
        <w:rPr>
          <w:rFonts w:ascii="Arial LatArm" w:hAnsi="Arial LatArm"/>
        </w:rPr>
        <w:lastRenderedPageBreak/>
        <w:t xml:space="preserve">*1)  </w:t>
      </w:r>
      <w:r>
        <w:rPr>
          <w:rFonts w:ascii="Arial" w:hAnsi="Arial" w:cs="Arial"/>
        </w:rPr>
        <w:t xml:space="preserve">ըստ ապրանքի փաթեթավորման առանձնահատկությունից /պարկ, արկղ, պոլիէթիլենային տարա և այլն/ փաթեթավորման </w:t>
      </w:r>
      <w:r w:rsidRPr="0006538D">
        <w:rPr>
          <w:rFonts w:ascii="Arial" w:hAnsi="Arial" w:cs="Arial"/>
        </w:rPr>
        <w:t>վրաներկով</w:t>
      </w:r>
      <w:r w:rsidRPr="0006538D">
        <w:rPr>
          <w:rFonts w:ascii="Arial LatArm" w:hAnsi="Arial LatArm"/>
        </w:rPr>
        <w:t xml:space="preserve"> 50-</w:t>
      </w:r>
      <w:r w:rsidRPr="0006538D">
        <w:rPr>
          <w:rFonts w:ascii="Arial" w:hAnsi="Arial" w:cs="Arial"/>
        </w:rPr>
        <w:t>ից</w:t>
      </w:r>
      <w:r w:rsidRPr="0006538D">
        <w:rPr>
          <w:rFonts w:ascii="Arial LatArm" w:hAnsi="Arial LatArm"/>
        </w:rPr>
        <w:t xml:space="preserve"> 60</w:t>
      </w:r>
      <w:r w:rsidRPr="0006538D">
        <w:rPr>
          <w:rFonts w:ascii="Arial" w:hAnsi="Arial" w:cs="Arial"/>
        </w:rPr>
        <w:t>մմ</w:t>
      </w:r>
      <w:r w:rsidRPr="0006538D">
        <w:rPr>
          <w:rFonts w:ascii="Arial LatArm" w:hAnsi="Arial LatArm"/>
        </w:rPr>
        <w:t xml:space="preserve"> (</w:t>
      </w:r>
      <w:r w:rsidRPr="0006538D">
        <w:rPr>
          <w:rFonts w:ascii="Arial" w:hAnsi="Arial" w:cs="Arial"/>
        </w:rPr>
        <w:t>բացառությամբ</w:t>
      </w:r>
      <w:r w:rsidRPr="0006538D">
        <w:rPr>
          <w:rFonts w:ascii="Arial LatArm" w:hAnsi="Arial LatArm"/>
        </w:rPr>
        <w:t xml:space="preserve"> 2-</w:t>
      </w:r>
      <w:r w:rsidRPr="0006538D">
        <w:rPr>
          <w:rFonts w:ascii="Arial" w:hAnsi="Arial" w:cs="Arial"/>
        </w:rPr>
        <w:t>րդկետի</w:t>
      </w:r>
      <w:r w:rsidRPr="0006538D">
        <w:rPr>
          <w:rFonts w:ascii="Arial LatArm" w:hAnsi="Arial LatArm"/>
        </w:rPr>
        <w:t xml:space="preserve">) </w:t>
      </w:r>
      <w:r w:rsidRPr="0006538D">
        <w:rPr>
          <w:rFonts w:ascii="Arial" w:hAnsi="Arial" w:cs="Arial"/>
        </w:rPr>
        <w:t>բարձրությամբտառերովպետքէդրոշմվածլինի</w:t>
      </w:r>
      <w:r w:rsidRPr="0006538D">
        <w:rPr>
          <w:rFonts w:ascii="Arial LatArm" w:hAnsi="Arial LatArm"/>
        </w:rPr>
        <w:t>`</w:t>
      </w:r>
    </w:p>
    <w:p w:rsidR="00287761" w:rsidRDefault="00287761" w:rsidP="00287761">
      <w:pPr>
        <w:jc w:val="both"/>
        <w:rPr>
          <w:rFonts w:ascii="Arial" w:hAnsi="Arial" w:cs="Arial"/>
        </w:rPr>
      </w:pPr>
      <w:r w:rsidRPr="0006538D">
        <w:rPr>
          <w:rFonts w:ascii="Arial LatArm" w:hAnsi="Arial LatArm"/>
        </w:rPr>
        <w:t xml:space="preserve"> 1. </w:t>
      </w:r>
      <w:r w:rsidRPr="0006538D">
        <w:rPr>
          <w:rFonts w:ascii="Arial" w:hAnsi="Arial" w:cs="Arial"/>
        </w:rPr>
        <w:t>Արտադրողձեռնարկությանանվանումը</w:t>
      </w:r>
    </w:p>
    <w:p w:rsidR="00287761" w:rsidRDefault="00287761" w:rsidP="00287761">
      <w:pPr>
        <w:jc w:val="both"/>
        <w:rPr>
          <w:rFonts w:ascii="Arial LatArm" w:hAnsi="Arial LatArm"/>
        </w:rPr>
      </w:pPr>
      <w:r w:rsidRPr="0006538D">
        <w:rPr>
          <w:rFonts w:ascii="Arial LatArm" w:hAnsi="Arial LatArm"/>
        </w:rPr>
        <w:t xml:space="preserve"> 2. </w:t>
      </w:r>
      <w:r w:rsidRPr="0006538D">
        <w:rPr>
          <w:rFonts w:ascii="Arial" w:hAnsi="Arial" w:cs="Arial"/>
        </w:rPr>
        <w:t>Արտադրանքիանվանումը</w:t>
      </w:r>
      <w:r w:rsidRPr="0006538D">
        <w:rPr>
          <w:rFonts w:ascii="Arial LatArm" w:hAnsi="Arial LatArm"/>
        </w:rPr>
        <w:t xml:space="preserve">, </w:t>
      </w:r>
      <w:r w:rsidRPr="0006538D">
        <w:rPr>
          <w:rFonts w:ascii="Arial" w:hAnsi="Arial" w:cs="Arial"/>
        </w:rPr>
        <w:t>տեսակը</w:t>
      </w:r>
      <w:r w:rsidRPr="0006538D">
        <w:rPr>
          <w:rFonts w:ascii="Arial LatArm" w:hAnsi="Arial LatArm"/>
        </w:rPr>
        <w:t xml:space="preserve"> (</w:t>
      </w:r>
      <w:r w:rsidRPr="0006538D">
        <w:rPr>
          <w:rFonts w:ascii="Arial" w:hAnsi="Arial" w:cs="Arial"/>
        </w:rPr>
        <w:t>անվանումըպետքէդրոշմվածլինի</w:t>
      </w:r>
      <w:r w:rsidRPr="0006538D">
        <w:rPr>
          <w:rFonts w:ascii="Arial LatArm" w:hAnsi="Arial LatArm"/>
        </w:rPr>
        <w:t xml:space="preserve"> 80-</w:t>
      </w:r>
      <w:r w:rsidRPr="0006538D">
        <w:rPr>
          <w:rFonts w:ascii="Arial" w:hAnsi="Arial" w:cs="Arial"/>
        </w:rPr>
        <w:t>ից</w:t>
      </w:r>
      <w:r w:rsidRPr="0006538D">
        <w:rPr>
          <w:rFonts w:ascii="Arial LatArm" w:hAnsi="Arial LatArm"/>
        </w:rPr>
        <w:t xml:space="preserve"> 90</w:t>
      </w:r>
      <w:r w:rsidRPr="0006538D">
        <w:rPr>
          <w:rFonts w:ascii="Arial" w:hAnsi="Arial" w:cs="Arial"/>
        </w:rPr>
        <w:t>մմբարձրությամբտառերով</w:t>
      </w:r>
      <w:r w:rsidRPr="0006538D">
        <w:rPr>
          <w:rFonts w:ascii="Arial LatArm" w:hAnsi="Arial LatArm"/>
        </w:rPr>
        <w:t>)</w:t>
      </w:r>
    </w:p>
    <w:p w:rsidR="00287761" w:rsidRDefault="00287761" w:rsidP="00287761">
      <w:pPr>
        <w:jc w:val="both"/>
        <w:rPr>
          <w:rFonts w:ascii="Arial LatArm" w:hAnsi="Arial LatArm"/>
        </w:rPr>
      </w:pPr>
      <w:r w:rsidRPr="0006538D">
        <w:rPr>
          <w:rFonts w:ascii="Arial LatArm" w:hAnsi="Arial LatArm"/>
        </w:rPr>
        <w:t xml:space="preserve"> 3. </w:t>
      </w:r>
      <w:r w:rsidRPr="0006538D">
        <w:rPr>
          <w:rFonts w:ascii="Arial" w:hAnsi="Arial" w:cs="Arial"/>
        </w:rPr>
        <w:t>Մատակարարձեռնարկությանանվանումը</w:t>
      </w:r>
    </w:p>
    <w:p w:rsidR="00287761" w:rsidRDefault="00287761" w:rsidP="00287761">
      <w:pPr>
        <w:jc w:val="both"/>
        <w:rPr>
          <w:rFonts w:ascii="Arial LatArm" w:hAnsi="Arial LatArm"/>
        </w:rPr>
      </w:pPr>
      <w:r w:rsidRPr="0006538D">
        <w:rPr>
          <w:rFonts w:ascii="Arial LatArm" w:hAnsi="Arial LatArm"/>
        </w:rPr>
        <w:t xml:space="preserve">2) </w:t>
      </w:r>
      <w:r>
        <w:rPr>
          <w:rFonts w:ascii="Arial" w:hAnsi="Arial" w:cs="Arial"/>
        </w:rPr>
        <w:t xml:space="preserve">/պարկ, արկղ, պոլիէթիլենային տար և այլն/ փաթեթավորման  </w:t>
      </w:r>
      <w:r w:rsidRPr="0006538D">
        <w:rPr>
          <w:rFonts w:ascii="Arial" w:hAnsi="Arial" w:cs="Arial"/>
        </w:rPr>
        <w:t>պետքէփակցվածլինեն</w:t>
      </w:r>
      <w:r w:rsidRPr="0006538D">
        <w:rPr>
          <w:rFonts w:ascii="Arial LatArm" w:hAnsi="Arial LatArm"/>
        </w:rPr>
        <w:t xml:space="preserve"> 6 </w:t>
      </w:r>
      <w:r w:rsidRPr="0006538D">
        <w:rPr>
          <w:rFonts w:ascii="Arial" w:hAnsi="Arial" w:cs="Arial"/>
        </w:rPr>
        <w:t>սմ</w:t>
      </w:r>
      <w:r w:rsidRPr="0006538D">
        <w:rPr>
          <w:rFonts w:ascii="Arial LatArm" w:hAnsi="Arial LatArm"/>
        </w:rPr>
        <w:t xml:space="preserve"> x 8 </w:t>
      </w:r>
      <w:r w:rsidRPr="0006538D">
        <w:rPr>
          <w:rFonts w:ascii="Arial" w:hAnsi="Arial" w:cs="Arial"/>
        </w:rPr>
        <w:t>սմչափսիկոշտթղթիցպիտակներ</w:t>
      </w:r>
      <w:r w:rsidRPr="0006538D">
        <w:rPr>
          <w:rFonts w:ascii="Arial LatArm" w:hAnsi="Arial LatArm"/>
        </w:rPr>
        <w:t xml:space="preserve">, </w:t>
      </w:r>
      <w:r w:rsidRPr="0006538D">
        <w:rPr>
          <w:rFonts w:ascii="Arial" w:hAnsi="Arial" w:cs="Arial"/>
        </w:rPr>
        <w:t>որոնցվրապետքէդրոշմվածլինեն</w:t>
      </w:r>
      <w:r w:rsidRPr="0006538D">
        <w:rPr>
          <w:rFonts w:ascii="Arial LatArm" w:hAnsi="Arial LatArm"/>
        </w:rPr>
        <w:t xml:space="preserve">` </w:t>
      </w:r>
    </w:p>
    <w:p w:rsidR="00287761" w:rsidRDefault="00287761" w:rsidP="00287761">
      <w:pPr>
        <w:jc w:val="both"/>
        <w:rPr>
          <w:rFonts w:ascii="Arial LatArm" w:hAnsi="Arial LatArm"/>
        </w:rPr>
      </w:pPr>
      <w:r w:rsidRPr="0006538D">
        <w:rPr>
          <w:rFonts w:ascii="Arial LatArm" w:hAnsi="Arial LatArm"/>
        </w:rPr>
        <w:t xml:space="preserve">1. </w:t>
      </w:r>
      <w:r w:rsidRPr="0006538D">
        <w:rPr>
          <w:rFonts w:ascii="Arial" w:hAnsi="Arial" w:cs="Arial"/>
        </w:rPr>
        <w:t>Արտադրողձեռնարկությանանվանումը</w:t>
      </w:r>
    </w:p>
    <w:p w:rsidR="00287761" w:rsidRDefault="00287761" w:rsidP="00287761">
      <w:pPr>
        <w:jc w:val="both"/>
        <w:rPr>
          <w:rFonts w:ascii="Arial LatArm" w:hAnsi="Arial LatArm"/>
        </w:rPr>
      </w:pPr>
      <w:r w:rsidRPr="0006538D">
        <w:rPr>
          <w:rFonts w:ascii="Arial LatArm" w:hAnsi="Arial LatArm"/>
        </w:rPr>
        <w:t xml:space="preserve">2. </w:t>
      </w:r>
      <w:r w:rsidRPr="0006538D">
        <w:rPr>
          <w:rFonts w:ascii="Arial" w:hAnsi="Arial" w:cs="Arial"/>
        </w:rPr>
        <w:t>Արտադրանքիանվանումը</w:t>
      </w:r>
      <w:r w:rsidRPr="0006538D">
        <w:rPr>
          <w:rFonts w:ascii="Arial LatArm" w:hAnsi="Arial LatArm"/>
        </w:rPr>
        <w:t xml:space="preserve">, </w:t>
      </w:r>
      <w:r w:rsidRPr="0006538D">
        <w:rPr>
          <w:rFonts w:ascii="Arial" w:hAnsi="Arial" w:cs="Arial"/>
        </w:rPr>
        <w:t>տեսակը</w:t>
      </w:r>
    </w:p>
    <w:p w:rsidR="00287761" w:rsidRDefault="00287761" w:rsidP="00287761">
      <w:pPr>
        <w:jc w:val="both"/>
        <w:rPr>
          <w:rFonts w:ascii="Arial LatArm" w:hAnsi="Arial LatArm"/>
        </w:rPr>
      </w:pPr>
      <w:r w:rsidRPr="0006538D">
        <w:rPr>
          <w:rFonts w:ascii="Arial LatArm" w:hAnsi="Arial LatArm"/>
        </w:rPr>
        <w:t xml:space="preserve">3. </w:t>
      </w:r>
      <w:r w:rsidRPr="0006538D">
        <w:rPr>
          <w:rFonts w:ascii="Arial" w:hAnsi="Arial" w:cs="Arial"/>
        </w:rPr>
        <w:t>Արտադրությանժամկետը</w:t>
      </w:r>
    </w:p>
    <w:p w:rsidR="00287761" w:rsidRDefault="00287761" w:rsidP="00287761">
      <w:pPr>
        <w:jc w:val="both"/>
        <w:rPr>
          <w:rFonts w:ascii="Arial LatArm" w:hAnsi="Arial LatArm"/>
        </w:rPr>
      </w:pPr>
      <w:r w:rsidRPr="0006538D">
        <w:rPr>
          <w:rFonts w:ascii="Arial LatArm" w:hAnsi="Arial LatArm"/>
        </w:rPr>
        <w:t xml:space="preserve">4. </w:t>
      </w:r>
      <w:r w:rsidRPr="0006538D">
        <w:rPr>
          <w:rFonts w:ascii="Arial" w:hAnsi="Arial" w:cs="Arial"/>
        </w:rPr>
        <w:t>Մատակարարձեռնարկությանանվանումը</w:t>
      </w:r>
    </w:p>
    <w:p w:rsidR="00287761" w:rsidRDefault="00287761" w:rsidP="00287761">
      <w:pPr>
        <w:jc w:val="both"/>
        <w:rPr>
          <w:rFonts w:ascii="Arial LatArm" w:hAnsi="Arial LatArm"/>
        </w:rPr>
      </w:pPr>
      <w:r w:rsidRPr="0006538D">
        <w:rPr>
          <w:rFonts w:ascii="Arial LatArm" w:hAnsi="Arial LatArm"/>
        </w:rPr>
        <w:t xml:space="preserve">5. </w:t>
      </w:r>
      <w:r w:rsidRPr="0006538D">
        <w:rPr>
          <w:rFonts w:ascii="Arial" w:hAnsi="Arial" w:cs="Arial"/>
        </w:rPr>
        <w:t>Պահպանմանժամկետը</w:t>
      </w:r>
    </w:p>
    <w:p w:rsidR="00287761" w:rsidRDefault="00287761" w:rsidP="00287761">
      <w:pPr>
        <w:jc w:val="both"/>
        <w:rPr>
          <w:rFonts w:ascii="Arial LatArm" w:hAnsi="Arial LatArm"/>
        </w:rPr>
      </w:pPr>
      <w:r w:rsidRPr="0006538D">
        <w:rPr>
          <w:rFonts w:ascii="Arial LatArm" w:hAnsi="Arial LatArm"/>
        </w:rPr>
        <w:t xml:space="preserve">6. </w:t>
      </w:r>
      <w:r w:rsidRPr="0006538D">
        <w:rPr>
          <w:rFonts w:ascii="Arial" w:hAnsi="Arial" w:cs="Arial"/>
        </w:rPr>
        <w:t>Ապրանքիքաշը՝բրուտտո</w:t>
      </w:r>
      <w:r w:rsidRPr="0006538D">
        <w:rPr>
          <w:rFonts w:ascii="Arial LatArm" w:hAnsi="Arial LatArm"/>
        </w:rPr>
        <w:t xml:space="preserve">, </w:t>
      </w:r>
      <w:r w:rsidRPr="0006538D">
        <w:rPr>
          <w:rFonts w:ascii="Arial" w:hAnsi="Arial" w:cs="Arial"/>
        </w:rPr>
        <w:t>նետտո</w:t>
      </w:r>
    </w:p>
    <w:p w:rsidR="00287761" w:rsidRDefault="00287761" w:rsidP="00287761">
      <w:pPr>
        <w:jc w:val="both"/>
        <w:rPr>
          <w:rFonts w:ascii="Arial LatArm" w:hAnsi="Arial LatArm"/>
        </w:rPr>
      </w:pPr>
      <w:r w:rsidRPr="0006538D">
        <w:rPr>
          <w:rFonts w:ascii="Arial LatArm" w:hAnsi="Arial LatArm"/>
        </w:rPr>
        <w:t xml:space="preserve">7. </w:t>
      </w:r>
      <w:r w:rsidRPr="0006538D">
        <w:rPr>
          <w:rFonts w:ascii="Arial" w:hAnsi="Arial" w:cs="Arial"/>
        </w:rPr>
        <w:t>Օրենքովսահմանվածայլտեղեկատվություն</w:t>
      </w:r>
    </w:p>
    <w:p w:rsidR="00287761" w:rsidRDefault="00287761" w:rsidP="00287761">
      <w:pPr>
        <w:jc w:val="both"/>
        <w:rPr>
          <w:rFonts w:ascii="Arial LatArm" w:hAnsi="Arial LatArm"/>
        </w:rPr>
      </w:pPr>
      <w:r w:rsidRPr="0006538D">
        <w:rPr>
          <w:rFonts w:ascii="Arial LatArm" w:hAnsi="Arial LatArm"/>
        </w:rPr>
        <w:t xml:space="preserve">8. </w:t>
      </w:r>
      <w:r>
        <w:rPr>
          <w:rFonts w:ascii="Arial" w:hAnsi="Arial" w:cs="Arial"/>
        </w:rPr>
        <w:t>/պարկ, արկղ, պոլիէթիլենային տար և այլն/ փաթեթավորման</w:t>
      </w:r>
      <w:r w:rsidRPr="0006538D">
        <w:rPr>
          <w:rFonts w:ascii="Arial" w:hAnsi="Arial" w:cs="Arial"/>
        </w:rPr>
        <w:t>ևպիտակներիվրայիգրառումներըպետքէդրոշմվածլինենտեսանելիվայրում</w:t>
      </w:r>
      <w:r w:rsidRPr="0006538D">
        <w:rPr>
          <w:rFonts w:ascii="Arial LatArm" w:hAnsi="Arial LatArm"/>
        </w:rPr>
        <w:t xml:space="preserve">, </w:t>
      </w:r>
      <w:r w:rsidRPr="0006538D">
        <w:rPr>
          <w:rFonts w:ascii="Arial" w:hAnsi="Arial" w:cs="Arial"/>
        </w:rPr>
        <w:t>տվյալապրանքատեսակինչվերաբերվողայլգրառումներչենթույլատրվում</w:t>
      </w:r>
      <w:r w:rsidRPr="0006538D">
        <w:rPr>
          <w:rFonts w:ascii="Arial LatArm" w:hAnsi="Arial LatArm"/>
        </w:rPr>
        <w:t xml:space="preserve">: </w:t>
      </w:r>
    </w:p>
    <w:p w:rsidR="00287761" w:rsidRDefault="00287761" w:rsidP="00287761">
      <w:pPr>
        <w:jc w:val="both"/>
        <w:rPr>
          <w:rFonts w:ascii="Arial LatArm" w:hAnsi="Arial LatArm"/>
        </w:rPr>
      </w:pPr>
      <w:r w:rsidRPr="0006538D">
        <w:rPr>
          <w:rFonts w:ascii="Arial LatArm" w:hAnsi="Arial LatArm"/>
        </w:rPr>
        <w:t xml:space="preserve">9. </w:t>
      </w:r>
      <w:r w:rsidRPr="0006538D">
        <w:rPr>
          <w:rFonts w:ascii="Arial" w:hAnsi="Arial" w:cs="Arial"/>
        </w:rPr>
        <w:t>Բոլորտեսակիգրառումներըֆիզիկականներգործությանարդյունքումչպետքէմաքրվեն</w:t>
      </w:r>
      <w:r w:rsidRPr="0006538D">
        <w:rPr>
          <w:rFonts w:ascii="Arial LatArm" w:hAnsi="Arial LatArm"/>
        </w:rPr>
        <w:t xml:space="preserve">: </w:t>
      </w:r>
    </w:p>
    <w:p w:rsidR="00287761" w:rsidRPr="00DA61DD" w:rsidRDefault="00287761" w:rsidP="00287761">
      <w:pPr>
        <w:jc w:val="both"/>
        <w:rPr>
          <w:rFonts w:ascii="Arial" w:hAnsi="Arial" w:cs="Arial"/>
        </w:rPr>
      </w:pPr>
      <w:r>
        <w:rPr>
          <w:rFonts w:ascii="Arial LatArm" w:hAnsi="Arial LatArm"/>
        </w:rPr>
        <w:t xml:space="preserve">11 </w:t>
      </w:r>
      <w:r>
        <w:rPr>
          <w:rFonts w:ascii="Arial" w:hAnsi="Arial" w:cs="Arial"/>
        </w:rPr>
        <w:t>Այն ապրանքների մատակարարումները որոնք ընգրկված են Հայաստանի Հանրապետության Գյուղատնտեսության նախարարության սննդամթերքի անվտանգության պետական ծառայության պետի  14 մարտ 2017 թվականի թիվ 85 հրամանի 5-րդ կետի ցանկում ներկայացնում են նաև լիազոր մարմնի կողմից տրված տրանսպորտային միջոցի  սանիտարական անձնագիրը, մեքենայի մակնիշը և պետհամարանիշը:</w:t>
      </w:r>
    </w:p>
    <w:p w:rsidR="00287761" w:rsidRDefault="00287761" w:rsidP="00287761">
      <w:pPr>
        <w:jc w:val="both"/>
        <w:rPr>
          <w:rFonts w:ascii="Arial LatArm" w:hAnsi="Arial LatArm"/>
        </w:rPr>
      </w:pPr>
      <w:r w:rsidRPr="0006538D">
        <w:rPr>
          <w:rFonts w:ascii="Arial LatArm" w:hAnsi="Arial LatArm"/>
        </w:rPr>
        <w:t xml:space="preserve">10. </w:t>
      </w:r>
      <w:r>
        <w:rPr>
          <w:rFonts w:ascii="Arial" w:hAnsi="Arial" w:cs="Arial"/>
        </w:rPr>
        <w:t>Նշված կետերը</w:t>
      </w:r>
      <w:r w:rsidRPr="0006538D">
        <w:rPr>
          <w:rFonts w:ascii="Arial" w:hAnsi="Arial" w:cs="Arial"/>
        </w:rPr>
        <w:t>խախտվածապրանքատեսակներիմատակարարումըարգելվումէ</w:t>
      </w:r>
      <w:r w:rsidRPr="0006538D">
        <w:rPr>
          <w:rFonts w:ascii="Arial LatArm" w:hAnsi="Arial LatArm"/>
        </w:rPr>
        <w:t>:</w:t>
      </w:r>
    </w:p>
    <w:p w:rsidR="00287761" w:rsidRPr="00433319" w:rsidRDefault="00287761" w:rsidP="00287761">
      <w:pPr>
        <w:jc w:val="both"/>
        <w:rPr>
          <w:rFonts w:ascii="Arial" w:hAnsi="Arial" w:cs="Arial"/>
        </w:rPr>
      </w:pPr>
      <w:r>
        <w:rPr>
          <w:rFonts w:ascii="Arial LatArm" w:hAnsi="Arial LatArm"/>
        </w:rPr>
        <w:t>3</w:t>
      </w:r>
      <w:r>
        <w:rPr>
          <w:rFonts w:ascii="Arial" w:hAnsi="Arial" w:cs="Arial"/>
        </w:rPr>
        <w:t>) Պատվիրատուն մեկ օրացուցային օր առաջ տեղեկացնում է /տեղեկացման միջոց՝ գրությամբ, հեռախոսակապ և այլն/ մատակարարին ՝ մատակարարվող ապրանքի քանակի և ժամկետի /մատակարարման օրվա և ժամի/  մասին: Մատակարարը պարտավոր է իրականացնել ապրանքի/ների/ մատակարարումը պատվիրատուի կողմից սահմանված ժամկետներում և ծավալներով:</w:t>
      </w:r>
    </w:p>
    <w:p w:rsidR="00071D1C" w:rsidRPr="00287761" w:rsidRDefault="00071D1C" w:rsidP="00287761">
      <w:pPr>
        <w:jc w:val="both"/>
        <w:rPr>
          <w:rFonts w:ascii="Arial LatArm" w:hAnsi="Arial LatArm"/>
          <w:sz w:val="20"/>
        </w:rPr>
      </w:pPr>
    </w:p>
    <w:tbl>
      <w:tblPr>
        <w:tblW w:w="9639" w:type="dxa"/>
        <w:tblInd w:w="409" w:type="dxa"/>
        <w:tblLayout w:type="fixed"/>
        <w:tblLook w:val="0000"/>
      </w:tblPr>
      <w:tblGrid>
        <w:gridCol w:w="4536"/>
        <w:gridCol w:w="760"/>
        <w:gridCol w:w="4343"/>
      </w:tblGrid>
      <w:tr w:rsidR="00225475" w:rsidRPr="00AF04FC" w:rsidTr="00282605">
        <w:tc>
          <w:tcPr>
            <w:tcW w:w="4536" w:type="dxa"/>
          </w:tcPr>
          <w:p w:rsidR="00225475" w:rsidRDefault="00225475" w:rsidP="00282605">
            <w:pPr>
              <w:jc w:val="center"/>
              <w:rPr>
                <w:rFonts w:ascii="Arial" w:hAnsi="Arial" w:cs="Arial"/>
                <w:b/>
                <w:bCs/>
                <w:lang w:val="nb-NO"/>
              </w:rPr>
            </w:pPr>
            <w:r w:rsidRPr="00AF04FC">
              <w:rPr>
                <w:rFonts w:ascii="Arial" w:hAnsi="Arial" w:cs="Arial"/>
                <w:b/>
                <w:bCs/>
                <w:lang w:val="nb-NO"/>
              </w:rPr>
              <w:t>ԳՆՈՐԴ</w:t>
            </w:r>
          </w:p>
          <w:p w:rsidR="00F32A24" w:rsidRPr="00225475" w:rsidRDefault="00F32A24" w:rsidP="00F32A24">
            <w:pPr>
              <w:jc w:val="center"/>
              <w:rPr>
                <w:rFonts w:ascii="Arial LatArm" w:hAnsi="Arial LatArm"/>
                <w:sz w:val="22"/>
                <w:szCs w:val="22"/>
                <w:lang w:val="hy-AM"/>
              </w:rPr>
            </w:pPr>
            <w:r w:rsidRPr="006C50D5">
              <w:rPr>
                <w:rFonts w:ascii="Sylfaen" w:hAnsi="Sylfaen"/>
                <w:sz w:val="22"/>
                <w:szCs w:val="22"/>
                <w:lang w:val="hy-AM"/>
              </w:rPr>
              <w:t>ԱրարատգյուղիմանկապարտեղՀՈԱԿ</w:t>
            </w:r>
            <w:r w:rsidRPr="00225475">
              <w:rPr>
                <w:rFonts w:ascii="Arial LatArm" w:hAnsi="Arial LatArm"/>
                <w:sz w:val="22"/>
                <w:szCs w:val="22"/>
                <w:lang w:val="hy-AM"/>
              </w:rPr>
              <w:br/>
            </w:r>
            <w:r w:rsidRPr="006C50D5">
              <w:rPr>
                <w:rFonts w:ascii="Sylfaen" w:hAnsi="Sylfaen" w:cs="Arial"/>
                <w:sz w:val="22"/>
                <w:szCs w:val="22"/>
                <w:lang w:val="hy-AM"/>
              </w:rPr>
              <w:t>գ</w:t>
            </w:r>
            <w:r w:rsidRPr="00FB1897">
              <w:rPr>
                <w:rFonts w:ascii="Sylfaen" w:hAnsi="Sylfaen" w:cs="Arial"/>
                <w:sz w:val="22"/>
                <w:szCs w:val="22"/>
                <w:lang w:val="nb-NO"/>
              </w:rPr>
              <w:t>.</w:t>
            </w:r>
            <w:r w:rsidRPr="006C50D5">
              <w:rPr>
                <w:rFonts w:ascii="Sylfaen" w:hAnsi="Sylfaen" w:cs="Arial"/>
                <w:sz w:val="22"/>
                <w:szCs w:val="22"/>
                <w:lang w:val="hy-AM"/>
              </w:rPr>
              <w:t>ԱրարատՌ</w:t>
            </w:r>
            <w:r w:rsidRPr="00FB1897">
              <w:rPr>
                <w:rFonts w:ascii="Sylfaen" w:hAnsi="Sylfaen" w:cs="Arial"/>
                <w:sz w:val="22"/>
                <w:szCs w:val="22"/>
                <w:lang w:val="nb-NO"/>
              </w:rPr>
              <w:t>.</w:t>
            </w:r>
            <w:r w:rsidRPr="006C50D5">
              <w:rPr>
                <w:rFonts w:ascii="Sylfaen" w:hAnsi="Sylfaen" w:cs="Arial"/>
                <w:sz w:val="22"/>
                <w:szCs w:val="22"/>
                <w:lang w:val="hy-AM"/>
              </w:rPr>
              <w:t>Վարդանյան</w:t>
            </w:r>
            <w:r w:rsidRPr="00FB1897">
              <w:rPr>
                <w:rFonts w:ascii="Sylfaen" w:hAnsi="Sylfaen" w:cs="Arial"/>
                <w:sz w:val="22"/>
                <w:szCs w:val="22"/>
                <w:lang w:val="nb-NO"/>
              </w:rPr>
              <w:t>1</w:t>
            </w:r>
            <w:r w:rsidRPr="00225475">
              <w:rPr>
                <w:rFonts w:ascii="Arial LatArm" w:hAnsi="Arial LatArm"/>
                <w:sz w:val="22"/>
                <w:szCs w:val="22"/>
                <w:lang w:val="hy-AM"/>
              </w:rPr>
              <w:br/>
            </w:r>
            <w:r w:rsidRPr="00225475">
              <w:rPr>
                <w:rFonts w:ascii="Sylfaen" w:hAnsi="Sylfaen" w:cs="Sylfaen"/>
                <w:sz w:val="22"/>
                <w:szCs w:val="22"/>
                <w:lang w:val="hy-AM"/>
              </w:rPr>
              <w:t>ՀՎՀ</w:t>
            </w:r>
            <w:r>
              <w:rPr>
                <w:rFonts w:ascii="Arial" w:hAnsi="Arial" w:cs="Arial"/>
                <w:sz w:val="22"/>
                <w:szCs w:val="22"/>
                <w:lang w:val="hy-AM"/>
              </w:rPr>
              <w:t>04104639</w:t>
            </w:r>
            <w:r w:rsidRPr="00225475">
              <w:rPr>
                <w:rFonts w:ascii="Arial LatArm" w:hAnsi="Arial LatArm"/>
                <w:sz w:val="22"/>
                <w:szCs w:val="22"/>
                <w:lang w:val="hy-AM"/>
              </w:rPr>
              <w:br/>
            </w:r>
            <w:r w:rsidRPr="00225475">
              <w:rPr>
                <w:rFonts w:ascii="Sylfaen" w:hAnsi="Sylfaen" w:cs="Sylfaen"/>
                <w:sz w:val="22"/>
                <w:szCs w:val="22"/>
                <w:lang w:val="hy-AM"/>
              </w:rPr>
              <w:t>Հ</w:t>
            </w:r>
            <w:r w:rsidRPr="00225475">
              <w:rPr>
                <w:rFonts w:ascii="Arial LatArm" w:hAnsi="Arial LatArm"/>
                <w:sz w:val="22"/>
                <w:szCs w:val="22"/>
                <w:lang w:val="hy-AM"/>
              </w:rPr>
              <w:t>/</w:t>
            </w:r>
            <w:r w:rsidRPr="00225475">
              <w:rPr>
                <w:rFonts w:ascii="Sylfaen" w:hAnsi="Sylfaen" w:cs="Sylfaen"/>
                <w:sz w:val="22"/>
                <w:szCs w:val="22"/>
                <w:lang w:val="hy-AM"/>
              </w:rPr>
              <w:t>Հ</w:t>
            </w:r>
            <w:r w:rsidRPr="00FB1897">
              <w:rPr>
                <w:rFonts w:ascii="Arial LatArm" w:hAnsi="Arial LatArm"/>
                <w:sz w:val="22"/>
                <w:szCs w:val="22"/>
                <w:lang w:val="nb-NO"/>
              </w:rPr>
              <w:t>220399690076000</w:t>
            </w:r>
            <w:r w:rsidRPr="00225475">
              <w:rPr>
                <w:rFonts w:ascii="Arial LatArm" w:hAnsi="Arial LatArm"/>
                <w:sz w:val="22"/>
                <w:szCs w:val="22"/>
                <w:lang w:val="hy-AM"/>
              </w:rPr>
              <w:br/>
            </w:r>
            <w:r w:rsidRPr="006C50D5">
              <w:rPr>
                <w:rFonts w:ascii="Sylfaen" w:hAnsi="Sylfaen" w:cs="Arial"/>
                <w:sz w:val="22"/>
                <w:szCs w:val="22"/>
                <w:lang w:val="hy-AM"/>
              </w:rPr>
              <w:t>ԱԿԲԱԿՐԵԴԻՏԱԳՐԻԿՈԼ</w:t>
            </w:r>
          </w:p>
          <w:p w:rsidR="00F32A24" w:rsidRPr="00F32A24" w:rsidRDefault="00F32A24" w:rsidP="00282605">
            <w:pPr>
              <w:jc w:val="center"/>
              <w:rPr>
                <w:rFonts w:ascii="Arial LatArm" w:hAnsi="Arial LatArm" w:cs="Sylfaen"/>
                <w:b/>
                <w:bCs/>
                <w:lang w:val="hy-AM"/>
              </w:rPr>
            </w:pPr>
          </w:p>
          <w:p w:rsidR="00225475" w:rsidRPr="00AF04FC" w:rsidRDefault="00225475" w:rsidP="00282605">
            <w:pPr>
              <w:rPr>
                <w:rFonts w:ascii="Arial LatArm" w:hAnsi="Arial LatArm"/>
                <w:lang w:val="hy-AM"/>
              </w:rPr>
            </w:pPr>
          </w:p>
          <w:p w:rsidR="00225475" w:rsidRPr="00AF04FC" w:rsidRDefault="00225475" w:rsidP="00282605">
            <w:pPr>
              <w:jc w:val="center"/>
              <w:rPr>
                <w:rFonts w:ascii="Arial LatArm" w:hAnsi="Arial LatArm"/>
                <w:lang w:val="hy-AM"/>
              </w:rPr>
            </w:pPr>
            <w:r w:rsidRPr="00AF04FC">
              <w:rPr>
                <w:rFonts w:ascii="Arial LatArm" w:hAnsi="Arial LatArm"/>
                <w:lang w:val="hy-AM"/>
              </w:rPr>
              <w:t>---------------------------------</w:t>
            </w:r>
          </w:p>
          <w:p w:rsidR="00225475" w:rsidRPr="005E6380" w:rsidRDefault="00225475" w:rsidP="00282605">
            <w:pPr>
              <w:jc w:val="center"/>
              <w:rPr>
                <w:rFonts w:ascii="Arial LatArm" w:hAnsi="Arial LatArm"/>
                <w:sz w:val="18"/>
                <w:szCs w:val="18"/>
                <w:lang w:val="hy-AM"/>
              </w:rPr>
            </w:pPr>
            <w:r w:rsidRPr="005E6380">
              <w:rPr>
                <w:rFonts w:ascii="Arial LatArm" w:hAnsi="Arial LatArm"/>
                <w:sz w:val="18"/>
                <w:szCs w:val="18"/>
                <w:lang w:val="hy-AM"/>
              </w:rPr>
              <w:t>/</w:t>
            </w:r>
            <w:r w:rsidRPr="00AF04FC">
              <w:rPr>
                <w:rFonts w:ascii="Arial" w:hAnsi="Arial" w:cs="Arial"/>
                <w:sz w:val="18"/>
                <w:szCs w:val="18"/>
                <w:lang w:val="hy-AM"/>
              </w:rPr>
              <w:t>ստորագրություն</w:t>
            </w:r>
            <w:r w:rsidRPr="005E6380">
              <w:rPr>
                <w:rFonts w:ascii="Arial LatArm" w:hAnsi="Arial LatArm"/>
                <w:sz w:val="18"/>
                <w:szCs w:val="18"/>
                <w:lang w:val="hy-AM"/>
              </w:rPr>
              <w:t>/</w:t>
            </w:r>
          </w:p>
          <w:p w:rsidR="00225475" w:rsidRPr="00AF04FC" w:rsidRDefault="00225475" w:rsidP="00282605">
            <w:pPr>
              <w:jc w:val="center"/>
              <w:rPr>
                <w:rFonts w:ascii="Arial LatArm" w:hAnsi="Arial LatArm"/>
                <w:sz w:val="18"/>
                <w:szCs w:val="18"/>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c>
          <w:tcPr>
            <w:tcW w:w="760" w:type="dxa"/>
          </w:tcPr>
          <w:p w:rsidR="00225475" w:rsidRPr="00AF04FC" w:rsidRDefault="00225475" w:rsidP="00282605">
            <w:pPr>
              <w:jc w:val="center"/>
              <w:rPr>
                <w:rFonts w:ascii="Arial LatArm" w:hAnsi="Arial LatArm"/>
                <w:lang w:val="hy-AM"/>
              </w:rPr>
            </w:pPr>
          </w:p>
        </w:tc>
        <w:tc>
          <w:tcPr>
            <w:tcW w:w="4343" w:type="dxa"/>
          </w:tcPr>
          <w:p w:rsidR="00225475" w:rsidRPr="00AF04FC" w:rsidRDefault="00225475" w:rsidP="00282605">
            <w:pPr>
              <w:jc w:val="center"/>
              <w:rPr>
                <w:rFonts w:ascii="Arial LatArm" w:hAnsi="Arial LatArm" w:cs="Sylfaen"/>
                <w:b/>
                <w:bCs/>
                <w:lang w:val="hy-AM"/>
              </w:rPr>
            </w:pPr>
            <w:r w:rsidRPr="00AF04FC">
              <w:rPr>
                <w:rFonts w:ascii="Arial" w:hAnsi="Arial" w:cs="Arial"/>
                <w:b/>
                <w:bCs/>
                <w:lang w:val="hy-AM"/>
              </w:rPr>
              <w:t>ՎԱՃԱՌՈՂ</w:t>
            </w:r>
          </w:p>
          <w:p w:rsidR="00225475" w:rsidRPr="00AF04FC" w:rsidRDefault="00225475" w:rsidP="00282605">
            <w:pPr>
              <w:jc w:val="center"/>
              <w:rPr>
                <w:rFonts w:ascii="Arial LatArm" w:hAnsi="Arial LatArm"/>
                <w:lang w:val="hy-AM"/>
              </w:rPr>
            </w:pPr>
          </w:p>
          <w:p w:rsidR="00225475" w:rsidRPr="00AF04FC" w:rsidRDefault="00225475" w:rsidP="00282605">
            <w:pPr>
              <w:jc w:val="center"/>
              <w:rPr>
                <w:rFonts w:ascii="Arial LatArm" w:hAnsi="Arial LatArm"/>
                <w:lang w:val="hy-AM"/>
              </w:rPr>
            </w:pPr>
          </w:p>
          <w:p w:rsidR="00225475" w:rsidRPr="00AF04FC" w:rsidRDefault="00225475" w:rsidP="00282605">
            <w:pPr>
              <w:jc w:val="center"/>
              <w:rPr>
                <w:rFonts w:ascii="Arial LatArm" w:hAnsi="Arial LatArm"/>
                <w:lang w:val="hy-AM"/>
              </w:rPr>
            </w:pPr>
            <w:r w:rsidRPr="00AF04FC">
              <w:rPr>
                <w:rFonts w:ascii="Arial LatArm" w:hAnsi="Arial LatArm"/>
                <w:lang w:val="hy-AM"/>
              </w:rPr>
              <w:t>---------------------------------</w:t>
            </w:r>
          </w:p>
          <w:p w:rsidR="00225475" w:rsidRPr="00AF04FC" w:rsidRDefault="00225475" w:rsidP="00282605">
            <w:pPr>
              <w:jc w:val="center"/>
              <w:rPr>
                <w:rFonts w:ascii="Arial LatArm" w:hAnsi="Arial LatArm"/>
                <w:sz w:val="18"/>
                <w:szCs w:val="18"/>
              </w:rPr>
            </w:pPr>
            <w:r w:rsidRPr="00AF04FC">
              <w:rPr>
                <w:rFonts w:ascii="Arial LatArm" w:hAnsi="Arial LatArm"/>
                <w:sz w:val="18"/>
                <w:szCs w:val="18"/>
              </w:rPr>
              <w:t>/</w:t>
            </w:r>
            <w:r w:rsidRPr="00AF04FC">
              <w:rPr>
                <w:rFonts w:ascii="Arial" w:hAnsi="Arial" w:cs="Arial"/>
                <w:sz w:val="18"/>
                <w:szCs w:val="18"/>
                <w:lang w:val="hy-AM"/>
              </w:rPr>
              <w:t>ստորագրություն</w:t>
            </w:r>
            <w:r w:rsidRPr="00AF04FC">
              <w:rPr>
                <w:rFonts w:ascii="Arial LatArm" w:hAnsi="Arial LatArm"/>
                <w:sz w:val="18"/>
                <w:szCs w:val="18"/>
              </w:rPr>
              <w:t>/</w:t>
            </w:r>
          </w:p>
          <w:p w:rsidR="00225475" w:rsidRPr="00AF04FC" w:rsidRDefault="00225475" w:rsidP="00282605">
            <w:pPr>
              <w:jc w:val="center"/>
              <w:rPr>
                <w:rFonts w:ascii="Arial LatArm" w:hAnsi="Arial LatArm"/>
                <w:sz w:val="22"/>
                <w:szCs w:val="22"/>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r>
    </w:tbl>
    <w:p w:rsidR="00071D1C" w:rsidRPr="00AF04FC" w:rsidRDefault="00071D1C" w:rsidP="00EF3662">
      <w:pPr>
        <w:jc w:val="center"/>
        <w:rPr>
          <w:rFonts w:ascii="Arial LatArm" w:hAnsi="Arial LatArm"/>
          <w:sz w:val="20"/>
        </w:rPr>
      </w:pPr>
      <w:r w:rsidRPr="00AF04FC">
        <w:rPr>
          <w:rFonts w:ascii="Arial LatArm" w:hAnsi="Arial LatArm"/>
          <w:sz w:val="20"/>
        </w:rPr>
        <w:lastRenderedPageBreak/>
        <w:br w:type="page"/>
      </w:r>
    </w:p>
    <w:p w:rsidR="00071D1C" w:rsidRPr="00AF04FC" w:rsidRDefault="00071D1C" w:rsidP="00EF3662">
      <w:pPr>
        <w:jc w:val="right"/>
        <w:rPr>
          <w:rFonts w:ascii="Arial LatArm" w:hAnsi="Arial LatArm"/>
          <w:sz w:val="20"/>
        </w:rPr>
      </w:pPr>
    </w:p>
    <w:p w:rsidR="00071D1C" w:rsidRPr="00AF04FC" w:rsidRDefault="00071D1C" w:rsidP="00EF3662">
      <w:pPr>
        <w:jc w:val="right"/>
        <w:rPr>
          <w:rFonts w:ascii="Arial LatArm" w:hAnsi="Arial LatArm"/>
          <w:i/>
          <w:sz w:val="18"/>
          <w:lang w:val="hy-AM"/>
        </w:rPr>
      </w:pPr>
      <w:r w:rsidRPr="00AF04FC">
        <w:rPr>
          <w:rFonts w:ascii="Arial" w:hAnsi="Arial" w:cs="Arial"/>
          <w:i/>
          <w:sz w:val="18"/>
          <w:lang w:val="hy-AM"/>
        </w:rPr>
        <w:t>Հավելված</w:t>
      </w:r>
      <w:r w:rsidRPr="00AF04FC">
        <w:rPr>
          <w:rFonts w:ascii="Arial LatArm" w:hAnsi="Arial LatArm"/>
          <w:i/>
          <w:sz w:val="18"/>
          <w:lang w:val="hy-AM"/>
        </w:rPr>
        <w:t xml:space="preserve"> N 2</w:t>
      </w:r>
    </w:p>
    <w:p w:rsidR="00071D1C" w:rsidRPr="00AF04FC" w:rsidRDefault="00071D1C" w:rsidP="00EF3662">
      <w:pPr>
        <w:jc w:val="right"/>
        <w:rPr>
          <w:rFonts w:ascii="Arial LatArm" w:hAnsi="Arial LatArm"/>
          <w:i/>
          <w:sz w:val="18"/>
          <w:lang w:val="hy-AM"/>
        </w:rPr>
      </w:pPr>
      <w:r w:rsidRPr="00AF04FC">
        <w:rPr>
          <w:rFonts w:ascii="Arial LatArm" w:hAnsi="Arial LatArm"/>
          <w:i/>
          <w:sz w:val="18"/>
          <w:lang w:val="hy-AM"/>
        </w:rPr>
        <w:t xml:space="preserve">«         »              20  </w:t>
      </w:r>
      <w:r w:rsidRPr="00AF04FC">
        <w:rPr>
          <w:rFonts w:ascii="Arial" w:hAnsi="Arial" w:cs="Arial"/>
          <w:i/>
          <w:sz w:val="18"/>
          <w:lang w:val="hy-AM"/>
        </w:rPr>
        <w:t>թ</w:t>
      </w:r>
      <w:r w:rsidRPr="00AF04FC">
        <w:rPr>
          <w:rFonts w:ascii="Arial LatArm" w:hAnsi="Arial LatArm"/>
          <w:i/>
          <w:sz w:val="18"/>
          <w:lang w:val="hy-AM"/>
        </w:rPr>
        <w:t xml:space="preserve">. </w:t>
      </w:r>
      <w:r w:rsidRPr="00AF04FC">
        <w:rPr>
          <w:rFonts w:ascii="Arial" w:hAnsi="Arial" w:cs="Arial"/>
          <w:i/>
          <w:sz w:val="18"/>
          <w:lang w:val="hy-AM"/>
        </w:rPr>
        <w:t>կնքված</w:t>
      </w:r>
    </w:p>
    <w:p w:rsidR="00071D1C" w:rsidRPr="00AF04FC" w:rsidRDefault="00071D1C" w:rsidP="00EF3662">
      <w:pPr>
        <w:jc w:val="right"/>
        <w:rPr>
          <w:rFonts w:ascii="Arial LatArm" w:hAnsi="Arial LatArm"/>
          <w:i/>
          <w:sz w:val="18"/>
          <w:lang w:val="hy-AM"/>
        </w:rPr>
      </w:pPr>
      <w:r w:rsidRPr="00AF04FC">
        <w:rPr>
          <w:rFonts w:ascii="Arial" w:hAnsi="Arial" w:cs="Arial"/>
          <w:i/>
          <w:sz w:val="18"/>
          <w:lang w:val="hy-AM"/>
        </w:rPr>
        <w:t>ծածկագրովպայմանագրի</w:t>
      </w:r>
    </w:p>
    <w:p w:rsidR="00071D1C" w:rsidRPr="00AF04FC" w:rsidRDefault="00071D1C" w:rsidP="00EF3662">
      <w:pPr>
        <w:tabs>
          <w:tab w:val="left" w:pos="9540"/>
        </w:tabs>
        <w:rPr>
          <w:rFonts w:ascii="Arial LatArm" w:hAnsi="Arial LatArm"/>
          <w:sz w:val="20"/>
        </w:rPr>
      </w:pPr>
    </w:p>
    <w:p w:rsidR="00071D1C" w:rsidRPr="00AF04FC" w:rsidRDefault="00071D1C" w:rsidP="00EF3662">
      <w:pPr>
        <w:tabs>
          <w:tab w:val="left" w:pos="9540"/>
        </w:tabs>
        <w:rPr>
          <w:rFonts w:ascii="Arial LatArm" w:hAnsi="Arial LatArm"/>
          <w:sz w:val="20"/>
        </w:rPr>
      </w:pPr>
    </w:p>
    <w:p w:rsidR="00071D1C" w:rsidRPr="00AF04FC" w:rsidRDefault="00071D1C" w:rsidP="00EF3662">
      <w:pPr>
        <w:jc w:val="center"/>
        <w:rPr>
          <w:rFonts w:ascii="Arial LatArm" w:hAnsi="Arial LatArm"/>
          <w:sz w:val="20"/>
        </w:rPr>
      </w:pP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LatArm" w:hAnsi="Arial LatArm" w:cs="Sylfaen"/>
          <w:b/>
          <w:sz w:val="22"/>
          <w:szCs w:val="22"/>
        </w:rPr>
        <w:softHyphen/>
      </w:r>
      <w:r w:rsidRPr="00AF04FC">
        <w:rPr>
          <w:rFonts w:ascii="Arial" w:hAnsi="Arial" w:cs="Arial"/>
          <w:sz w:val="20"/>
        </w:rPr>
        <w:t>ՎՃԱՐՄԱՆԺԱՄԱՆԱԿԱՑՈՒՅՑ</w:t>
      </w:r>
      <w:r w:rsidRPr="00AF04FC">
        <w:rPr>
          <w:rFonts w:ascii="Arial LatArm" w:hAnsi="Arial LatArm"/>
          <w:sz w:val="20"/>
        </w:rPr>
        <w:t>*</w:t>
      </w:r>
    </w:p>
    <w:p w:rsidR="00071D1C" w:rsidRPr="00AF04FC" w:rsidRDefault="00071D1C" w:rsidP="00EF3662">
      <w:pPr>
        <w:jc w:val="center"/>
        <w:rPr>
          <w:rFonts w:ascii="Arial LatArm" w:hAnsi="Arial LatArm"/>
          <w:sz w:val="20"/>
        </w:rPr>
      </w:pPr>
      <w:r w:rsidRPr="00AF04FC">
        <w:rPr>
          <w:rFonts w:ascii="Arial" w:hAnsi="Arial" w:cs="Arial"/>
          <w:sz w:val="18"/>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6"/>
        <w:gridCol w:w="4858"/>
        <w:gridCol w:w="1201"/>
        <w:gridCol w:w="394"/>
        <w:gridCol w:w="394"/>
        <w:gridCol w:w="393"/>
        <w:gridCol w:w="393"/>
        <w:gridCol w:w="393"/>
        <w:gridCol w:w="393"/>
        <w:gridCol w:w="393"/>
        <w:gridCol w:w="393"/>
        <w:gridCol w:w="393"/>
        <w:gridCol w:w="393"/>
        <w:gridCol w:w="393"/>
        <w:gridCol w:w="393"/>
        <w:gridCol w:w="1090"/>
      </w:tblGrid>
      <w:tr w:rsidR="00071D1C" w:rsidRPr="00AF04FC" w:rsidTr="00E22E51">
        <w:tc>
          <w:tcPr>
            <w:tcW w:w="14851" w:type="dxa"/>
            <w:gridSpan w:val="16"/>
          </w:tcPr>
          <w:p w:rsidR="00071D1C" w:rsidRPr="00AF04FC" w:rsidRDefault="00071D1C" w:rsidP="00EF3662">
            <w:pPr>
              <w:jc w:val="center"/>
              <w:rPr>
                <w:rFonts w:ascii="Arial LatArm" w:hAnsi="Arial LatArm"/>
                <w:sz w:val="18"/>
                <w:lang w:val="es-ES"/>
              </w:rPr>
            </w:pPr>
            <w:r w:rsidRPr="00AF04FC">
              <w:rPr>
                <w:rFonts w:ascii="Arial" w:hAnsi="Arial" w:cs="Arial"/>
                <w:sz w:val="18"/>
                <w:lang w:val="es-ES"/>
              </w:rPr>
              <w:t>Ապրանքի</w:t>
            </w:r>
          </w:p>
        </w:tc>
      </w:tr>
      <w:tr w:rsidR="00071D1C" w:rsidRPr="00724A9E" w:rsidTr="00E22E51">
        <w:tc>
          <w:tcPr>
            <w:tcW w:w="1980" w:type="dxa"/>
            <w:vAlign w:val="center"/>
          </w:tcPr>
          <w:p w:rsidR="00071D1C" w:rsidRPr="00AF04FC" w:rsidRDefault="00071D1C" w:rsidP="00EF3662">
            <w:pPr>
              <w:jc w:val="center"/>
              <w:rPr>
                <w:rFonts w:ascii="Arial LatArm" w:hAnsi="Arial LatArm"/>
                <w:sz w:val="18"/>
                <w:lang w:val="es-ES"/>
              </w:rPr>
            </w:pPr>
            <w:r w:rsidRPr="00AF04FC">
              <w:rPr>
                <w:rFonts w:ascii="Arial" w:hAnsi="Arial" w:cs="Arial"/>
                <w:sz w:val="18"/>
              </w:rPr>
              <w:t>հրավերովնախատեսվածչափաբաժնիհամարը</w:t>
            </w:r>
          </w:p>
        </w:tc>
        <w:tc>
          <w:tcPr>
            <w:tcW w:w="2700" w:type="dxa"/>
            <w:vAlign w:val="center"/>
          </w:tcPr>
          <w:p w:rsidR="00071D1C" w:rsidRPr="00AF04FC" w:rsidRDefault="00071D1C" w:rsidP="00EF3662">
            <w:pPr>
              <w:jc w:val="center"/>
              <w:rPr>
                <w:rFonts w:ascii="Arial LatArm" w:hAnsi="Arial LatArm"/>
                <w:sz w:val="18"/>
                <w:lang w:val="es-ES"/>
              </w:rPr>
            </w:pPr>
            <w:r w:rsidRPr="00AF04FC">
              <w:rPr>
                <w:rFonts w:ascii="Arial" w:hAnsi="Arial" w:cs="Arial"/>
                <w:sz w:val="18"/>
              </w:rPr>
              <w:t>գնումներիպլանովնախատեսվածմիջանցիկծածկագիրը</w:t>
            </w:r>
            <w:r w:rsidRPr="00AF04FC">
              <w:rPr>
                <w:rFonts w:ascii="Arial LatArm" w:hAnsi="Arial LatArm"/>
                <w:sz w:val="18"/>
                <w:lang w:val="es-ES"/>
              </w:rPr>
              <w:t xml:space="preserve">` </w:t>
            </w:r>
            <w:r w:rsidRPr="00AF04FC">
              <w:rPr>
                <w:rFonts w:ascii="Arial" w:hAnsi="Arial" w:cs="Arial"/>
                <w:sz w:val="18"/>
              </w:rPr>
              <w:t>ըստԳՄԱդասակարգման</w:t>
            </w:r>
            <w:r w:rsidRPr="00AF04FC">
              <w:rPr>
                <w:rFonts w:ascii="Arial LatArm" w:hAnsi="Arial LatArm"/>
                <w:sz w:val="18"/>
                <w:lang w:val="es-ES"/>
              </w:rPr>
              <w:t xml:space="preserve"> (CPV)</w:t>
            </w:r>
          </w:p>
        </w:tc>
        <w:tc>
          <w:tcPr>
            <w:tcW w:w="2520" w:type="dxa"/>
            <w:vAlign w:val="center"/>
          </w:tcPr>
          <w:p w:rsidR="00071D1C" w:rsidRPr="00AF04FC" w:rsidRDefault="00071D1C" w:rsidP="00EF3662">
            <w:pPr>
              <w:jc w:val="center"/>
              <w:rPr>
                <w:rFonts w:ascii="Arial LatArm" w:hAnsi="Arial LatArm"/>
                <w:sz w:val="18"/>
                <w:lang w:val="es-ES"/>
              </w:rPr>
            </w:pPr>
            <w:r w:rsidRPr="00AF04FC">
              <w:rPr>
                <w:rFonts w:ascii="Arial" w:hAnsi="Arial" w:cs="Arial"/>
                <w:sz w:val="18"/>
              </w:rPr>
              <w:t>անվանումը</w:t>
            </w:r>
          </w:p>
        </w:tc>
        <w:tc>
          <w:tcPr>
            <w:tcW w:w="7651" w:type="dxa"/>
            <w:gridSpan w:val="13"/>
            <w:vAlign w:val="center"/>
          </w:tcPr>
          <w:p w:rsidR="00071D1C" w:rsidRPr="00AF04FC" w:rsidRDefault="00071D1C" w:rsidP="00EF3662">
            <w:pPr>
              <w:jc w:val="both"/>
              <w:rPr>
                <w:rFonts w:ascii="Arial LatArm" w:hAnsi="Arial LatArm"/>
                <w:sz w:val="18"/>
                <w:lang w:val="es-ES"/>
              </w:rPr>
            </w:pPr>
            <w:r w:rsidRPr="00AF04FC">
              <w:rPr>
                <w:rFonts w:ascii="Arial" w:hAnsi="Arial" w:cs="Arial"/>
                <w:sz w:val="18"/>
                <w:lang w:val="es-ES"/>
              </w:rPr>
              <w:t>դիմացվճարումներընախատեսվումէիրականացնել</w:t>
            </w:r>
            <w:r w:rsidRPr="00AF04FC">
              <w:rPr>
                <w:rFonts w:ascii="Arial LatArm" w:hAnsi="Arial LatArm"/>
                <w:sz w:val="18"/>
                <w:lang w:val="es-ES"/>
              </w:rPr>
              <w:t xml:space="preserve"> 20  </w:t>
            </w:r>
            <w:r w:rsidRPr="00AF04FC">
              <w:rPr>
                <w:rFonts w:ascii="Arial" w:hAnsi="Arial" w:cs="Arial"/>
                <w:sz w:val="18"/>
                <w:lang w:val="es-ES"/>
              </w:rPr>
              <w:t>թ</w:t>
            </w:r>
            <w:r w:rsidRPr="00AF04FC">
              <w:rPr>
                <w:rFonts w:ascii="Arial LatArm" w:hAnsi="Arial LatArm"/>
                <w:sz w:val="18"/>
                <w:lang w:val="es-ES"/>
              </w:rPr>
              <w:t>-</w:t>
            </w:r>
            <w:r w:rsidRPr="00AF04FC">
              <w:rPr>
                <w:rFonts w:ascii="Arial" w:hAnsi="Arial" w:cs="Arial"/>
                <w:sz w:val="18"/>
                <w:lang w:val="es-ES"/>
              </w:rPr>
              <w:t>ին</w:t>
            </w:r>
            <w:r w:rsidRPr="00AF04FC">
              <w:rPr>
                <w:rFonts w:ascii="Arial LatArm" w:hAnsi="Arial LatArm"/>
                <w:sz w:val="18"/>
                <w:lang w:val="es-ES"/>
              </w:rPr>
              <w:t xml:space="preserve">` </w:t>
            </w:r>
            <w:r w:rsidRPr="00AF04FC">
              <w:rPr>
                <w:rFonts w:ascii="Arial" w:hAnsi="Arial" w:cs="Arial"/>
                <w:sz w:val="18"/>
                <w:lang w:val="es-ES"/>
              </w:rPr>
              <w:t>ըստամիսների</w:t>
            </w:r>
            <w:r w:rsidRPr="00AF04FC">
              <w:rPr>
                <w:rFonts w:ascii="Arial LatArm" w:hAnsi="Arial LatArm"/>
                <w:sz w:val="18"/>
                <w:lang w:val="es-ES"/>
              </w:rPr>
              <w:t xml:space="preserve">, </w:t>
            </w:r>
            <w:r w:rsidRPr="00AF04FC">
              <w:rPr>
                <w:rFonts w:ascii="Arial" w:hAnsi="Arial" w:cs="Arial"/>
                <w:sz w:val="18"/>
                <w:lang w:val="es-ES"/>
              </w:rPr>
              <w:t>այդթվում</w:t>
            </w:r>
            <w:r w:rsidRPr="00AF04FC">
              <w:rPr>
                <w:rFonts w:ascii="Arial LatArm" w:hAnsi="Arial LatArm"/>
                <w:sz w:val="18"/>
                <w:lang w:val="es-ES"/>
              </w:rPr>
              <w:t>**</w:t>
            </w:r>
          </w:p>
        </w:tc>
      </w:tr>
      <w:tr w:rsidR="00071D1C" w:rsidRPr="00AF04FC" w:rsidTr="00E22E51">
        <w:trPr>
          <w:trHeight w:val="1538"/>
        </w:trPr>
        <w:tc>
          <w:tcPr>
            <w:tcW w:w="1980" w:type="dxa"/>
          </w:tcPr>
          <w:p w:rsidR="00071D1C" w:rsidRPr="00AF04FC" w:rsidRDefault="00071D1C" w:rsidP="00EF3662">
            <w:pPr>
              <w:jc w:val="center"/>
              <w:rPr>
                <w:rFonts w:ascii="Arial LatArm" w:hAnsi="Arial LatArm"/>
                <w:sz w:val="20"/>
                <w:lang w:val="es-ES"/>
              </w:rPr>
            </w:pPr>
          </w:p>
        </w:tc>
        <w:tc>
          <w:tcPr>
            <w:tcW w:w="2700" w:type="dxa"/>
          </w:tcPr>
          <w:p w:rsidR="00071D1C" w:rsidRPr="00AF04FC" w:rsidRDefault="00071D1C" w:rsidP="00EF3662">
            <w:pPr>
              <w:jc w:val="center"/>
              <w:rPr>
                <w:rFonts w:ascii="Arial LatArm" w:hAnsi="Arial LatArm"/>
                <w:sz w:val="20"/>
                <w:lang w:val="es-ES"/>
              </w:rPr>
            </w:pPr>
          </w:p>
        </w:tc>
        <w:tc>
          <w:tcPr>
            <w:tcW w:w="2520" w:type="dxa"/>
          </w:tcPr>
          <w:p w:rsidR="00071D1C" w:rsidRPr="00AF04FC" w:rsidRDefault="00071D1C" w:rsidP="00EF3662">
            <w:pPr>
              <w:jc w:val="center"/>
              <w:rPr>
                <w:rFonts w:ascii="Arial LatArm" w:hAnsi="Arial LatArm"/>
                <w:sz w:val="20"/>
                <w:lang w:val="es-ES"/>
              </w:rPr>
            </w:pP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հունվար</w:t>
            </w:r>
          </w:p>
        </w:tc>
        <w:tc>
          <w:tcPr>
            <w:tcW w:w="474" w:type="dxa"/>
            <w:textDirection w:val="btLr"/>
            <w:vAlign w:val="center"/>
          </w:tcPr>
          <w:p w:rsidR="00071D1C" w:rsidRPr="00AF04FC" w:rsidRDefault="00071D1C" w:rsidP="00EF3662">
            <w:pPr>
              <w:ind w:left="113" w:right="-7"/>
              <w:jc w:val="center"/>
              <w:rPr>
                <w:rFonts w:ascii="Arial LatArm" w:hAnsi="Arial LatArm" w:cs="Sylfaen"/>
                <w:sz w:val="18"/>
                <w:szCs w:val="22"/>
                <w:lang w:val="pt-BR"/>
              </w:rPr>
            </w:pPr>
            <w:r w:rsidRPr="00AF04FC">
              <w:rPr>
                <w:rFonts w:ascii="Arial" w:hAnsi="Arial" w:cs="Arial"/>
                <w:sz w:val="18"/>
                <w:szCs w:val="22"/>
                <w:lang w:val="pt-BR"/>
              </w:rPr>
              <w:t>փետրվար</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մարտ</w:t>
            </w:r>
          </w:p>
        </w:tc>
        <w:tc>
          <w:tcPr>
            <w:tcW w:w="474" w:type="dxa"/>
            <w:textDirection w:val="btLr"/>
            <w:vAlign w:val="center"/>
          </w:tcPr>
          <w:p w:rsidR="00071D1C" w:rsidRPr="00AF04FC" w:rsidRDefault="00071D1C" w:rsidP="00EF3662">
            <w:pPr>
              <w:ind w:left="113" w:right="-7"/>
              <w:jc w:val="center"/>
              <w:rPr>
                <w:rFonts w:ascii="Arial LatArm" w:hAnsi="Arial LatArm" w:cs="Sylfaen"/>
                <w:sz w:val="18"/>
                <w:szCs w:val="22"/>
                <w:lang w:val="pt-BR"/>
              </w:rPr>
            </w:pPr>
            <w:r w:rsidRPr="00AF04FC">
              <w:rPr>
                <w:rFonts w:ascii="Arial" w:hAnsi="Arial" w:cs="Arial"/>
                <w:sz w:val="18"/>
                <w:szCs w:val="22"/>
                <w:lang w:val="pt-BR"/>
              </w:rPr>
              <w:t>ապրիլ</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մայիս</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հունիս</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հուլիս</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օգոստոս</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սեպտեմբեր</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հոկտեմբեր</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նոյեմբեր</w:t>
            </w:r>
          </w:p>
        </w:tc>
        <w:tc>
          <w:tcPr>
            <w:tcW w:w="474" w:type="dxa"/>
            <w:textDirection w:val="btLr"/>
            <w:vAlign w:val="center"/>
          </w:tcPr>
          <w:p w:rsidR="00071D1C" w:rsidRPr="00AF04FC" w:rsidRDefault="00071D1C" w:rsidP="00EF3662">
            <w:pPr>
              <w:ind w:left="113" w:right="-7"/>
              <w:jc w:val="center"/>
              <w:rPr>
                <w:rFonts w:ascii="Arial LatArm" w:hAnsi="Arial LatArm"/>
                <w:sz w:val="18"/>
                <w:szCs w:val="22"/>
                <w:lang w:val="pt-BR"/>
              </w:rPr>
            </w:pPr>
            <w:r w:rsidRPr="00AF04FC">
              <w:rPr>
                <w:rFonts w:ascii="Arial" w:hAnsi="Arial" w:cs="Arial"/>
                <w:sz w:val="18"/>
                <w:szCs w:val="22"/>
                <w:lang w:val="pt-BR"/>
              </w:rPr>
              <w:t>դեկտեմբեր</w:t>
            </w:r>
          </w:p>
        </w:tc>
        <w:tc>
          <w:tcPr>
            <w:tcW w:w="1963" w:type="dxa"/>
            <w:vAlign w:val="center"/>
          </w:tcPr>
          <w:p w:rsidR="00071D1C" w:rsidRPr="00AF04FC" w:rsidRDefault="00071D1C" w:rsidP="00EF3662">
            <w:pPr>
              <w:ind w:right="-1"/>
              <w:jc w:val="center"/>
              <w:rPr>
                <w:rFonts w:ascii="Arial LatArm" w:hAnsi="Arial LatArm"/>
                <w:sz w:val="18"/>
                <w:szCs w:val="22"/>
                <w:lang w:val="pt-BR"/>
              </w:rPr>
            </w:pPr>
            <w:r w:rsidRPr="00AF04FC">
              <w:rPr>
                <w:rFonts w:ascii="Arial" w:hAnsi="Arial" w:cs="Arial"/>
                <w:sz w:val="18"/>
                <w:szCs w:val="22"/>
                <w:lang w:val="pt-BR"/>
              </w:rPr>
              <w:t>Ընդամենը</w:t>
            </w:r>
          </w:p>
          <w:p w:rsidR="00071D1C" w:rsidRPr="00AF04FC" w:rsidRDefault="00071D1C" w:rsidP="00EF3662">
            <w:pPr>
              <w:jc w:val="center"/>
              <w:rPr>
                <w:rFonts w:ascii="Arial LatArm" w:hAnsi="Arial LatArm"/>
                <w:sz w:val="18"/>
                <w:lang w:val="es-ES"/>
              </w:rPr>
            </w:pPr>
          </w:p>
        </w:tc>
      </w:tr>
      <w:tr w:rsidR="00071D1C" w:rsidRPr="00AF04FC" w:rsidTr="00E22E51">
        <w:trPr>
          <w:trHeight w:val="1538"/>
        </w:trPr>
        <w:tc>
          <w:tcPr>
            <w:tcW w:w="1980" w:type="dxa"/>
          </w:tcPr>
          <w:p w:rsidR="00071D1C" w:rsidRPr="00AF04FC" w:rsidRDefault="00071D1C" w:rsidP="00EF3662">
            <w:pPr>
              <w:jc w:val="center"/>
              <w:rPr>
                <w:rFonts w:ascii="Arial LatArm" w:hAnsi="Arial LatArm"/>
                <w:sz w:val="20"/>
                <w:lang w:val="es-ES"/>
              </w:rPr>
            </w:pPr>
          </w:p>
        </w:tc>
        <w:tc>
          <w:tcPr>
            <w:tcW w:w="2700" w:type="dxa"/>
          </w:tcPr>
          <w:p w:rsidR="00071D1C" w:rsidRPr="00AF04FC" w:rsidRDefault="00071D1C" w:rsidP="00EF3662">
            <w:pPr>
              <w:jc w:val="center"/>
              <w:rPr>
                <w:rFonts w:ascii="Arial LatArm" w:hAnsi="Arial LatArm"/>
                <w:sz w:val="20"/>
                <w:lang w:val="es-ES"/>
              </w:rPr>
            </w:pPr>
          </w:p>
        </w:tc>
        <w:tc>
          <w:tcPr>
            <w:tcW w:w="2520" w:type="dxa"/>
          </w:tcPr>
          <w:p w:rsidR="00071D1C" w:rsidRPr="00AF04FC" w:rsidRDefault="00071D1C" w:rsidP="00EF3662">
            <w:pPr>
              <w:jc w:val="center"/>
              <w:rPr>
                <w:rFonts w:ascii="Arial LatArm" w:hAnsi="Arial LatArm"/>
                <w:sz w:val="20"/>
                <w:lang w:val="es-ES"/>
              </w:rPr>
            </w:pP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474"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cs="Arial"/>
                <w:sz w:val="18"/>
                <w:szCs w:val="18"/>
                <w:lang w:val="pt-BR"/>
              </w:rPr>
            </w:pPr>
            <w:r w:rsidRPr="00AF04FC">
              <w:rPr>
                <w:rFonts w:ascii="Arial LatArm" w:hAnsi="Arial LatArm"/>
                <w:sz w:val="20"/>
                <w:lang w:val="pt-BR"/>
              </w:rPr>
              <w:t>... %</w:t>
            </w:r>
          </w:p>
        </w:tc>
        <w:tc>
          <w:tcPr>
            <w:tcW w:w="1963" w:type="dxa"/>
          </w:tcPr>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sz w:val="20"/>
                <w:lang w:val="pt-BR"/>
              </w:rPr>
            </w:pPr>
          </w:p>
          <w:p w:rsidR="00071D1C" w:rsidRPr="00AF04FC" w:rsidRDefault="00071D1C" w:rsidP="00EF3662">
            <w:pPr>
              <w:jc w:val="center"/>
              <w:rPr>
                <w:rFonts w:ascii="Arial LatArm" w:hAnsi="Arial LatArm"/>
                <w:b/>
                <w:lang w:val="pt-BR"/>
              </w:rPr>
            </w:pPr>
            <w:r w:rsidRPr="00AF04FC">
              <w:rPr>
                <w:rFonts w:ascii="Arial LatArm" w:hAnsi="Arial LatArm"/>
                <w:sz w:val="20"/>
                <w:lang w:val="pt-BR"/>
              </w:rPr>
              <w:t>... %</w:t>
            </w:r>
          </w:p>
        </w:tc>
      </w:tr>
    </w:tbl>
    <w:p w:rsidR="00071D1C" w:rsidRPr="00AF04FC" w:rsidRDefault="00071D1C" w:rsidP="00EF3662">
      <w:pPr>
        <w:rPr>
          <w:rFonts w:ascii="Arial LatArm" w:hAnsi="Arial LatArm"/>
          <w:i/>
          <w:sz w:val="18"/>
          <w:szCs w:val="18"/>
        </w:rPr>
      </w:pPr>
    </w:p>
    <w:p w:rsidR="00071D1C" w:rsidRPr="00287761" w:rsidRDefault="00071D1C" w:rsidP="00EF3662">
      <w:pPr>
        <w:jc w:val="center"/>
        <w:rPr>
          <w:rFonts w:ascii="Arial LatArm" w:hAnsi="Arial LatArm"/>
          <w:sz w:val="20"/>
        </w:rPr>
      </w:pPr>
    </w:p>
    <w:p w:rsidR="00071D1C" w:rsidRPr="00AF04FC" w:rsidRDefault="00071D1C" w:rsidP="00EF3662">
      <w:pPr>
        <w:jc w:val="right"/>
        <w:rPr>
          <w:rFonts w:ascii="Arial LatArm" w:hAnsi="Arial LatArm"/>
          <w:sz w:val="20"/>
          <w:lang w:val="es-ES"/>
        </w:rPr>
      </w:pPr>
    </w:p>
    <w:tbl>
      <w:tblPr>
        <w:tblW w:w="9639" w:type="dxa"/>
        <w:tblInd w:w="409" w:type="dxa"/>
        <w:tblLayout w:type="fixed"/>
        <w:tblLook w:val="0000"/>
      </w:tblPr>
      <w:tblGrid>
        <w:gridCol w:w="4536"/>
        <w:gridCol w:w="760"/>
        <w:gridCol w:w="4343"/>
      </w:tblGrid>
      <w:tr w:rsidR="00225475" w:rsidRPr="00AF04FC" w:rsidTr="00282605">
        <w:tc>
          <w:tcPr>
            <w:tcW w:w="4536" w:type="dxa"/>
          </w:tcPr>
          <w:p w:rsidR="00225475" w:rsidRPr="00AF04FC" w:rsidRDefault="00225475" w:rsidP="00282605">
            <w:pPr>
              <w:jc w:val="center"/>
              <w:rPr>
                <w:rFonts w:ascii="Arial LatArm" w:hAnsi="Arial LatArm" w:cs="Sylfaen"/>
                <w:b/>
                <w:bCs/>
                <w:lang w:val="nb-NO"/>
              </w:rPr>
            </w:pPr>
            <w:r w:rsidRPr="00AF04FC">
              <w:rPr>
                <w:rFonts w:ascii="Arial" w:hAnsi="Arial" w:cs="Arial"/>
                <w:b/>
                <w:bCs/>
                <w:lang w:val="nb-NO"/>
              </w:rPr>
              <w:t>ԳՆՈՐԴ</w:t>
            </w:r>
          </w:p>
          <w:p w:rsidR="00EA77BA" w:rsidRPr="00225475" w:rsidRDefault="00225475" w:rsidP="00EA77BA">
            <w:pPr>
              <w:jc w:val="center"/>
              <w:rPr>
                <w:rFonts w:ascii="Arial LatArm" w:hAnsi="Arial LatArm"/>
                <w:sz w:val="22"/>
                <w:szCs w:val="22"/>
                <w:lang w:val="hy-AM"/>
              </w:rPr>
            </w:pPr>
            <w:r w:rsidRPr="00225475">
              <w:rPr>
                <w:rFonts w:ascii="Arial LatArm" w:hAnsi="Arial LatArm"/>
                <w:sz w:val="22"/>
                <w:szCs w:val="22"/>
                <w:lang w:val="hy-AM"/>
              </w:rPr>
              <w:br/>
            </w:r>
            <w:r w:rsidR="00EA77BA" w:rsidRPr="006C50D5">
              <w:rPr>
                <w:rFonts w:ascii="Sylfaen" w:hAnsi="Sylfaen"/>
                <w:sz w:val="22"/>
                <w:szCs w:val="22"/>
                <w:lang w:val="hy-AM"/>
              </w:rPr>
              <w:t>ԱրարատգյուղիմանկապարտեղՀՈԱԿ</w:t>
            </w:r>
            <w:r w:rsidR="00EA77BA" w:rsidRPr="00225475">
              <w:rPr>
                <w:rFonts w:ascii="Arial LatArm" w:hAnsi="Arial LatArm"/>
                <w:sz w:val="22"/>
                <w:szCs w:val="22"/>
                <w:lang w:val="hy-AM"/>
              </w:rPr>
              <w:br/>
            </w:r>
            <w:r w:rsidR="00EA77BA" w:rsidRPr="006C50D5">
              <w:rPr>
                <w:rFonts w:ascii="Sylfaen" w:hAnsi="Sylfaen" w:cs="Arial"/>
                <w:sz w:val="22"/>
                <w:szCs w:val="22"/>
                <w:lang w:val="hy-AM"/>
              </w:rPr>
              <w:t>գ</w:t>
            </w:r>
            <w:r w:rsidR="00EA77BA" w:rsidRPr="00FB1897">
              <w:rPr>
                <w:rFonts w:ascii="Sylfaen" w:hAnsi="Sylfaen" w:cs="Arial"/>
                <w:sz w:val="22"/>
                <w:szCs w:val="22"/>
                <w:lang w:val="nb-NO"/>
              </w:rPr>
              <w:t>.</w:t>
            </w:r>
            <w:r w:rsidR="00EA77BA" w:rsidRPr="006C50D5">
              <w:rPr>
                <w:rFonts w:ascii="Sylfaen" w:hAnsi="Sylfaen" w:cs="Arial"/>
                <w:sz w:val="22"/>
                <w:szCs w:val="22"/>
                <w:lang w:val="hy-AM"/>
              </w:rPr>
              <w:t>ԱրարատՌ</w:t>
            </w:r>
            <w:r w:rsidR="00EA77BA" w:rsidRPr="00FB1897">
              <w:rPr>
                <w:rFonts w:ascii="Sylfaen" w:hAnsi="Sylfaen" w:cs="Arial"/>
                <w:sz w:val="22"/>
                <w:szCs w:val="22"/>
                <w:lang w:val="nb-NO"/>
              </w:rPr>
              <w:t>.</w:t>
            </w:r>
            <w:r w:rsidR="00EA77BA" w:rsidRPr="006C50D5">
              <w:rPr>
                <w:rFonts w:ascii="Sylfaen" w:hAnsi="Sylfaen" w:cs="Arial"/>
                <w:sz w:val="22"/>
                <w:szCs w:val="22"/>
                <w:lang w:val="hy-AM"/>
              </w:rPr>
              <w:t>Վարդանյան</w:t>
            </w:r>
            <w:r w:rsidR="00EA77BA" w:rsidRPr="00FB1897">
              <w:rPr>
                <w:rFonts w:ascii="Sylfaen" w:hAnsi="Sylfaen" w:cs="Arial"/>
                <w:sz w:val="22"/>
                <w:szCs w:val="22"/>
                <w:lang w:val="nb-NO"/>
              </w:rPr>
              <w:t>1</w:t>
            </w:r>
            <w:r w:rsidR="00EA77BA" w:rsidRPr="00225475">
              <w:rPr>
                <w:rFonts w:ascii="Arial LatArm" w:hAnsi="Arial LatArm"/>
                <w:sz w:val="22"/>
                <w:szCs w:val="22"/>
                <w:lang w:val="hy-AM"/>
              </w:rPr>
              <w:br/>
            </w:r>
            <w:r w:rsidR="00EA77BA" w:rsidRPr="00225475">
              <w:rPr>
                <w:rFonts w:ascii="Sylfaen" w:hAnsi="Sylfaen" w:cs="Sylfaen"/>
                <w:sz w:val="22"/>
                <w:szCs w:val="22"/>
                <w:lang w:val="hy-AM"/>
              </w:rPr>
              <w:t>ՀՎՀ</w:t>
            </w:r>
            <w:r w:rsidR="00EA77BA">
              <w:rPr>
                <w:rFonts w:ascii="Arial" w:hAnsi="Arial" w:cs="Arial"/>
                <w:sz w:val="22"/>
                <w:szCs w:val="22"/>
                <w:lang w:val="hy-AM"/>
              </w:rPr>
              <w:t>04104639</w:t>
            </w:r>
            <w:r w:rsidR="00EA77BA" w:rsidRPr="00225475">
              <w:rPr>
                <w:rFonts w:ascii="Arial LatArm" w:hAnsi="Arial LatArm"/>
                <w:sz w:val="22"/>
                <w:szCs w:val="22"/>
                <w:lang w:val="hy-AM"/>
              </w:rPr>
              <w:br/>
            </w:r>
            <w:r w:rsidR="00EA77BA" w:rsidRPr="00225475">
              <w:rPr>
                <w:rFonts w:ascii="Sylfaen" w:hAnsi="Sylfaen" w:cs="Sylfaen"/>
                <w:sz w:val="22"/>
                <w:szCs w:val="22"/>
                <w:lang w:val="hy-AM"/>
              </w:rPr>
              <w:t>Հ</w:t>
            </w:r>
            <w:r w:rsidR="00EA77BA" w:rsidRPr="00225475">
              <w:rPr>
                <w:rFonts w:ascii="Arial LatArm" w:hAnsi="Arial LatArm"/>
                <w:sz w:val="22"/>
                <w:szCs w:val="22"/>
                <w:lang w:val="hy-AM"/>
              </w:rPr>
              <w:t>/</w:t>
            </w:r>
            <w:r w:rsidR="00EA77BA" w:rsidRPr="00225475">
              <w:rPr>
                <w:rFonts w:ascii="Sylfaen" w:hAnsi="Sylfaen" w:cs="Sylfaen"/>
                <w:sz w:val="22"/>
                <w:szCs w:val="22"/>
                <w:lang w:val="hy-AM"/>
              </w:rPr>
              <w:t>Հ</w:t>
            </w:r>
            <w:r w:rsidR="00EA77BA" w:rsidRPr="00FB1897">
              <w:rPr>
                <w:rFonts w:ascii="Arial LatArm" w:hAnsi="Arial LatArm"/>
                <w:sz w:val="22"/>
                <w:szCs w:val="22"/>
                <w:lang w:val="nb-NO"/>
              </w:rPr>
              <w:t>220399690076000</w:t>
            </w:r>
            <w:r w:rsidR="00EA77BA" w:rsidRPr="00225475">
              <w:rPr>
                <w:rFonts w:ascii="Arial LatArm" w:hAnsi="Arial LatArm"/>
                <w:sz w:val="22"/>
                <w:szCs w:val="22"/>
                <w:lang w:val="hy-AM"/>
              </w:rPr>
              <w:br/>
            </w:r>
            <w:r w:rsidR="00EA77BA" w:rsidRPr="006C50D5">
              <w:rPr>
                <w:rFonts w:ascii="Sylfaen" w:hAnsi="Sylfaen" w:cs="Arial"/>
                <w:sz w:val="22"/>
                <w:szCs w:val="22"/>
                <w:lang w:val="hy-AM"/>
              </w:rPr>
              <w:t>ԱԿԲԱԿՐԵԴԻՏԱԳՐԻԿՈԼ</w:t>
            </w:r>
          </w:p>
          <w:p w:rsidR="00225475" w:rsidRPr="00225475" w:rsidRDefault="00225475" w:rsidP="00282605">
            <w:pPr>
              <w:jc w:val="center"/>
              <w:rPr>
                <w:rFonts w:ascii="Arial LatArm" w:hAnsi="Arial LatArm"/>
                <w:sz w:val="22"/>
                <w:szCs w:val="22"/>
                <w:lang w:val="hy-AM"/>
              </w:rPr>
            </w:pPr>
            <w:bookmarkStart w:id="20" w:name="_GoBack"/>
            <w:bookmarkEnd w:id="20"/>
          </w:p>
          <w:p w:rsidR="00225475" w:rsidRPr="00AF04FC" w:rsidRDefault="00225475" w:rsidP="00282605">
            <w:pPr>
              <w:rPr>
                <w:rFonts w:ascii="Arial LatArm" w:hAnsi="Arial LatArm"/>
                <w:lang w:val="hy-AM"/>
              </w:rPr>
            </w:pPr>
          </w:p>
          <w:p w:rsidR="00225475" w:rsidRPr="00AF04FC" w:rsidRDefault="00225475" w:rsidP="00282605">
            <w:pPr>
              <w:jc w:val="center"/>
              <w:rPr>
                <w:rFonts w:ascii="Arial LatArm" w:hAnsi="Arial LatArm"/>
                <w:lang w:val="hy-AM"/>
              </w:rPr>
            </w:pPr>
            <w:r w:rsidRPr="00AF04FC">
              <w:rPr>
                <w:rFonts w:ascii="Arial LatArm" w:hAnsi="Arial LatArm"/>
                <w:lang w:val="hy-AM"/>
              </w:rPr>
              <w:t>---------------------------------</w:t>
            </w:r>
          </w:p>
          <w:p w:rsidR="00225475" w:rsidRPr="005E6380" w:rsidRDefault="00225475" w:rsidP="00282605">
            <w:pPr>
              <w:jc w:val="center"/>
              <w:rPr>
                <w:rFonts w:ascii="Arial LatArm" w:hAnsi="Arial LatArm"/>
                <w:sz w:val="18"/>
                <w:szCs w:val="18"/>
                <w:lang w:val="hy-AM"/>
              </w:rPr>
            </w:pPr>
            <w:r w:rsidRPr="005E6380">
              <w:rPr>
                <w:rFonts w:ascii="Arial LatArm" w:hAnsi="Arial LatArm"/>
                <w:sz w:val="18"/>
                <w:szCs w:val="18"/>
                <w:lang w:val="hy-AM"/>
              </w:rPr>
              <w:t>/</w:t>
            </w:r>
            <w:r w:rsidRPr="00AF04FC">
              <w:rPr>
                <w:rFonts w:ascii="Arial" w:hAnsi="Arial" w:cs="Arial"/>
                <w:sz w:val="18"/>
                <w:szCs w:val="18"/>
                <w:lang w:val="hy-AM"/>
              </w:rPr>
              <w:t>ստորագրություն</w:t>
            </w:r>
            <w:r w:rsidRPr="005E6380">
              <w:rPr>
                <w:rFonts w:ascii="Arial LatArm" w:hAnsi="Arial LatArm"/>
                <w:sz w:val="18"/>
                <w:szCs w:val="18"/>
                <w:lang w:val="hy-AM"/>
              </w:rPr>
              <w:t>/</w:t>
            </w:r>
          </w:p>
          <w:p w:rsidR="00225475" w:rsidRPr="00AF04FC" w:rsidRDefault="00225475" w:rsidP="00282605">
            <w:pPr>
              <w:jc w:val="center"/>
              <w:rPr>
                <w:rFonts w:ascii="Arial LatArm" w:hAnsi="Arial LatArm"/>
                <w:sz w:val="18"/>
                <w:szCs w:val="18"/>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c>
          <w:tcPr>
            <w:tcW w:w="760" w:type="dxa"/>
          </w:tcPr>
          <w:p w:rsidR="00225475" w:rsidRPr="00AF04FC" w:rsidRDefault="00225475" w:rsidP="00282605">
            <w:pPr>
              <w:jc w:val="center"/>
              <w:rPr>
                <w:rFonts w:ascii="Arial LatArm" w:hAnsi="Arial LatArm"/>
                <w:lang w:val="hy-AM"/>
              </w:rPr>
            </w:pPr>
          </w:p>
        </w:tc>
        <w:tc>
          <w:tcPr>
            <w:tcW w:w="4343" w:type="dxa"/>
          </w:tcPr>
          <w:p w:rsidR="00225475" w:rsidRPr="00AF04FC" w:rsidRDefault="00225475" w:rsidP="00282605">
            <w:pPr>
              <w:jc w:val="center"/>
              <w:rPr>
                <w:rFonts w:ascii="Arial LatArm" w:hAnsi="Arial LatArm" w:cs="Sylfaen"/>
                <w:b/>
                <w:bCs/>
                <w:lang w:val="hy-AM"/>
              </w:rPr>
            </w:pPr>
            <w:r w:rsidRPr="00AF04FC">
              <w:rPr>
                <w:rFonts w:ascii="Arial" w:hAnsi="Arial" w:cs="Arial"/>
                <w:b/>
                <w:bCs/>
                <w:lang w:val="hy-AM"/>
              </w:rPr>
              <w:t>ՎԱՃԱՌՈՂ</w:t>
            </w:r>
          </w:p>
          <w:p w:rsidR="00225475" w:rsidRPr="00AF04FC" w:rsidRDefault="00225475" w:rsidP="00282605">
            <w:pPr>
              <w:jc w:val="center"/>
              <w:rPr>
                <w:rFonts w:ascii="Arial LatArm" w:hAnsi="Arial LatArm"/>
                <w:lang w:val="hy-AM"/>
              </w:rPr>
            </w:pPr>
          </w:p>
          <w:p w:rsidR="00225475" w:rsidRPr="00AF04FC" w:rsidRDefault="00225475" w:rsidP="00282605">
            <w:pPr>
              <w:jc w:val="center"/>
              <w:rPr>
                <w:rFonts w:ascii="Arial LatArm" w:hAnsi="Arial LatArm"/>
                <w:lang w:val="hy-AM"/>
              </w:rPr>
            </w:pPr>
          </w:p>
          <w:p w:rsidR="00225475" w:rsidRPr="00AF04FC" w:rsidRDefault="00225475" w:rsidP="00282605">
            <w:pPr>
              <w:jc w:val="center"/>
              <w:rPr>
                <w:rFonts w:ascii="Arial LatArm" w:hAnsi="Arial LatArm"/>
                <w:lang w:val="hy-AM"/>
              </w:rPr>
            </w:pPr>
            <w:r w:rsidRPr="00AF04FC">
              <w:rPr>
                <w:rFonts w:ascii="Arial LatArm" w:hAnsi="Arial LatArm"/>
                <w:lang w:val="hy-AM"/>
              </w:rPr>
              <w:t>---------------------------------</w:t>
            </w:r>
          </w:p>
          <w:p w:rsidR="00225475" w:rsidRPr="00AF04FC" w:rsidRDefault="00225475" w:rsidP="00282605">
            <w:pPr>
              <w:jc w:val="center"/>
              <w:rPr>
                <w:rFonts w:ascii="Arial LatArm" w:hAnsi="Arial LatArm"/>
                <w:sz w:val="18"/>
                <w:szCs w:val="18"/>
              </w:rPr>
            </w:pPr>
            <w:r w:rsidRPr="00AF04FC">
              <w:rPr>
                <w:rFonts w:ascii="Arial LatArm" w:hAnsi="Arial LatArm"/>
                <w:sz w:val="18"/>
                <w:szCs w:val="18"/>
              </w:rPr>
              <w:t>/</w:t>
            </w:r>
            <w:r w:rsidRPr="00AF04FC">
              <w:rPr>
                <w:rFonts w:ascii="Arial" w:hAnsi="Arial" w:cs="Arial"/>
                <w:sz w:val="18"/>
                <w:szCs w:val="18"/>
                <w:lang w:val="hy-AM"/>
              </w:rPr>
              <w:t>ստորագրություն</w:t>
            </w:r>
            <w:r w:rsidRPr="00AF04FC">
              <w:rPr>
                <w:rFonts w:ascii="Arial LatArm" w:hAnsi="Arial LatArm"/>
                <w:sz w:val="18"/>
                <w:szCs w:val="18"/>
              </w:rPr>
              <w:t>/</w:t>
            </w:r>
          </w:p>
          <w:p w:rsidR="00225475" w:rsidRPr="00AF04FC" w:rsidRDefault="00225475" w:rsidP="00282605">
            <w:pPr>
              <w:jc w:val="center"/>
              <w:rPr>
                <w:rFonts w:ascii="Arial LatArm" w:hAnsi="Arial LatArm"/>
                <w:sz w:val="22"/>
                <w:szCs w:val="22"/>
                <w:lang w:val="hy-AM"/>
              </w:rPr>
            </w:pPr>
            <w:r w:rsidRPr="00AF04FC">
              <w:rPr>
                <w:rFonts w:ascii="Arial" w:hAnsi="Arial" w:cs="Arial"/>
                <w:sz w:val="18"/>
                <w:szCs w:val="18"/>
                <w:lang w:val="hy-AM"/>
              </w:rPr>
              <w:t>Կ</w:t>
            </w:r>
            <w:r w:rsidRPr="00AF04FC">
              <w:rPr>
                <w:rFonts w:ascii="Arial LatArm" w:hAnsi="Arial LatArm"/>
                <w:sz w:val="18"/>
                <w:szCs w:val="18"/>
                <w:lang w:val="hy-AM"/>
              </w:rPr>
              <w:t>.</w:t>
            </w:r>
            <w:r w:rsidRPr="00AF04FC">
              <w:rPr>
                <w:rFonts w:ascii="Arial" w:hAnsi="Arial" w:cs="Arial"/>
                <w:sz w:val="18"/>
                <w:szCs w:val="18"/>
                <w:lang w:val="hy-AM"/>
              </w:rPr>
              <w:t>Տ</w:t>
            </w:r>
          </w:p>
        </w:tc>
      </w:tr>
    </w:tbl>
    <w:p w:rsidR="00071D1C" w:rsidRPr="00AF04FC" w:rsidRDefault="00071D1C" w:rsidP="00EF3662">
      <w:pPr>
        <w:rPr>
          <w:rFonts w:ascii="Arial LatArm" w:hAnsi="Arial LatArm"/>
          <w:sz w:val="20"/>
          <w:lang w:val="ru-RU"/>
        </w:rPr>
        <w:sectPr w:rsidR="00071D1C" w:rsidRPr="00AF04FC" w:rsidSect="00E22E51">
          <w:footnotePr>
            <w:pos w:val="beneathText"/>
          </w:footnotePr>
          <w:pgSz w:w="16838" w:h="11906" w:orient="landscape" w:code="9"/>
          <w:pgMar w:top="662" w:right="533" w:bottom="1138" w:left="720" w:header="562" w:footer="562" w:gutter="0"/>
          <w:cols w:space="720"/>
        </w:sectPr>
      </w:pPr>
    </w:p>
    <w:p w:rsidR="00071D1C" w:rsidRPr="00AF04FC" w:rsidRDefault="00071D1C" w:rsidP="00EF3662">
      <w:pPr>
        <w:rPr>
          <w:rFonts w:ascii="Arial LatArm" w:hAnsi="Arial LatArm"/>
          <w:sz w:val="20"/>
          <w:lang w:val="ru-RU"/>
        </w:rPr>
      </w:pPr>
    </w:p>
    <w:p w:rsidR="00071D1C" w:rsidRPr="00AF04FC" w:rsidRDefault="00071D1C" w:rsidP="00EF3662">
      <w:pPr>
        <w:jc w:val="right"/>
        <w:rPr>
          <w:rFonts w:ascii="Arial LatArm" w:hAnsi="Arial LatArm"/>
          <w:i/>
          <w:sz w:val="18"/>
        </w:rPr>
      </w:pPr>
      <w:r w:rsidRPr="00AF04FC">
        <w:rPr>
          <w:rFonts w:ascii="Arial" w:hAnsi="Arial" w:cs="Arial"/>
          <w:i/>
          <w:sz w:val="18"/>
          <w:lang w:val="hy-AM"/>
        </w:rPr>
        <w:t>Հավելված</w:t>
      </w:r>
      <w:r w:rsidRPr="00AF04FC">
        <w:rPr>
          <w:rFonts w:ascii="Arial LatArm" w:hAnsi="Arial LatArm"/>
          <w:i/>
          <w:sz w:val="18"/>
          <w:lang w:val="hy-AM"/>
        </w:rPr>
        <w:t xml:space="preserve"> N </w:t>
      </w:r>
      <w:r w:rsidRPr="00AF04FC">
        <w:rPr>
          <w:rFonts w:ascii="Arial LatArm" w:hAnsi="Arial LatArm"/>
          <w:i/>
          <w:sz w:val="18"/>
        </w:rPr>
        <w:t>3</w:t>
      </w:r>
    </w:p>
    <w:p w:rsidR="00071D1C" w:rsidRPr="00AF04FC" w:rsidRDefault="00071D1C" w:rsidP="00EF3662">
      <w:pPr>
        <w:jc w:val="right"/>
        <w:rPr>
          <w:rFonts w:ascii="Arial LatArm" w:hAnsi="Arial LatArm"/>
          <w:i/>
          <w:sz w:val="18"/>
          <w:lang w:val="hy-AM"/>
        </w:rPr>
      </w:pPr>
      <w:r w:rsidRPr="00AF04FC">
        <w:rPr>
          <w:rFonts w:ascii="Arial LatArm" w:hAnsi="Arial LatArm"/>
          <w:i/>
          <w:sz w:val="18"/>
          <w:lang w:val="hy-AM"/>
        </w:rPr>
        <w:t xml:space="preserve">«         »              20  </w:t>
      </w:r>
      <w:r w:rsidRPr="00AF04FC">
        <w:rPr>
          <w:rFonts w:ascii="Arial" w:hAnsi="Arial" w:cs="Arial"/>
          <w:i/>
          <w:sz w:val="18"/>
          <w:lang w:val="hy-AM"/>
        </w:rPr>
        <w:t>թ</w:t>
      </w:r>
      <w:r w:rsidRPr="00AF04FC">
        <w:rPr>
          <w:rFonts w:ascii="Arial LatArm" w:hAnsi="Arial LatArm"/>
          <w:i/>
          <w:sz w:val="18"/>
          <w:lang w:val="hy-AM"/>
        </w:rPr>
        <w:t xml:space="preserve">. </w:t>
      </w:r>
      <w:r w:rsidRPr="00AF04FC">
        <w:rPr>
          <w:rFonts w:ascii="Arial" w:hAnsi="Arial" w:cs="Arial"/>
          <w:i/>
          <w:sz w:val="18"/>
          <w:lang w:val="hy-AM"/>
        </w:rPr>
        <w:t>կնքված</w:t>
      </w:r>
    </w:p>
    <w:p w:rsidR="00071D1C" w:rsidRPr="00AF04FC" w:rsidRDefault="00071D1C" w:rsidP="00EF3662">
      <w:pPr>
        <w:jc w:val="right"/>
        <w:rPr>
          <w:rFonts w:ascii="Arial LatArm" w:hAnsi="Arial LatArm"/>
          <w:i/>
          <w:sz w:val="18"/>
          <w:lang w:val="hy-AM"/>
        </w:rPr>
      </w:pPr>
      <w:r w:rsidRPr="00AF04FC">
        <w:rPr>
          <w:rFonts w:ascii="Arial" w:hAnsi="Arial" w:cs="Arial"/>
          <w:i/>
          <w:sz w:val="18"/>
          <w:lang w:val="hy-AM"/>
        </w:rPr>
        <w:t>ծածկագրովպայմանագրի</w:t>
      </w:r>
    </w:p>
    <w:p w:rsidR="00071D1C" w:rsidRPr="00AF04FC" w:rsidRDefault="00071D1C" w:rsidP="00EF3662">
      <w:pPr>
        <w:ind w:left="-142" w:firstLine="142"/>
        <w:jc w:val="center"/>
        <w:rPr>
          <w:rFonts w:ascii="Arial LatArm" w:hAnsi="Arial LatArm" w:cs="Sylfaen"/>
          <w:b/>
        </w:rPr>
      </w:pPr>
    </w:p>
    <w:p w:rsidR="0038400D" w:rsidRPr="00AF04FC" w:rsidRDefault="0038400D" w:rsidP="00EF3662">
      <w:pPr>
        <w:ind w:left="-142" w:firstLine="142"/>
        <w:jc w:val="center"/>
        <w:rPr>
          <w:rFonts w:ascii="Arial LatArm" w:hAnsi="Arial LatArm" w:cs="Sylfaen"/>
          <w:b/>
        </w:rPr>
      </w:pPr>
    </w:p>
    <w:tbl>
      <w:tblPr>
        <w:tblW w:w="9750" w:type="dxa"/>
        <w:jc w:val="center"/>
        <w:tblCellSpacing w:w="7" w:type="dxa"/>
        <w:tblCellMar>
          <w:left w:w="0" w:type="dxa"/>
          <w:right w:w="0" w:type="dxa"/>
        </w:tblCellMar>
        <w:tblLook w:val="0000"/>
      </w:tblPr>
      <w:tblGrid>
        <w:gridCol w:w="4657"/>
        <w:gridCol w:w="5093"/>
      </w:tblGrid>
      <w:tr w:rsidR="0038400D" w:rsidRPr="00344EA9" w:rsidTr="007A2020">
        <w:trPr>
          <w:tblCellSpacing w:w="7" w:type="dxa"/>
          <w:jc w:val="center"/>
        </w:trPr>
        <w:tc>
          <w:tcPr>
            <w:tcW w:w="0" w:type="auto"/>
            <w:vAlign w:val="center"/>
          </w:tcPr>
          <w:p w:rsidR="0038400D" w:rsidRPr="00AF04FC" w:rsidRDefault="00CB38F3" w:rsidP="007A2020">
            <w:pPr>
              <w:jc w:val="center"/>
              <w:rPr>
                <w:rFonts w:ascii="Arial LatArm" w:hAnsi="Arial LatArm"/>
                <w:iCs/>
                <w:color w:val="000000"/>
                <w:sz w:val="21"/>
                <w:szCs w:val="21"/>
                <w:lang w:val="pt-BR"/>
              </w:rPr>
            </w:pPr>
            <w:r w:rsidRPr="00CB38F3">
              <w:rPr>
                <w:rFonts w:ascii="Arial LatArm" w:hAnsi="Arial LatArm"/>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AF04FC">
              <w:rPr>
                <w:rFonts w:ascii="Arial" w:hAnsi="Arial" w:cs="Arial"/>
                <w:iCs/>
                <w:color w:val="000000"/>
                <w:sz w:val="21"/>
                <w:szCs w:val="21"/>
              </w:rPr>
              <w:t>Պայմանագրիկողմ</w:t>
            </w:r>
          </w:p>
          <w:p w:rsidR="0038400D" w:rsidRPr="00AF04FC" w:rsidRDefault="0038400D" w:rsidP="007A2020">
            <w:pPr>
              <w:jc w:val="center"/>
              <w:rPr>
                <w:rFonts w:ascii="Arial LatArm" w:hAnsi="Arial LatArm"/>
                <w:iCs/>
                <w:color w:val="000000"/>
                <w:sz w:val="21"/>
                <w:szCs w:val="21"/>
                <w:lang w:val="pt-BR"/>
              </w:rPr>
            </w:pPr>
            <w:r w:rsidRPr="00AF04FC">
              <w:rPr>
                <w:rFonts w:ascii="Arial LatArm" w:hAnsi="Arial LatArm"/>
                <w:iCs/>
                <w:color w:val="000000"/>
                <w:sz w:val="21"/>
                <w:szCs w:val="21"/>
                <w:lang w:val="pt-BR"/>
              </w:rPr>
              <w:t>___________________________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LatArm" w:hAnsi="Arial LatArm"/>
                <w:iCs/>
                <w:color w:val="000000"/>
                <w:sz w:val="21"/>
                <w:szCs w:val="21"/>
                <w:lang w:val="pt-BR"/>
              </w:rPr>
              <w:t>___________________________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գտնվելուվայրը</w:t>
            </w:r>
            <w:r w:rsidRPr="00AF04FC">
              <w:rPr>
                <w:rFonts w:ascii="Arial LatArm" w:hAnsi="Arial LatArm"/>
                <w:iCs/>
                <w:color w:val="000000"/>
                <w:sz w:val="21"/>
                <w:szCs w:val="21"/>
                <w:lang w:val="pt-BR"/>
              </w:rPr>
              <w:t xml:space="preserve"> 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հհ</w:t>
            </w:r>
            <w:r w:rsidRPr="00AF04FC">
              <w:rPr>
                <w:rFonts w:ascii="Arial LatArm" w:hAnsi="Arial LatArm"/>
                <w:iCs/>
                <w:color w:val="000000"/>
                <w:sz w:val="21"/>
                <w:szCs w:val="21"/>
                <w:lang w:val="pt-BR"/>
              </w:rPr>
              <w:t xml:space="preserve"> _________________________ </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հվհհ</w:t>
            </w:r>
            <w:r w:rsidRPr="00AF04FC">
              <w:rPr>
                <w:rFonts w:ascii="Arial LatArm" w:hAnsi="Arial LatArm"/>
                <w:iCs/>
                <w:color w:val="000000"/>
                <w:sz w:val="21"/>
                <w:szCs w:val="21"/>
                <w:lang w:val="pt-BR"/>
              </w:rPr>
              <w:t xml:space="preserve"> _______________________ </w:t>
            </w:r>
          </w:p>
        </w:tc>
        <w:tc>
          <w:tcPr>
            <w:tcW w:w="0" w:type="auto"/>
            <w:vAlign w:val="center"/>
          </w:tcPr>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Պատվիրատու</w:t>
            </w:r>
          </w:p>
          <w:p w:rsidR="0038400D" w:rsidRPr="00AF04FC" w:rsidRDefault="0038400D" w:rsidP="007A2020">
            <w:pPr>
              <w:jc w:val="center"/>
              <w:rPr>
                <w:rFonts w:ascii="Arial LatArm" w:hAnsi="Arial LatArm"/>
                <w:iCs/>
                <w:color w:val="000000"/>
                <w:sz w:val="21"/>
                <w:szCs w:val="21"/>
                <w:lang w:val="pt-BR"/>
              </w:rPr>
            </w:pPr>
            <w:r w:rsidRPr="00AF04FC">
              <w:rPr>
                <w:rFonts w:ascii="Arial LatArm" w:hAnsi="Arial LatArm"/>
                <w:iCs/>
                <w:color w:val="000000"/>
                <w:sz w:val="21"/>
                <w:szCs w:val="21"/>
                <w:lang w:val="pt-BR"/>
              </w:rPr>
              <w:t>_____________________________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LatArm" w:hAnsi="Arial LatArm"/>
                <w:iCs/>
                <w:color w:val="000000"/>
                <w:sz w:val="21"/>
                <w:szCs w:val="21"/>
                <w:lang w:val="pt-BR"/>
              </w:rPr>
              <w:t>_____________________________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գտնվելուվայրը</w:t>
            </w:r>
            <w:r w:rsidRPr="00AF04FC">
              <w:rPr>
                <w:rFonts w:ascii="Arial LatArm" w:hAnsi="Arial LatArm"/>
                <w:iCs/>
                <w:color w:val="000000"/>
                <w:sz w:val="21"/>
                <w:szCs w:val="21"/>
                <w:lang w:val="pt-BR"/>
              </w:rPr>
              <w:t xml:space="preserve"> 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հհ</w:t>
            </w:r>
            <w:r w:rsidRPr="00AF04FC">
              <w:rPr>
                <w:rFonts w:ascii="Arial LatArm" w:hAnsi="Arial LatArm"/>
                <w:iCs/>
                <w:color w:val="000000"/>
                <w:sz w:val="21"/>
                <w:szCs w:val="21"/>
                <w:lang w:val="pt-BR"/>
              </w:rPr>
              <w:t>____________________________</w:t>
            </w:r>
          </w:p>
          <w:p w:rsidR="0038400D" w:rsidRPr="00AF04FC" w:rsidRDefault="0038400D" w:rsidP="007A2020">
            <w:pPr>
              <w:jc w:val="center"/>
              <w:rPr>
                <w:rFonts w:ascii="Arial LatArm" w:hAnsi="Arial LatArm"/>
                <w:iCs/>
                <w:color w:val="000000"/>
                <w:sz w:val="21"/>
                <w:szCs w:val="21"/>
                <w:lang w:val="pt-BR"/>
              </w:rPr>
            </w:pPr>
            <w:r w:rsidRPr="00AF04FC">
              <w:rPr>
                <w:rFonts w:ascii="Arial" w:hAnsi="Arial" w:cs="Arial"/>
                <w:iCs/>
                <w:color w:val="000000"/>
                <w:sz w:val="21"/>
                <w:szCs w:val="21"/>
              </w:rPr>
              <w:t>հվհհ</w:t>
            </w:r>
            <w:r w:rsidRPr="00AF04FC">
              <w:rPr>
                <w:rFonts w:ascii="Arial LatArm" w:hAnsi="Arial LatArm"/>
                <w:iCs/>
                <w:color w:val="000000"/>
                <w:sz w:val="21"/>
                <w:szCs w:val="21"/>
                <w:lang w:val="pt-BR"/>
              </w:rPr>
              <w:t>___________________________</w:t>
            </w:r>
          </w:p>
        </w:tc>
      </w:tr>
    </w:tbl>
    <w:p w:rsidR="0038400D" w:rsidRPr="00AF04FC" w:rsidRDefault="0038400D" w:rsidP="0038400D">
      <w:pPr>
        <w:ind w:firstLine="375"/>
        <w:rPr>
          <w:rFonts w:ascii="Arial LatArm" w:hAnsi="Arial LatArm" w:cs="Arial"/>
          <w:iCs/>
          <w:color w:val="000000"/>
          <w:sz w:val="21"/>
          <w:szCs w:val="21"/>
          <w:lang w:val="pt-BR"/>
        </w:rPr>
      </w:pPr>
      <w:r w:rsidRPr="00AF04FC">
        <w:rPr>
          <w:rFonts w:ascii="Arial LatArm" w:hAnsi="Arial LatArm" w:cs="Arial"/>
          <w:iCs/>
          <w:color w:val="000000"/>
          <w:sz w:val="21"/>
          <w:szCs w:val="21"/>
          <w:lang w:val="pt-BR"/>
        </w:rPr>
        <w:t>  </w:t>
      </w:r>
    </w:p>
    <w:p w:rsidR="0038400D" w:rsidRPr="00AF04FC" w:rsidRDefault="0038400D" w:rsidP="0038400D">
      <w:pPr>
        <w:ind w:firstLine="375"/>
        <w:rPr>
          <w:rFonts w:ascii="Arial LatArm" w:hAnsi="Arial LatArm"/>
          <w:iCs/>
          <w:color w:val="000000"/>
          <w:sz w:val="15"/>
          <w:szCs w:val="21"/>
          <w:lang w:val="pt-BR"/>
        </w:rPr>
      </w:pPr>
    </w:p>
    <w:p w:rsidR="0038400D" w:rsidRPr="00AF04FC" w:rsidRDefault="0038400D" w:rsidP="0038400D">
      <w:pPr>
        <w:ind w:firstLine="375"/>
        <w:jc w:val="center"/>
        <w:rPr>
          <w:rFonts w:ascii="Arial LatArm" w:hAnsi="Arial LatArm"/>
          <w:iCs/>
          <w:color w:val="000000"/>
          <w:sz w:val="22"/>
          <w:szCs w:val="22"/>
          <w:lang w:val="pt-BR"/>
        </w:rPr>
      </w:pPr>
      <w:r w:rsidRPr="00AF04FC">
        <w:rPr>
          <w:rFonts w:ascii="Arial" w:hAnsi="Arial" w:cs="Arial"/>
          <w:b/>
          <w:bCs/>
          <w:iCs/>
          <w:color w:val="000000"/>
          <w:sz w:val="22"/>
          <w:szCs w:val="22"/>
        </w:rPr>
        <w:t>ԱՐՁԱՆԱԳՐՈՒԹՅՈՒՆ</w:t>
      </w:r>
      <w:r w:rsidRPr="00AF04FC">
        <w:rPr>
          <w:rFonts w:ascii="Arial LatArm" w:hAnsi="Arial LatArm"/>
          <w:b/>
          <w:bCs/>
          <w:iCs/>
          <w:color w:val="000000"/>
          <w:sz w:val="22"/>
          <w:szCs w:val="22"/>
          <w:lang w:val="pt-BR"/>
        </w:rPr>
        <w:t xml:space="preserve"> N</w:t>
      </w:r>
    </w:p>
    <w:p w:rsidR="0038400D" w:rsidRPr="00AF04FC" w:rsidRDefault="0038400D" w:rsidP="0038400D">
      <w:pPr>
        <w:ind w:firstLine="375"/>
        <w:jc w:val="center"/>
        <w:rPr>
          <w:rFonts w:ascii="Arial LatArm" w:hAnsi="Arial LatArm"/>
          <w:b/>
          <w:bCs/>
          <w:iCs/>
          <w:color w:val="000000"/>
          <w:sz w:val="22"/>
          <w:szCs w:val="22"/>
          <w:lang w:val="pt-BR"/>
        </w:rPr>
      </w:pPr>
      <w:r w:rsidRPr="00AF04FC">
        <w:rPr>
          <w:rFonts w:ascii="Arial" w:hAnsi="Arial" w:cs="Arial"/>
          <w:b/>
          <w:bCs/>
          <w:iCs/>
          <w:color w:val="000000"/>
          <w:sz w:val="22"/>
          <w:szCs w:val="22"/>
        </w:rPr>
        <w:t>ՊԱՅՄԱՆԱԳՐԻԿԱՄԴՐԱՄԻՄԱՍԻ</w:t>
      </w:r>
      <w:r w:rsidRPr="00AF04FC">
        <w:rPr>
          <w:rFonts w:ascii="Arial" w:hAnsi="Arial" w:cs="Arial"/>
          <w:b/>
          <w:bCs/>
          <w:iCs/>
          <w:color w:val="000000"/>
          <w:sz w:val="22"/>
          <w:szCs w:val="22"/>
          <w:lang w:val="pt-BR"/>
        </w:rPr>
        <w:t>ԿԱՏԱՐՄԱՆԱՐԴՅՈՒՆՔՆԵՐԻ</w:t>
      </w:r>
    </w:p>
    <w:p w:rsidR="0038400D" w:rsidRPr="00AF04FC" w:rsidRDefault="0038400D" w:rsidP="0038400D">
      <w:pPr>
        <w:ind w:firstLine="375"/>
        <w:jc w:val="center"/>
        <w:rPr>
          <w:rFonts w:ascii="Arial LatArm" w:hAnsi="Arial LatArm"/>
          <w:iCs/>
          <w:color w:val="000000"/>
          <w:sz w:val="22"/>
          <w:szCs w:val="22"/>
          <w:lang w:val="pt-BR"/>
        </w:rPr>
      </w:pPr>
      <w:r w:rsidRPr="00AF04FC">
        <w:rPr>
          <w:rFonts w:ascii="Arial" w:hAnsi="Arial" w:cs="Arial"/>
          <w:b/>
          <w:bCs/>
          <w:iCs/>
          <w:color w:val="000000"/>
          <w:sz w:val="22"/>
          <w:szCs w:val="22"/>
        </w:rPr>
        <w:t>ՀԱՆՁՆՄԱՆ</w:t>
      </w:r>
      <w:r w:rsidRPr="00AF04FC">
        <w:rPr>
          <w:rFonts w:ascii="Arial LatArm" w:hAnsi="Arial LatArm"/>
          <w:b/>
          <w:bCs/>
          <w:iCs/>
          <w:color w:val="000000"/>
          <w:sz w:val="22"/>
          <w:szCs w:val="22"/>
          <w:lang w:val="pt-BR"/>
        </w:rPr>
        <w:t>-</w:t>
      </w:r>
      <w:r w:rsidRPr="00AF04FC">
        <w:rPr>
          <w:rFonts w:ascii="Arial" w:hAnsi="Arial" w:cs="Arial"/>
          <w:b/>
          <w:bCs/>
          <w:iCs/>
          <w:color w:val="000000"/>
          <w:sz w:val="22"/>
          <w:szCs w:val="22"/>
        </w:rPr>
        <w:t>ԸՆԴՈՒՆՄԱՆ</w:t>
      </w:r>
    </w:p>
    <w:p w:rsidR="0038400D" w:rsidRPr="00AF04FC" w:rsidRDefault="0038400D" w:rsidP="0038400D">
      <w:pPr>
        <w:pStyle w:val="BodyTextIndent"/>
        <w:spacing w:line="240" w:lineRule="auto"/>
        <w:ind w:firstLine="0"/>
        <w:jc w:val="center"/>
        <w:rPr>
          <w:b/>
          <w:bCs/>
          <w:iCs/>
          <w:lang w:val="es-ES"/>
        </w:rPr>
      </w:pPr>
    </w:p>
    <w:p w:rsidR="0038400D" w:rsidRPr="00AF04FC" w:rsidRDefault="0038400D" w:rsidP="0038400D">
      <w:pPr>
        <w:pStyle w:val="BodyTextIndent"/>
        <w:spacing w:line="240" w:lineRule="auto"/>
        <w:ind w:firstLine="540"/>
        <w:rPr>
          <w:iCs/>
          <w:lang w:val="es-ES"/>
        </w:rPr>
      </w:pPr>
      <w:r w:rsidRPr="00AF04FC">
        <w:rPr>
          <w:color w:val="000000"/>
          <w:sz w:val="21"/>
          <w:szCs w:val="21"/>
          <w:lang w:val="es-ES" w:eastAsia="ru-RU"/>
        </w:rPr>
        <w:t xml:space="preserve">«      » «              »20    </w:t>
      </w:r>
      <w:r w:rsidRPr="00AF04FC">
        <w:rPr>
          <w:rFonts w:ascii="Arial" w:hAnsi="Arial" w:cs="Arial"/>
          <w:color w:val="000000"/>
          <w:sz w:val="21"/>
          <w:szCs w:val="21"/>
          <w:lang w:eastAsia="ru-RU"/>
        </w:rPr>
        <w:t>թ</w:t>
      </w:r>
      <w:r w:rsidRPr="00AF04FC">
        <w:rPr>
          <w:color w:val="000000"/>
          <w:sz w:val="21"/>
          <w:szCs w:val="21"/>
          <w:lang w:val="es-ES" w:eastAsia="ru-RU"/>
        </w:rPr>
        <w:t>.</w:t>
      </w:r>
    </w:p>
    <w:p w:rsidR="0038400D" w:rsidRPr="00AF04FC" w:rsidRDefault="0038400D" w:rsidP="0038400D">
      <w:pPr>
        <w:pStyle w:val="BodyTextIndent"/>
        <w:spacing w:line="240" w:lineRule="auto"/>
        <w:ind w:firstLine="0"/>
        <w:rPr>
          <w:iCs/>
          <w:lang w:val="es-ES"/>
        </w:rPr>
      </w:pPr>
    </w:p>
    <w:p w:rsidR="0038400D" w:rsidRPr="00AF04FC" w:rsidRDefault="0038400D" w:rsidP="0038400D">
      <w:pPr>
        <w:pStyle w:val="NormalWeb"/>
        <w:spacing w:before="0" w:beforeAutospacing="0" w:after="0" w:afterAutospacing="0"/>
        <w:rPr>
          <w:rFonts w:ascii="Arial LatArm" w:hAnsi="Arial LatArm"/>
          <w:color w:val="000000"/>
          <w:sz w:val="21"/>
          <w:szCs w:val="21"/>
          <w:lang w:val="es-ES"/>
        </w:rPr>
      </w:pPr>
      <w:r w:rsidRPr="00AF04FC">
        <w:rPr>
          <w:rFonts w:ascii="Arial" w:hAnsi="Arial" w:cs="Arial"/>
          <w:color w:val="000000"/>
          <w:sz w:val="21"/>
          <w:szCs w:val="21"/>
        </w:rPr>
        <w:t>Պայմանագրի</w:t>
      </w:r>
      <w:r w:rsidRPr="00AF04FC">
        <w:rPr>
          <w:rFonts w:ascii="Arial LatArm" w:hAnsi="Arial LatArm"/>
          <w:color w:val="000000"/>
          <w:sz w:val="21"/>
          <w:szCs w:val="21"/>
          <w:lang w:val="es-ES"/>
        </w:rPr>
        <w:t xml:space="preserve"> /</w:t>
      </w:r>
      <w:r w:rsidRPr="00AF04FC">
        <w:rPr>
          <w:rFonts w:ascii="Arial" w:hAnsi="Arial" w:cs="Arial"/>
          <w:color w:val="000000"/>
          <w:sz w:val="21"/>
          <w:szCs w:val="21"/>
        </w:rPr>
        <w:t>այսուհետ</w:t>
      </w:r>
      <w:r w:rsidRPr="00AF04FC">
        <w:rPr>
          <w:rFonts w:ascii="Arial LatArm" w:hAnsi="Arial LatArm"/>
          <w:color w:val="000000"/>
          <w:sz w:val="21"/>
          <w:szCs w:val="21"/>
          <w:lang w:val="es-ES"/>
        </w:rPr>
        <w:t xml:space="preserve">` </w:t>
      </w:r>
      <w:r w:rsidRPr="00AF04FC">
        <w:rPr>
          <w:rFonts w:ascii="Arial" w:hAnsi="Arial" w:cs="Arial"/>
          <w:color w:val="000000"/>
          <w:sz w:val="21"/>
          <w:szCs w:val="21"/>
        </w:rPr>
        <w:t>Պայմանագիր</w:t>
      </w:r>
      <w:r w:rsidRPr="00AF04FC">
        <w:rPr>
          <w:rFonts w:ascii="Arial LatArm" w:hAnsi="Arial LatArm"/>
          <w:color w:val="000000"/>
          <w:sz w:val="21"/>
          <w:szCs w:val="21"/>
          <w:lang w:val="es-ES"/>
        </w:rPr>
        <w:t xml:space="preserve">/ </w:t>
      </w:r>
      <w:r w:rsidRPr="00AF04FC">
        <w:rPr>
          <w:rFonts w:ascii="Arial" w:hAnsi="Arial" w:cs="Arial"/>
          <w:color w:val="000000"/>
          <w:sz w:val="21"/>
          <w:szCs w:val="21"/>
        </w:rPr>
        <w:t>անվանումը</w:t>
      </w:r>
      <w:r w:rsidRPr="00AF04FC">
        <w:rPr>
          <w:rFonts w:ascii="Arial LatArm" w:hAnsi="Arial LatArm"/>
          <w:color w:val="000000"/>
          <w:sz w:val="21"/>
          <w:szCs w:val="21"/>
          <w:lang w:val="es-ES"/>
        </w:rPr>
        <w:t>` ____________________________________________________________________________________________</w:t>
      </w:r>
    </w:p>
    <w:p w:rsidR="0038400D" w:rsidRPr="00AF04FC" w:rsidRDefault="0038400D" w:rsidP="0038400D">
      <w:pPr>
        <w:pStyle w:val="NormalWeb"/>
        <w:spacing w:before="0" w:beforeAutospacing="0" w:after="0" w:afterAutospacing="0"/>
        <w:rPr>
          <w:rFonts w:ascii="Arial LatArm" w:hAnsi="Arial LatArm"/>
          <w:color w:val="000000"/>
          <w:sz w:val="21"/>
          <w:szCs w:val="21"/>
          <w:lang w:val="es-ES"/>
        </w:rPr>
      </w:pPr>
      <w:r w:rsidRPr="00AF04FC">
        <w:rPr>
          <w:rFonts w:ascii="Arial" w:hAnsi="Arial" w:cs="Arial"/>
          <w:color w:val="000000"/>
          <w:sz w:val="21"/>
          <w:szCs w:val="21"/>
        </w:rPr>
        <w:t>Պայմանագրիկնքմանամսաթիվը</w:t>
      </w:r>
      <w:r w:rsidRPr="00AF04FC">
        <w:rPr>
          <w:rFonts w:ascii="Arial LatArm" w:hAnsi="Arial LatArm"/>
          <w:color w:val="000000"/>
          <w:sz w:val="21"/>
          <w:szCs w:val="21"/>
          <w:lang w:val="es-ES"/>
        </w:rPr>
        <w:t xml:space="preserve">` «____» «__________________» 20 </w:t>
      </w:r>
      <w:r w:rsidRPr="00AF04FC">
        <w:rPr>
          <w:rFonts w:ascii="Arial" w:hAnsi="Arial" w:cs="Arial"/>
          <w:color w:val="000000"/>
          <w:sz w:val="21"/>
          <w:szCs w:val="21"/>
        </w:rPr>
        <w:t>թ</w:t>
      </w:r>
      <w:r w:rsidRPr="00AF04FC">
        <w:rPr>
          <w:rFonts w:ascii="Arial LatArm" w:hAnsi="Arial LatArm"/>
          <w:color w:val="000000"/>
          <w:sz w:val="21"/>
          <w:szCs w:val="21"/>
          <w:lang w:val="es-ES"/>
        </w:rPr>
        <w:t>.</w:t>
      </w:r>
    </w:p>
    <w:p w:rsidR="0038400D" w:rsidRPr="00AF04FC" w:rsidRDefault="0038400D" w:rsidP="0038400D">
      <w:pPr>
        <w:pStyle w:val="NormalWeb"/>
        <w:spacing w:before="0" w:beforeAutospacing="0" w:after="0" w:afterAutospacing="0"/>
        <w:rPr>
          <w:rFonts w:ascii="Arial LatArm" w:hAnsi="Arial LatArm"/>
          <w:color w:val="000000"/>
          <w:sz w:val="21"/>
          <w:szCs w:val="21"/>
          <w:lang w:val="es-ES"/>
        </w:rPr>
      </w:pPr>
      <w:r w:rsidRPr="00AF04FC">
        <w:rPr>
          <w:rFonts w:ascii="Arial" w:hAnsi="Arial" w:cs="Arial"/>
          <w:color w:val="000000"/>
          <w:sz w:val="21"/>
          <w:szCs w:val="21"/>
        </w:rPr>
        <w:t>Պայմանագրիհամարը</w:t>
      </w:r>
      <w:r w:rsidRPr="00AF04FC">
        <w:rPr>
          <w:rFonts w:ascii="Arial LatArm" w:hAnsi="Arial LatArm"/>
          <w:color w:val="000000"/>
          <w:sz w:val="21"/>
          <w:szCs w:val="21"/>
          <w:lang w:val="es-ES"/>
        </w:rPr>
        <w:t>`    __________</w:t>
      </w:r>
    </w:p>
    <w:p w:rsidR="0038400D" w:rsidRPr="00AF04FC" w:rsidRDefault="0038400D" w:rsidP="006C1D25">
      <w:pPr>
        <w:jc w:val="both"/>
        <w:rPr>
          <w:rFonts w:ascii="Arial LatArm" w:hAnsi="Arial LatArm" w:cs="Sylfaen"/>
          <w:iCs/>
          <w:lang w:val="es-ES"/>
        </w:rPr>
      </w:pPr>
      <w:r w:rsidRPr="00AF04FC">
        <w:rPr>
          <w:rFonts w:ascii="Arial" w:hAnsi="Arial" w:cs="Arial"/>
          <w:iCs/>
          <w:color w:val="000000"/>
          <w:sz w:val="21"/>
          <w:szCs w:val="21"/>
        </w:rPr>
        <w:t>Պատվիրատունև</w:t>
      </w:r>
      <w:r w:rsidRPr="00AF04FC">
        <w:rPr>
          <w:rFonts w:ascii="Arial" w:hAnsi="Arial" w:cs="Arial"/>
          <w:color w:val="000000"/>
          <w:sz w:val="21"/>
          <w:szCs w:val="21"/>
        </w:rPr>
        <w:t>Պայմանագրիկողմը՝</w:t>
      </w:r>
      <w:r w:rsidRPr="00AF04FC">
        <w:rPr>
          <w:rFonts w:ascii="Arial" w:hAnsi="Arial" w:cs="Arial"/>
          <w:color w:val="000000"/>
          <w:sz w:val="21"/>
          <w:szCs w:val="21"/>
          <w:lang w:val="hy-AM"/>
        </w:rPr>
        <w:t>հիմքընդունելովպայմանագրիկատարմանվերաբերյալ</w:t>
      </w:r>
      <w:r w:rsidRPr="00AF04FC">
        <w:rPr>
          <w:rFonts w:ascii="Arial LatArm" w:hAnsi="Arial LatArm"/>
          <w:color w:val="000000"/>
          <w:sz w:val="21"/>
          <w:szCs w:val="21"/>
          <w:lang w:val="hy-AM"/>
        </w:rPr>
        <w:t xml:space="preserve">«   » «       » 20 </w:t>
      </w:r>
      <w:r w:rsidRPr="00AF04FC">
        <w:rPr>
          <w:rFonts w:ascii="Arial" w:hAnsi="Arial" w:cs="Arial"/>
          <w:color w:val="000000"/>
          <w:sz w:val="21"/>
          <w:szCs w:val="21"/>
          <w:lang w:val="hy-AM"/>
        </w:rPr>
        <w:t>թ</w:t>
      </w:r>
      <w:r w:rsidRPr="00AF04FC">
        <w:rPr>
          <w:rFonts w:ascii="Arial LatArm" w:hAnsi="Arial LatArm"/>
          <w:color w:val="000000"/>
          <w:sz w:val="21"/>
          <w:szCs w:val="21"/>
          <w:lang w:val="hy-AM"/>
        </w:rPr>
        <w:t xml:space="preserve">. </w:t>
      </w:r>
      <w:r w:rsidRPr="00AF04FC">
        <w:rPr>
          <w:rFonts w:ascii="Arial" w:hAnsi="Arial" w:cs="Arial"/>
          <w:color w:val="000000"/>
          <w:sz w:val="21"/>
          <w:szCs w:val="21"/>
          <w:lang w:val="hy-AM"/>
        </w:rPr>
        <w:t>դուրսգրված</w:t>
      </w:r>
      <w:r w:rsidRPr="00AF04FC">
        <w:rPr>
          <w:rFonts w:ascii="Arial LatArm" w:hAnsi="Arial LatArm"/>
          <w:color w:val="000000"/>
          <w:sz w:val="21"/>
          <w:szCs w:val="21"/>
          <w:lang w:val="es-ES"/>
        </w:rPr>
        <w:t xml:space="preserve">N ___   </w:t>
      </w:r>
      <w:r w:rsidRPr="00AF04FC">
        <w:rPr>
          <w:rFonts w:ascii="Arial" w:hAnsi="Arial" w:cs="Arial"/>
          <w:color w:val="000000"/>
          <w:sz w:val="21"/>
          <w:szCs w:val="21"/>
          <w:lang w:val="hy-AM"/>
        </w:rPr>
        <w:t>հաշիվապրանքագիրը</w:t>
      </w:r>
      <w:r w:rsidRPr="00AF04FC">
        <w:rPr>
          <w:rFonts w:ascii="Arial LatArm" w:hAnsi="Arial LatArm"/>
          <w:color w:val="000000"/>
          <w:sz w:val="21"/>
          <w:szCs w:val="21"/>
          <w:lang w:val="hy-AM"/>
        </w:rPr>
        <w:t xml:space="preserve">, </w:t>
      </w:r>
      <w:r w:rsidRPr="00AF04FC">
        <w:rPr>
          <w:rFonts w:ascii="Arial" w:hAnsi="Arial" w:cs="Arial"/>
          <w:color w:val="000000"/>
          <w:sz w:val="21"/>
          <w:szCs w:val="21"/>
          <w:lang w:val="es-ES"/>
        </w:rPr>
        <w:t>կազմեցինսույնարձանագրությունըհետևյալիմասին</w:t>
      </w:r>
      <w:r w:rsidRPr="00AF04FC">
        <w:rPr>
          <w:rFonts w:ascii="Arial LatArm" w:hAnsi="Arial LatArm"/>
          <w:color w:val="000000"/>
          <w:sz w:val="21"/>
          <w:szCs w:val="21"/>
          <w:lang w:val="es-ES"/>
        </w:rPr>
        <w:t>.</w:t>
      </w:r>
    </w:p>
    <w:p w:rsidR="0038400D" w:rsidRPr="00AF04FC" w:rsidRDefault="0038400D" w:rsidP="0038400D">
      <w:pPr>
        <w:jc w:val="both"/>
        <w:rPr>
          <w:rFonts w:ascii="Arial LatArm" w:hAnsi="Arial LatArm"/>
          <w:iCs/>
          <w:color w:val="000000"/>
          <w:sz w:val="21"/>
          <w:szCs w:val="21"/>
          <w:lang w:val="hy-AM"/>
        </w:rPr>
      </w:pPr>
      <w:r w:rsidRPr="00AF04FC">
        <w:rPr>
          <w:rFonts w:ascii="Arial" w:hAnsi="Arial" w:cs="Arial"/>
          <w:iCs/>
          <w:color w:val="000000"/>
          <w:sz w:val="21"/>
          <w:szCs w:val="21"/>
        </w:rPr>
        <w:t>Պայմանագրիշրջանակներում</w:t>
      </w:r>
      <w:r w:rsidRPr="00AF04FC">
        <w:rPr>
          <w:rFonts w:ascii="Arial" w:hAnsi="Arial" w:cs="Arial"/>
          <w:iCs/>
          <w:snapToGrid w:val="0"/>
          <w:color w:val="000000"/>
          <w:sz w:val="21"/>
          <w:szCs w:val="21"/>
          <w:lang w:val="es-ES"/>
        </w:rPr>
        <w:t>Պայմանագրիկողմը</w:t>
      </w:r>
      <w:r w:rsidRPr="00AF04FC">
        <w:rPr>
          <w:rFonts w:ascii="Arial" w:hAnsi="Arial" w:cs="Arial"/>
          <w:iCs/>
          <w:color w:val="000000"/>
          <w:sz w:val="21"/>
          <w:szCs w:val="21"/>
        </w:rPr>
        <w:t>մատակարարելէհետևյալապրանքները՝</w:t>
      </w:r>
    </w:p>
    <w:p w:rsidR="0038400D" w:rsidRPr="00AF04FC" w:rsidRDefault="0038400D" w:rsidP="0038400D">
      <w:pPr>
        <w:jc w:val="both"/>
        <w:rPr>
          <w:rFonts w:ascii="Arial LatArm" w:hAnsi="Arial LatArm"/>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F04FC" w:rsidTr="007A2020">
        <w:trPr>
          <w:jc w:val="right"/>
        </w:trPr>
        <w:tc>
          <w:tcPr>
            <w:tcW w:w="357" w:type="dxa"/>
            <w:vMerge w:val="restart"/>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LatArm" w:hAnsi="Arial LatArm"/>
                <w:sz w:val="18"/>
                <w:szCs w:val="18"/>
              </w:rPr>
              <w:t>N</w:t>
            </w:r>
          </w:p>
        </w:tc>
        <w:tc>
          <w:tcPr>
            <w:tcW w:w="10348" w:type="dxa"/>
            <w:gridSpan w:val="8"/>
            <w:shd w:val="clear" w:color="auto" w:fill="auto"/>
            <w:vAlign w:val="center"/>
          </w:tcPr>
          <w:p w:rsidR="0038400D" w:rsidRPr="00AF04FC"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LatArm" w:hAnsi="Arial LatArm"/>
                <w:sz w:val="18"/>
                <w:szCs w:val="18"/>
              </w:rPr>
            </w:pPr>
            <w:r w:rsidRPr="00AF04FC">
              <w:rPr>
                <w:rFonts w:ascii="Arial" w:hAnsi="Arial" w:cs="Arial"/>
                <w:sz w:val="18"/>
                <w:szCs w:val="18"/>
              </w:rPr>
              <w:t>Մատակարարվածապրանքների</w:t>
            </w:r>
          </w:p>
        </w:tc>
      </w:tr>
      <w:tr w:rsidR="0038400D" w:rsidRPr="00AF04FC" w:rsidTr="007A2020">
        <w:trPr>
          <w:jc w:val="right"/>
        </w:trPr>
        <w:tc>
          <w:tcPr>
            <w:tcW w:w="357" w:type="dxa"/>
            <w:vMerge/>
            <w:shd w:val="clear" w:color="auto" w:fill="auto"/>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73" w:type="dxa"/>
            <w:vMerge w:val="restart"/>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անվանումը</w:t>
            </w:r>
          </w:p>
        </w:tc>
        <w:tc>
          <w:tcPr>
            <w:tcW w:w="1440" w:type="dxa"/>
            <w:vMerge w:val="restart"/>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տեխնիկականբնութագրիհամառոտշարադրանքը</w:t>
            </w:r>
          </w:p>
        </w:tc>
        <w:tc>
          <w:tcPr>
            <w:tcW w:w="2916" w:type="dxa"/>
            <w:gridSpan w:val="2"/>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քանակականցուցանիշը</w:t>
            </w:r>
          </w:p>
        </w:tc>
        <w:tc>
          <w:tcPr>
            <w:tcW w:w="2976" w:type="dxa"/>
            <w:gridSpan w:val="2"/>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կատարմանժամկետը</w:t>
            </w:r>
          </w:p>
        </w:tc>
        <w:tc>
          <w:tcPr>
            <w:tcW w:w="1168" w:type="dxa"/>
            <w:vMerge w:val="restart"/>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Վճարմանենթակագումարը</w:t>
            </w:r>
            <w:r w:rsidRPr="00AF04FC">
              <w:rPr>
                <w:rFonts w:ascii="Arial LatArm" w:hAnsi="Arial LatArm"/>
                <w:sz w:val="18"/>
                <w:szCs w:val="18"/>
              </w:rPr>
              <w:t xml:space="preserve"> /</w:t>
            </w:r>
            <w:r w:rsidRPr="00AF04FC">
              <w:rPr>
                <w:rFonts w:ascii="Arial" w:hAnsi="Arial" w:cs="Arial"/>
                <w:sz w:val="18"/>
                <w:szCs w:val="18"/>
              </w:rPr>
              <w:t>հազարդրամ</w:t>
            </w:r>
            <w:r w:rsidRPr="00AF04FC">
              <w:rPr>
                <w:rFonts w:ascii="Arial LatArm" w:hAnsi="Arial LatArm"/>
                <w:sz w:val="18"/>
                <w:szCs w:val="18"/>
              </w:rPr>
              <w:t>/</w:t>
            </w:r>
          </w:p>
        </w:tc>
        <w:tc>
          <w:tcPr>
            <w:tcW w:w="675" w:type="dxa"/>
            <w:vMerge w:val="restart"/>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Վճարմանժամկետը</w:t>
            </w:r>
            <w:r w:rsidRPr="00AF04FC">
              <w:rPr>
                <w:rFonts w:ascii="Arial LatArm" w:hAnsi="Arial LatArm"/>
                <w:sz w:val="18"/>
                <w:szCs w:val="18"/>
              </w:rPr>
              <w:t xml:space="preserve"> /</w:t>
            </w:r>
            <w:r w:rsidRPr="00AF04FC">
              <w:rPr>
                <w:rFonts w:ascii="Arial" w:hAnsi="Arial" w:cs="Arial"/>
                <w:sz w:val="18"/>
                <w:szCs w:val="18"/>
              </w:rPr>
              <w:t>ըստվճարմանժամանակացույցի</w:t>
            </w:r>
            <w:r w:rsidRPr="00AF04FC">
              <w:rPr>
                <w:rFonts w:ascii="Arial LatArm" w:hAnsi="Arial LatArm"/>
                <w:sz w:val="18"/>
                <w:szCs w:val="18"/>
              </w:rPr>
              <w:t>/</w:t>
            </w:r>
          </w:p>
        </w:tc>
      </w:tr>
      <w:tr w:rsidR="0038400D" w:rsidRPr="00AF04FC" w:rsidTr="007A2020">
        <w:trPr>
          <w:trHeight w:val="1105"/>
          <w:jc w:val="right"/>
        </w:trPr>
        <w:tc>
          <w:tcPr>
            <w:tcW w:w="357" w:type="dxa"/>
            <w:vMerge/>
            <w:tcBorders>
              <w:bottom w:val="single" w:sz="4" w:space="0" w:color="auto"/>
            </w:tcBorders>
            <w:shd w:val="clear" w:color="auto" w:fill="auto"/>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73" w:type="dxa"/>
            <w:vMerge/>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440" w:type="dxa"/>
            <w:vMerge/>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800" w:type="dxa"/>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ըստպայմանագրովհաստատվածգնմանժամանակացույցի</w:t>
            </w:r>
          </w:p>
        </w:tc>
        <w:tc>
          <w:tcPr>
            <w:tcW w:w="1116" w:type="dxa"/>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փաստացի</w:t>
            </w:r>
          </w:p>
        </w:tc>
        <w:tc>
          <w:tcPr>
            <w:tcW w:w="1842" w:type="dxa"/>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ըստպայմանագրովհաստատվածգնմանժամանակացույցի</w:t>
            </w:r>
          </w:p>
        </w:tc>
        <w:tc>
          <w:tcPr>
            <w:tcW w:w="1134" w:type="dxa"/>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r w:rsidRPr="00AF04FC">
              <w:rPr>
                <w:rFonts w:ascii="Arial" w:hAnsi="Arial" w:cs="Arial"/>
                <w:sz w:val="18"/>
                <w:szCs w:val="18"/>
              </w:rPr>
              <w:t>փաստացի</w:t>
            </w:r>
          </w:p>
        </w:tc>
        <w:tc>
          <w:tcPr>
            <w:tcW w:w="1168" w:type="dxa"/>
            <w:vMerge/>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675" w:type="dxa"/>
            <w:vMerge/>
            <w:tcBorders>
              <w:bottom w:val="single" w:sz="4" w:space="0" w:color="auto"/>
            </w:tcBorders>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r>
      <w:tr w:rsidR="0038400D" w:rsidRPr="00AF04FC" w:rsidTr="007A2020">
        <w:trPr>
          <w:jc w:val="right"/>
        </w:trPr>
        <w:tc>
          <w:tcPr>
            <w:tcW w:w="357"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73"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440"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800"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16"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842"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34"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1168"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c>
          <w:tcPr>
            <w:tcW w:w="675" w:type="dxa"/>
            <w:shd w:val="clear" w:color="auto" w:fill="auto"/>
            <w:vAlign w:val="center"/>
          </w:tcPr>
          <w:p w:rsidR="0038400D" w:rsidRPr="00AF04FC" w:rsidRDefault="0038400D" w:rsidP="007A2020">
            <w:pPr>
              <w:pStyle w:val="NormalWeb"/>
              <w:spacing w:before="0" w:beforeAutospacing="0" w:after="0" w:afterAutospacing="0"/>
              <w:jc w:val="center"/>
              <w:rPr>
                <w:rFonts w:ascii="Arial LatArm" w:hAnsi="Arial LatArm"/>
                <w:sz w:val="18"/>
                <w:szCs w:val="18"/>
              </w:rPr>
            </w:pPr>
          </w:p>
        </w:tc>
      </w:tr>
      <w:tr w:rsidR="0038400D" w:rsidRPr="00AF04FC" w:rsidTr="007A2020">
        <w:trPr>
          <w:jc w:val="right"/>
        </w:trPr>
        <w:tc>
          <w:tcPr>
            <w:tcW w:w="357"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173"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440"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800"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116"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842"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134"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1168"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c>
          <w:tcPr>
            <w:tcW w:w="675" w:type="dxa"/>
            <w:shd w:val="clear" w:color="auto" w:fill="auto"/>
          </w:tcPr>
          <w:p w:rsidR="0038400D" w:rsidRPr="00AF04FC" w:rsidRDefault="0038400D" w:rsidP="007A2020">
            <w:pPr>
              <w:pStyle w:val="NormalWeb"/>
              <w:spacing w:before="0" w:beforeAutospacing="0" w:after="0" w:afterAutospacing="0"/>
              <w:jc w:val="center"/>
              <w:rPr>
                <w:rFonts w:ascii="Arial LatArm" w:hAnsi="Arial LatArm"/>
              </w:rPr>
            </w:pPr>
          </w:p>
        </w:tc>
      </w:tr>
    </w:tbl>
    <w:p w:rsidR="0038400D" w:rsidRPr="00AF04FC" w:rsidRDefault="0038400D" w:rsidP="0038400D">
      <w:pPr>
        <w:ind w:firstLine="375"/>
        <w:jc w:val="both"/>
        <w:rPr>
          <w:rFonts w:ascii="Arial LatArm" w:hAnsi="Arial LatArm" w:cs="Arial"/>
          <w:iCs/>
          <w:color w:val="000000"/>
          <w:sz w:val="21"/>
          <w:szCs w:val="21"/>
          <w:lang w:val="es-ES"/>
        </w:rPr>
      </w:pPr>
      <w:r w:rsidRPr="00AF04FC">
        <w:rPr>
          <w:rFonts w:ascii="Arial LatArm" w:hAnsi="Arial LatArm" w:cs="Arial"/>
          <w:iCs/>
          <w:color w:val="000000"/>
          <w:sz w:val="21"/>
          <w:szCs w:val="21"/>
          <w:lang w:val="es-ES"/>
        </w:rPr>
        <w:t> </w:t>
      </w:r>
    </w:p>
    <w:p w:rsidR="0038400D" w:rsidRPr="00AF04FC" w:rsidRDefault="0038400D" w:rsidP="0038400D">
      <w:pPr>
        <w:ind w:firstLine="375"/>
        <w:jc w:val="both"/>
        <w:rPr>
          <w:rFonts w:ascii="Arial LatArm" w:hAnsi="Arial LatArm"/>
          <w:iCs/>
          <w:snapToGrid w:val="0"/>
          <w:color w:val="000000"/>
          <w:sz w:val="21"/>
          <w:szCs w:val="21"/>
          <w:lang w:val="es-ES"/>
        </w:rPr>
      </w:pPr>
      <w:r w:rsidRPr="00AF04FC">
        <w:rPr>
          <w:rFonts w:ascii="Arial LatArm" w:hAnsi="Arial LatArm" w:cs="Arial"/>
          <w:iCs/>
          <w:color w:val="000000"/>
          <w:sz w:val="21"/>
          <w:szCs w:val="21"/>
          <w:lang w:val="es-ES"/>
        </w:rPr>
        <w:t> </w:t>
      </w:r>
      <w:r w:rsidRPr="00AF04FC">
        <w:rPr>
          <w:rFonts w:ascii="Arial" w:hAnsi="Arial" w:cs="Arial"/>
          <w:iCs/>
          <w:snapToGrid w:val="0"/>
          <w:color w:val="000000"/>
          <w:sz w:val="21"/>
          <w:szCs w:val="21"/>
          <w:lang w:val="hy-AM"/>
        </w:rPr>
        <w:t>Սույն</w:t>
      </w:r>
      <w:r w:rsidRPr="00AF04FC">
        <w:rPr>
          <w:rFonts w:ascii="Arial" w:hAnsi="Arial" w:cs="Arial"/>
          <w:iCs/>
          <w:snapToGrid w:val="0"/>
          <w:color w:val="000000"/>
          <w:sz w:val="21"/>
          <w:szCs w:val="21"/>
        </w:rPr>
        <w:t>արձանագրությաներկկողմ</w:t>
      </w:r>
      <w:r w:rsidRPr="00AF04FC">
        <w:rPr>
          <w:rFonts w:ascii="Arial" w:hAnsi="Arial" w:cs="Arial"/>
          <w:iCs/>
          <w:snapToGrid w:val="0"/>
          <w:color w:val="000000"/>
          <w:sz w:val="21"/>
          <w:szCs w:val="21"/>
          <w:lang w:val="hy-AM"/>
        </w:rPr>
        <w:t>հաստատմանհամարհիմքհանդիսացած</w:t>
      </w:r>
      <w:r w:rsidRPr="00AF04FC">
        <w:rPr>
          <w:rFonts w:ascii="Arial" w:hAnsi="Arial" w:cs="Arial"/>
          <w:iCs/>
          <w:snapToGrid w:val="0"/>
          <w:color w:val="000000"/>
          <w:sz w:val="21"/>
          <w:szCs w:val="21"/>
        </w:rPr>
        <w:t>հաշիվապրանքագիրըև</w:t>
      </w:r>
      <w:r w:rsidRPr="00AF04FC">
        <w:rPr>
          <w:rFonts w:ascii="Arial" w:hAnsi="Arial" w:cs="Arial"/>
          <w:iCs/>
          <w:snapToGrid w:val="0"/>
          <w:color w:val="000000"/>
          <w:sz w:val="21"/>
          <w:szCs w:val="21"/>
          <w:lang w:val="hy-AM"/>
        </w:rPr>
        <w:t>դրական</w:t>
      </w:r>
      <w:r w:rsidRPr="00AF04FC">
        <w:rPr>
          <w:rFonts w:ascii="Arial" w:hAnsi="Arial" w:cs="Arial"/>
          <w:color w:val="000000"/>
          <w:sz w:val="21"/>
          <w:szCs w:val="21"/>
          <w:lang w:val="es-ES"/>
        </w:rPr>
        <w:t>եզրակացությունը</w:t>
      </w:r>
      <w:r w:rsidRPr="00AF04FC">
        <w:rPr>
          <w:rFonts w:ascii="Arial" w:hAnsi="Arial" w:cs="Arial"/>
          <w:iCs/>
          <w:snapToGrid w:val="0"/>
          <w:color w:val="000000"/>
          <w:sz w:val="21"/>
          <w:szCs w:val="21"/>
          <w:lang w:val="es-ES"/>
        </w:rPr>
        <w:t>հանդիսանումենսույնարձանագրությանբաղկացուցիչմասըևկցվումեն</w:t>
      </w:r>
      <w:r w:rsidRPr="00AF04FC">
        <w:rPr>
          <w:rFonts w:ascii="Arial LatArm" w:hAnsi="Arial LatArm"/>
          <w:iCs/>
          <w:snapToGrid w:val="0"/>
          <w:color w:val="000000"/>
          <w:sz w:val="21"/>
          <w:szCs w:val="21"/>
          <w:lang w:val="es-ES"/>
        </w:rPr>
        <w:t>:</w:t>
      </w:r>
    </w:p>
    <w:p w:rsidR="0038400D" w:rsidRPr="00AF04FC" w:rsidRDefault="0038400D" w:rsidP="0038400D">
      <w:pPr>
        <w:ind w:firstLine="375"/>
        <w:jc w:val="both"/>
        <w:rPr>
          <w:rFonts w:ascii="Arial LatArm" w:hAnsi="Arial LatArm"/>
          <w:iCs/>
          <w:snapToGrid w:val="0"/>
          <w:color w:val="000000"/>
          <w:sz w:val="21"/>
          <w:szCs w:val="21"/>
          <w:lang w:val="es-ES"/>
        </w:rPr>
      </w:pPr>
    </w:p>
    <w:p w:rsidR="0038400D" w:rsidRPr="00AF04FC" w:rsidRDefault="0038400D" w:rsidP="0038400D">
      <w:pPr>
        <w:ind w:firstLine="375"/>
        <w:jc w:val="both"/>
        <w:rPr>
          <w:rFonts w:ascii="Arial LatArm" w:hAnsi="Arial LatArm"/>
          <w:iCs/>
          <w:snapToGrid w:val="0"/>
          <w:color w:val="000000"/>
          <w:sz w:val="2"/>
          <w:szCs w:val="21"/>
          <w:lang w:val="es-ES"/>
        </w:rPr>
      </w:pPr>
    </w:p>
    <w:p w:rsidR="0038400D" w:rsidRPr="00AF04FC" w:rsidRDefault="0038400D" w:rsidP="0038400D">
      <w:pPr>
        <w:ind w:firstLine="375"/>
        <w:rPr>
          <w:rFonts w:ascii="Arial LatArm" w:hAnsi="Arial LatArm"/>
          <w:iCs/>
          <w:snapToGrid w:val="0"/>
          <w:color w:val="000000"/>
          <w:sz w:val="2"/>
          <w:szCs w:val="21"/>
          <w:lang w:val="es-ES"/>
        </w:rPr>
      </w:pPr>
      <w:r w:rsidRPr="00AF04FC">
        <w:rPr>
          <w:rFonts w:ascii="Arial LatArm" w:hAnsi="Arial LatArm"/>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F04FC" w:rsidTr="007A2020">
        <w:trPr>
          <w:trHeight w:val="266"/>
          <w:tblCellSpacing w:w="7" w:type="dxa"/>
          <w:jc w:val="center"/>
        </w:trPr>
        <w:tc>
          <w:tcPr>
            <w:tcW w:w="0" w:type="auto"/>
            <w:vAlign w:val="center"/>
          </w:tcPr>
          <w:p w:rsidR="0038400D" w:rsidRPr="00AF04FC" w:rsidRDefault="0038400D" w:rsidP="0038400D">
            <w:pPr>
              <w:jc w:val="center"/>
              <w:rPr>
                <w:rFonts w:ascii="Arial LatArm" w:hAnsi="Arial LatArm"/>
                <w:iCs/>
                <w:color w:val="000000"/>
                <w:sz w:val="21"/>
                <w:szCs w:val="21"/>
              </w:rPr>
            </w:pPr>
            <w:r w:rsidRPr="00AF04FC">
              <w:rPr>
                <w:rFonts w:ascii="Arial" w:hAnsi="Arial" w:cs="Arial"/>
                <w:iCs/>
                <w:color w:val="000000"/>
                <w:sz w:val="21"/>
                <w:szCs w:val="21"/>
              </w:rPr>
              <w:t>Ապրանքըհանձնեց</w:t>
            </w:r>
          </w:p>
        </w:tc>
        <w:tc>
          <w:tcPr>
            <w:tcW w:w="0" w:type="auto"/>
            <w:vAlign w:val="center"/>
          </w:tcPr>
          <w:p w:rsidR="0038400D" w:rsidRPr="00AF04FC" w:rsidRDefault="0038400D" w:rsidP="0038400D">
            <w:pPr>
              <w:jc w:val="center"/>
              <w:rPr>
                <w:rFonts w:ascii="Arial LatArm" w:hAnsi="Arial LatArm"/>
                <w:iCs/>
                <w:color w:val="000000"/>
                <w:sz w:val="21"/>
                <w:szCs w:val="21"/>
              </w:rPr>
            </w:pPr>
            <w:r w:rsidRPr="00AF04FC">
              <w:rPr>
                <w:rFonts w:ascii="Arial" w:hAnsi="Arial" w:cs="Arial"/>
                <w:iCs/>
                <w:color w:val="000000"/>
                <w:sz w:val="21"/>
                <w:szCs w:val="21"/>
              </w:rPr>
              <w:t>Ապրանքըընդունեց</w:t>
            </w:r>
          </w:p>
        </w:tc>
      </w:tr>
      <w:tr w:rsidR="0038400D" w:rsidRPr="00AF04FC" w:rsidTr="007A2020">
        <w:trPr>
          <w:trHeight w:val="473"/>
          <w:tblCellSpacing w:w="7" w:type="dxa"/>
          <w:jc w:val="center"/>
        </w:trPr>
        <w:tc>
          <w:tcPr>
            <w:tcW w:w="0" w:type="auto"/>
            <w:vAlign w:val="center"/>
          </w:tcPr>
          <w:p w:rsidR="0038400D" w:rsidRPr="00AF04FC" w:rsidRDefault="0038400D" w:rsidP="007A2020">
            <w:pPr>
              <w:jc w:val="center"/>
              <w:rPr>
                <w:rFonts w:ascii="Arial LatArm" w:hAnsi="Arial LatArm"/>
                <w:iCs/>
                <w:sz w:val="21"/>
                <w:szCs w:val="21"/>
              </w:rPr>
            </w:pPr>
            <w:r w:rsidRPr="00AF04FC">
              <w:rPr>
                <w:rFonts w:ascii="Arial LatArm" w:hAnsi="Arial LatArm"/>
                <w:iCs/>
                <w:sz w:val="21"/>
                <w:szCs w:val="21"/>
              </w:rPr>
              <w:t xml:space="preserve">___________________________ </w:t>
            </w:r>
          </w:p>
          <w:p w:rsidR="0038400D" w:rsidRPr="00AF04FC" w:rsidRDefault="0038400D" w:rsidP="007A2020">
            <w:pPr>
              <w:jc w:val="center"/>
              <w:rPr>
                <w:rFonts w:ascii="Arial LatArm" w:hAnsi="Arial LatArm"/>
                <w:iCs/>
                <w:sz w:val="21"/>
                <w:szCs w:val="21"/>
              </w:rPr>
            </w:pPr>
            <w:r w:rsidRPr="00AF04FC">
              <w:rPr>
                <w:rFonts w:ascii="Arial" w:hAnsi="Arial" w:cs="Arial"/>
                <w:iCs/>
                <w:sz w:val="15"/>
                <w:szCs w:val="15"/>
              </w:rPr>
              <w:t>ստորագրություն</w:t>
            </w:r>
          </w:p>
        </w:tc>
        <w:tc>
          <w:tcPr>
            <w:tcW w:w="0" w:type="auto"/>
            <w:vAlign w:val="center"/>
          </w:tcPr>
          <w:p w:rsidR="0038400D" w:rsidRPr="00AF04FC" w:rsidRDefault="0038400D" w:rsidP="007A2020">
            <w:pPr>
              <w:jc w:val="center"/>
              <w:rPr>
                <w:rFonts w:ascii="Arial LatArm" w:hAnsi="Arial LatArm"/>
                <w:iCs/>
                <w:sz w:val="21"/>
                <w:szCs w:val="21"/>
              </w:rPr>
            </w:pPr>
            <w:r w:rsidRPr="00AF04FC">
              <w:rPr>
                <w:rFonts w:ascii="Arial LatArm" w:hAnsi="Arial LatArm"/>
                <w:iCs/>
                <w:sz w:val="21"/>
                <w:szCs w:val="21"/>
              </w:rPr>
              <w:t>___________________________</w:t>
            </w:r>
          </w:p>
          <w:p w:rsidR="0038400D" w:rsidRPr="00AF04FC" w:rsidRDefault="0038400D" w:rsidP="007A2020">
            <w:pPr>
              <w:jc w:val="center"/>
              <w:rPr>
                <w:rFonts w:ascii="Arial LatArm" w:hAnsi="Arial LatArm"/>
                <w:iCs/>
                <w:sz w:val="21"/>
                <w:szCs w:val="21"/>
              </w:rPr>
            </w:pPr>
            <w:r w:rsidRPr="00AF04FC">
              <w:rPr>
                <w:rFonts w:ascii="Arial" w:hAnsi="Arial" w:cs="Arial"/>
                <w:iCs/>
                <w:sz w:val="15"/>
                <w:szCs w:val="15"/>
              </w:rPr>
              <w:t>ստորագրություն</w:t>
            </w:r>
          </w:p>
        </w:tc>
      </w:tr>
      <w:tr w:rsidR="0038400D" w:rsidRPr="00AF04FC" w:rsidTr="007A2020">
        <w:trPr>
          <w:trHeight w:val="503"/>
          <w:tblCellSpacing w:w="7" w:type="dxa"/>
          <w:jc w:val="center"/>
        </w:trPr>
        <w:tc>
          <w:tcPr>
            <w:tcW w:w="0" w:type="auto"/>
            <w:vAlign w:val="center"/>
          </w:tcPr>
          <w:p w:rsidR="0038400D" w:rsidRPr="00AF04FC" w:rsidRDefault="0038400D" w:rsidP="007A2020">
            <w:pPr>
              <w:jc w:val="center"/>
              <w:rPr>
                <w:rFonts w:ascii="Arial LatArm" w:hAnsi="Arial LatArm"/>
                <w:iCs/>
                <w:sz w:val="21"/>
                <w:szCs w:val="21"/>
              </w:rPr>
            </w:pPr>
            <w:r w:rsidRPr="00AF04FC">
              <w:rPr>
                <w:rFonts w:ascii="Arial LatArm" w:hAnsi="Arial LatArm"/>
                <w:iCs/>
                <w:sz w:val="21"/>
                <w:szCs w:val="21"/>
              </w:rPr>
              <w:t xml:space="preserve">___________________________ </w:t>
            </w:r>
          </w:p>
          <w:p w:rsidR="0038400D" w:rsidRPr="00AF04FC" w:rsidRDefault="0038400D" w:rsidP="007A2020">
            <w:pPr>
              <w:jc w:val="center"/>
              <w:rPr>
                <w:rFonts w:ascii="Arial LatArm" w:hAnsi="Arial LatArm"/>
                <w:iCs/>
                <w:sz w:val="21"/>
                <w:szCs w:val="21"/>
              </w:rPr>
            </w:pPr>
            <w:r w:rsidRPr="00AF04FC">
              <w:rPr>
                <w:rFonts w:ascii="Arial" w:hAnsi="Arial" w:cs="Arial"/>
                <w:iCs/>
                <w:sz w:val="15"/>
                <w:szCs w:val="15"/>
              </w:rPr>
              <w:t>ազգանուն</w:t>
            </w:r>
            <w:r w:rsidRPr="00AF04FC">
              <w:rPr>
                <w:rFonts w:ascii="Arial LatArm" w:hAnsi="Arial LatArm"/>
                <w:iCs/>
                <w:sz w:val="15"/>
                <w:szCs w:val="15"/>
              </w:rPr>
              <w:t xml:space="preserve">, </w:t>
            </w:r>
            <w:r w:rsidRPr="00AF04FC">
              <w:rPr>
                <w:rFonts w:ascii="Arial" w:hAnsi="Arial" w:cs="Arial"/>
                <w:iCs/>
                <w:sz w:val="15"/>
                <w:szCs w:val="15"/>
              </w:rPr>
              <w:t>անուն</w:t>
            </w:r>
          </w:p>
        </w:tc>
        <w:tc>
          <w:tcPr>
            <w:tcW w:w="0" w:type="auto"/>
            <w:vAlign w:val="center"/>
          </w:tcPr>
          <w:p w:rsidR="0038400D" w:rsidRPr="00AF04FC" w:rsidRDefault="0038400D" w:rsidP="007A2020">
            <w:pPr>
              <w:jc w:val="center"/>
              <w:rPr>
                <w:rFonts w:ascii="Arial LatArm" w:hAnsi="Arial LatArm"/>
                <w:iCs/>
                <w:sz w:val="21"/>
                <w:szCs w:val="21"/>
              </w:rPr>
            </w:pPr>
            <w:r w:rsidRPr="00AF04FC">
              <w:rPr>
                <w:rFonts w:ascii="Arial LatArm" w:hAnsi="Arial LatArm"/>
                <w:iCs/>
                <w:sz w:val="21"/>
                <w:szCs w:val="21"/>
              </w:rPr>
              <w:t>___________________________</w:t>
            </w:r>
          </w:p>
          <w:p w:rsidR="0038400D" w:rsidRPr="00AF04FC" w:rsidRDefault="0038400D" w:rsidP="007A2020">
            <w:pPr>
              <w:jc w:val="center"/>
              <w:rPr>
                <w:rFonts w:ascii="Arial LatArm" w:hAnsi="Arial LatArm"/>
                <w:iCs/>
                <w:sz w:val="21"/>
                <w:szCs w:val="21"/>
              </w:rPr>
            </w:pPr>
            <w:r w:rsidRPr="00AF04FC">
              <w:rPr>
                <w:rFonts w:ascii="Arial" w:hAnsi="Arial" w:cs="Arial"/>
                <w:iCs/>
                <w:sz w:val="15"/>
                <w:szCs w:val="15"/>
              </w:rPr>
              <w:t>ազգանուն</w:t>
            </w:r>
            <w:r w:rsidRPr="00AF04FC">
              <w:rPr>
                <w:rFonts w:ascii="Arial LatArm" w:hAnsi="Arial LatArm"/>
                <w:iCs/>
                <w:sz w:val="15"/>
                <w:szCs w:val="15"/>
              </w:rPr>
              <w:t xml:space="preserve">, </w:t>
            </w:r>
            <w:r w:rsidRPr="00AF04FC">
              <w:rPr>
                <w:rFonts w:ascii="Arial" w:hAnsi="Arial" w:cs="Arial"/>
                <w:iCs/>
                <w:sz w:val="15"/>
                <w:szCs w:val="15"/>
              </w:rPr>
              <w:t>անուն</w:t>
            </w:r>
          </w:p>
        </w:tc>
      </w:tr>
      <w:tr w:rsidR="0038400D" w:rsidRPr="00AF04FC" w:rsidTr="007A2020">
        <w:trPr>
          <w:trHeight w:val="281"/>
          <w:tblCellSpacing w:w="7" w:type="dxa"/>
          <w:jc w:val="center"/>
        </w:trPr>
        <w:tc>
          <w:tcPr>
            <w:tcW w:w="0" w:type="auto"/>
            <w:vAlign w:val="center"/>
          </w:tcPr>
          <w:p w:rsidR="0038400D" w:rsidRPr="00AF04FC" w:rsidRDefault="0038400D" w:rsidP="007A2020">
            <w:pPr>
              <w:rPr>
                <w:rFonts w:ascii="Arial LatArm" w:hAnsi="Arial LatArm"/>
                <w:iCs/>
                <w:color w:val="000000"/>
                <w:sz w:val="21"/>
                <w:szCs w:val="21"/>
              </w:rPr>
            </w:pPr>
            <w:r w:rsidRPr="00AF04FC">
              <w:rPr>
                <w:rFonts w:ascii="Arial" w:hAnsi="Arial" w:cs="Arial"/>
                <w:iCs/>
                <w:color w:val="000000"/>
                <w:sz w:val="21"/>
                <w:szCs w:val="21"/>
              </w:rPr>
              <w:t>Կ</w:t>
            </w:r>
            <w:r w:rsidRPr="00AF04FC">
              <w:rPr>
                <w:rFonts w:ascii="Arial LatArm" w:hAnsi="Arial LatArm"/>
                <w:iCs/>
                <w:color w:val="000000"/>
                <w:sz w:val="21"/>
                <w:szCs w:val="21"/>
              </w:rPr>
              <w:t>.</w:t>
            </w:r>
            <w:r w:rsidRPr="00AF04FC">
              <w:rPr>
                <w:rFonts w:ascii="Arial" w:hAnsi="Arial" w:cs="Arial"/>
                <w:iCs/>
                <w:color w:val="000000"/>
                <w:sz w:val="21"/>
                <w:szCs w:val="21"/>
              </w:rPr>
              <w:t>Տ</w:t>
            </w:r>
            <w:r w:rsidRPr="00AF04FC">
              <w:rPr>
                <w:rFonts w:ascii="Arial LatArm" w:hAnsi="Arial LatArm"/>
                <w:iCs/>
                <w:color w:val="000000"/>
                <w:sz w:val="21"/>
                <w:szCs w:val="21"/>
              </w:rPr>
              <w:t>.</w:t>
            </w:r>
            <w:r w:rsidRPr="00AF04FC">
              <w:rPr>
                <w:rFonts w:ascii="Arial LatArm" w:hAnsi="Arial LatArm" w:cs="Arial"/>
                <w:iCs/>
                <w:color w:val="000000"/>
                <w:sz w:val="21"/>
                <w:szCs w:val="21"/>
              </w:rPr>
              <w:t xml:space="preserve">                                                                                 </w:t>
            </w:r>
          </w:p>
        </w:tc>
        <w:tc>
          <w:tcPr>
            <w:tcW w:w="0" w:type="auto"/>
            <w:vAlign w:val="center"/>
          </w:tcPr>
          <w:p w:rsidR="0038400D" w:rsidRPr="00AF04FC" w:rsidRDefault="0038400D" w:rsidP="007A2020">
            <w:pPr>
              <w:rPr>
                <w:rFonts w:ascii="Arial LatArm" w:hAnsi="Arial LatArm"/>
                <w:iCs/>
                <w:color w:val="000000"/>
                <w:sz w:val="21"/>
                <w:szCs w:val="21"/>
              </w:rPr>
            </w:pPr>
            <w:r w:rsidRPr="00AF04FC">
              <w:rPr>
                <w:rFonts w:ascii="Arial LatArm" w:hAnsi="Arial LatArm" w:cs="Arial"/>
                <w:iCs/>
                <w:color w:val="000000"/>
                <w:sz w:val="21"/>
                <w:szCs w:val="21"/>
              </w:rPr>
              <w:t xml:space="preserve">                                     </w:t>
            </w:r>
            <w:r w:rsidRPr="00AF04FC">
              <w:rPr>
                <w:rFonts w:ascii="Arial" w:hAnsi="Arial" w:cs="Arial"/>
                <w:iCs/>
                <w:color w:val="000000"/>
                <w:sz w:val="21"/>
                <w:szCs w:val="21"/>
              </w:rPr>
              <w:t>Կ</w:t>
            </w:r>
            <w:r w:rsidRPr="00AF04FC">
              <w:rPr>
                <w:rFonts w:ascii="Arial LatArm" w:hAnsi="Arial LatArm"/>
                <w:iCs/>
                <w:color w:val="000000"/>
                <w:sz w:val="21"/>
                <w:szCs w:val="21"/>
              </w:rPr>
              <w:t>.</w:t>
            </w:r>
            <w:r w:rsidRPr="00AF04FC">
              <w:rPr>
                <w:rFonts w:ascii="Arial" w:hAnsi="Arial" w:cs="Arial"/>
                <w:iCs/>
                <w:color w:val="000000"/>
                <w:sz w:val="21"/>
                <w:szCs w:val="21"/>
              </w:rPr>
              <w:t>Տ</w:t>
            </w:r>
            <w:r w:rsidRPr="00AF04FC">
              <w:rPr>
                <w:rFonts w:ascii="Arial LatArm" w:hAnsi="Arial LatArm"/>
                <w:iCs/>
                <w:color w:val="000000"/>
                <w:sz w:val="21"/>
                <w:szCs w:val="21"/>
              </w:rPr>
              <w:t>.</w:t>
            </w:r>
          </w:p>
        </w:tc>
      </w:tr>
    </w:tbl>
    <w:p w:rsidR="00071D1C" w:rsidRPr="00AF04FC" w:rsidRDefault="00071D1C" w:rsidP="00EF3662">
      <w:pPr>
        <w:ind w:left="-142" w:firstLine="142"/>
        <w:jc w:val="center"/>
        <w:rPr>
          <w:rFonts w:ascii="Arial LatArm" w:hAnsi="Arial LatArm" w:cs="Sylfaen"/>
          <w:b/>
        </w:rPr>
      </w:pPr>
    </w:p>
    <w:p w:rsidR="00071D1C" w:rsidRPr="00AF04FC" w:rsidRDefault="00071D1C" w:rsidP="00EF3662">
      <w:pPr>
        <w:ind w:left="-142" w:firstLine="142"/>
        <w:jc w:val="center"/>
        <w:rPr>
          <w:rFonts w:ascii="Arial LatArm" w:hAnsi="Arial LatArm" w:cs="Sylfaen"/>
          <w:b/>
        </w:rPr>
      </w:pPr>
    </w:p>
    <w:p w:rsidR="0038400D" w:rsidRPr="00AF04FC" w:rsidRDefault="0038400D" w:rsidP="00EF3662">
      <w:pPr>
        <w:ind w:left="-142" w:firstLine="142"/>
        <w:jc w:val="center"/>
        <w:rPr>
          <w:rFonts w:ascii="Arial LatArm" w:hAnsi="Arial LatArm" w:cs="Sylfaen"/>
          <w:b/>
        </w:rPr>
      </w:pPr>
    </w:p>
    <w:p w:rsidR="00E74BF6" w:rsidRPr="00AF04FC" w:rsidRDefault="00E74BF6" w:rsidP="00EF3662">
      <w:pPr>
        <w:jc w:val="right"/>
        <w:rPr>
          <w:rFonts w:ascii="Arial LatArm" w:hAnsi="Arial LatArm" w:cs="Sylfaen"/>
          <w:i/>
          <w:sz w:val="20"/>
          <w:lang w:val="pt-BR"/>
        </w:rPr>
      </w:pPr>
    </w:p>
    <w:p w:rsidR="00071D1C" w:rsidRPr="00AF04FC" w:rsidRDefault="00071D1C" w:rsidP="00EF3662">
      <w:pPr>
        <w:jc w:val="right"/>
        <w:rPr>
          <w:rFonts w:ascii="Arial LatArm" w:hAnsi="Arial LatArm" w:cs="Sylfaen"/>
          <w:i/>
          <w:sz w:val="20"/>
        </w:rPr>
      </w:pPr>
      <w:r w:rsidRPr="00AF04FC">
        <w:rPr>
          <w:rFonts w:ascii="Arial" w:hAnsi="Arial" w:cs="Arial"/>
          <w:i/>
          <w:sz w:val="20"/>
          <w:lang w:val="pt-BR"/>
        </w:rPr>
        <w:lastRenderedPageBreak/>
        <w:t>Հավելված</w:t>
      </w:r>
      <w:r w:rsidR="00D320A2" w:rsidRPr="00AF04FC">
        <w:rPr>
          <w:rFonts w:ascii="Arial LatArm" w:hAnsi="Arial LatArm" w:cs="Sylfaen"/>
          <w:i/>
          <w:sz w:val="20"/>
        </w:rPr>
        <w:t>3</w:t>
      </w:r>
      <w:r w:rsidRPr="00AF04FC">
        <w:rPr>
          <w:rFonts w:ascii="Arial LatArm" w:hAnsi="Arial LatArm" w:cs="Sylfaen"/>
          <w:i/>
          <w:sz w:val="20"/>
        </w:rPr>
        <w:t>.1</w:t>
      </w:r>
    </w:p>
    <w:p w:rsidR="00341A74" w:rsidRPr="00AF04FC" w:rsidRDefault="00341A74" w:rsidP="00EF3662">
      <w:pPr>
        <w:jc w:val="right"/>
        <w:rPr>
          <w:rFonts w:ascii="Arial LatArm" w:hAnsi="Arial LatArm" w:cs="Sylfaen"/>
          <w:i/>
          <w:sz w:val="20"/>
          <w:lang w:val="pt-BR"/>
        </w:rPr>
      </w:pPr>
      <w:r w:rsidRPr="00AF04FC">
        <w:rPr>
          <w:rFonts w:ascii="Arial LatArm" w:hAnsi="Arial LatArm" w:cs="Sylfaen"/>
          <w:i/>
          <w:sz w:val="20"/>
          <w:lang w:val="pt-BR"/>
        </w:rPr>
        <w:t xml:space="preserve">«         »              20  </w:t>
      </w:r>
      <w:r w:rsidRPr="00AF04FC">
        <w:rPr>
          <w:rFonts w:ascii="Arial" w:hAnsi="Arial" w:cs="Arial"/>
          <w:i/>
          <w:sz w:val="20"/>
          <w:lang w:val="pt-BR"/>
        </w:rPr>
        <w:t>թ</w:t>
      </w:r>
      <w:r w:rsidRPr="00AF04FC">
        <w:rPr>
          <w:rFonts w:ascii="Arial LatArm" w:hAnsi="Arial LatArm" w:cs="Sylfaen"/>
          <w:i/>
          <w:sz w:val="20"/>
          <w:lang w:val="pt-BR"/>
        </w:rPr>
        <w:t xml:space="preserve">. </w:t>
      </w:r>
      <w:r w:rsidRPr="00AF04FC">
        <w:rPr>
          <w:rFonts w:ascii="Arial" w:hAnsi="Arial" w:cs="Arial"/>
          <w:i/>
          <w:sz w:val="20"/>
          <w:lang w:val="pt-BR"/>
        </w:rPr>
        <w:t>կնքված</w:t>
      </w:r>
    </w:p>
    <w:p w:rsidR="00341A74" w:rsidRPr="00AF04FC" w:rsidRDefault="00341A74" w:rsidP="00EF3662">
      <w:pPr>
        <w:jc w:val="right"/>
        <w:rPr>
          <w:rFonts w:ascii="Arial LatArm" w:hAnsi="Arial LatArm" w:cs="Sylfaen"/>
          <w:i/>
          <w:sz w:val="20"/>
          <w:lang w:val="pt-BR"/>
        </w:rPr>
      </w:pPr>
      <w:r w:rsidRPr="00AF04FC">
        <w:rPr>
          <w:rFonts w:ascii="Arial" w:hAnsi="Arial" w:cs="Arial"/>
          <w:i/>
          <w:sz w:val="20"/>
          <w:lang w:val="pt-BR"/>
        </w:rPr>
        <w:t>ծածկագրովպայմանագրի</w:t>
      </w:r>
    </w:p>
    <w:p w:rsidR="00071D1C" w:rsidRPr="00AF04FC" w:rsidRDefault="00071D1C" w:rsidP="00EF3662">
      <w:pPr>
        <w:tabs>
          <w:tab w:val="left" w:pos="360"/>
          <w:tab w:val="left" w:pos="540"/>
        </w:tabs>
        <w:jc w:val="center"/>
        <w:rPr>
          <w:rFonts w:ascii="Arial LatArm" w:hAnsi="Arial LatArm" w:cs="Sylfaen"/>
          <w:b/>
          <w:bCs/>
        </w:rPr>
      </w:pPr>
    </w:p>
    <w:p w:rsidR="00071D1C" w:rsidRPr="00AF04FC" w:rsidRDefault="00071D1C" w:rsidP="00EF3662">
      <w:pPr>
        <w:tabs>
          <w:tab w:val="left" w:pos="360"/>
          <w:tab w:val="left" w:pos="540"/>
        </w:tabs>
        <w:jc w:val="center"/>
        <w:rPr>
          <w:rFonts w:ascii="Arial LatArm" w:hAnsi="Arial LatArm" w:cs="Sylfaen"/>
          <w:b/>
          <w:bCs/>
        </w:rPr>
      </w:pPr>
    </w:p>
    <w:p w:rsidR="00071D1C" w:rsidRPr="00AF04FC" w:rsidRDefault="00071D1C" w:rsidP="00EF3662">
      <w:pPr>
        <w:ind w:left="-142" w:firstLine="142"/>
        <w:jc w:val="center"/>
        <w:rPr>
          <w:rFonts w:ascii="Arial LatArm" w:hAnsi="Arial LatArm" w:cs="Sylfaen"/>
        </w:rPr>
      </w:pPr>
    </w:p>
    <w:p w:rsidR="00071D1C" w:rsidRPr="00AF04FC" w:rsidRDefault="00071D1C" w:rsidP="00EF3662">
      <w:pPr>
        <w:jc w:val="center"/>
        <w:rPr>
          <w:rFonts w:ascii="Arial LatArm" w:hAnsi="Arial LatArm" w:cs="Sylfaen"/>
          <w:bCs/>
          <w:sz w:val="18"/>
          <w:szCs w:val="18"/>
        </w:rPr>
      </w:pPr>
      <w:r w:rsidRPr="00AF04FC">
        <w:rPr>
          <w:rFonts w:ascii="Arial" w:hAnsi="Arial" w:cs="Arial"/>
          <w:bCs/>
          <w:sz w:val="18"/>
          <w:szCs w:val="18"/>
        </w:rPr>
        <w:t>ԱԿՏ</w:t>
      </w:r>
      <w:r w:rsidRPr="00AF04FC">
        <w:rPr>
          <w:rFonts w:ascii="Arial LatArm" w:hAnsi="Arial LatArm" w:cs="Sylfaen"/>
          <w:bCs/>
          <w:sz w:val="18"/>
          <w:szCs w:val="18"/>
        </w:rPr>
        <w:t xml:space="preserve">    N</w:t>
      </w:r>
      <w:r w:rsidR="000F494F" w:rsidRPr="00AF04FC">
        <w:rPr>
          <w:rFonts w:ascii="Arial LatArm" w:hAnsi="Arial LatArm" w:cs="Sylfaen"/>
          <w:bCs/>
          <w:sz w:val="18"/>
          <w:szCs w:val="18"/>
          <w:u w:val="single"/>
        </w:rPr>
        <w:tab/>
      </w:r>
    </w:p>
    <w:p w:rsidR="00071D1C" w:rsidRPr="00AF04FC" w:rsidRDefault="00071D1C" w:rsidP="00EF3662">
      <w:pPr>
        <w:tabs>
          <w:tab w:val="left" w:pos="360"/>
          <w:tab w:val="left" w:pos="540"/>
          <w:tab w:val="left" w:pos="2250"/>
        </w:tabs>
        <w:jc w:val="center"/>
        <w:rPr>
          <w:rFonts w:ascii="Arial LatArm" w:hAnsi="Arial LatArm" w:cs="Sylfaen"/>
          <w:bCs/>
          <w:sz w:val="18"/>
          <w:szCs w:val="18"/>
        </w:rPr>
      </w:pPr>
      <w:r w:rsidRPr="00AF04FC">
        <w:rPr>
          <w:rFonts w:ascii="Arial" w:hAnsi="Arial" w:cs="Arial"/>
          <w:bCs/>
          <w:sz w:val="18"/>
          <w:szCs w:val="18"/>
        </w:rPr>
        <w:t>պայմանագրիարդյունքըԳնորդինհանձնելուփաստըֆիքսելուվերաբերյալ</w:t>
      </w:r>
    </w:p>
    <w:p w:rsidR="00071D1C" w:rsidRPr="00AF04FC" w:rsidRDefault="00071D1C" w:rsidP="00EF3662">
      <w:pPr>
        <w:jc w:val="center"/>
        <w:rPr>
          <w:rFonts w:ascii="Arial LatArm" w:hAnsi="Arial LatArm" w:cs="Sylfaen"/>
          <w:b/>
          <w:bCs/>
          <w:sz w:val="18"/>
          <w:szCs w:val="18"/>
        </w:rPr>
      </w:pPr>
    </w:p>
    <w:p w:rsidR="00071D1C" w:rsidRPr="00AF04FC" w:rsidRDefault="00071D1C" w:rsidP="00EF3662">
      <w:pPr>
        <w:tabs>
          <w:tab w:val="left" w:pos="360"/>
          <w:tab w:val="left" w:pos="540"/>
        </w:tabs>
        <w:rPr>
          <w:rFonts w:ascii="Arial LatArm" w:hAnsi="Arial LatArm" w:cs="Sylfaen"/>
          <w:sz w:val="18"/>
          <w:szCs w:val="22"/>
        </w:rPr>
      </w:pPr>
    </w:p>
    <w:p w:rsidR="000F494F" w:rsidRPr="00AF04FC" w:rsidRDefault="00071D1C" w:rsidP="000F494F">
      <w:pPr>
        <w:tabs>
          <w:tab w:val="left" w:pos="360"/>
          <w:tab w:val="left" w:pos="540"/>
        </w:tabs>
        <w:ind w:left="-540" w:firstLine="180"/>
        <w:jc w:val="both"/>
        <w:rPr>
          <w:rFonts w:ascii="Arial LatArm" w:hAnsi="Arial LatArm" w:cs="Sylfaen"/>
          <w:sz w:val="20"/>
        </w:rPr>
      </w:pPr>
      <w:r w:rsidRPr="00AF04FC">
        <w:rPr>
          <w:rFonts w:ascii="Arial LatArm" w:hAnsi="Arial LatArm" w:cs="Sylfaen"/>
          <w:sz w:val="20"/>
        </w:rPr>
        <w:tab/>
      </w:r>
      <w:r w:rsidRPr="00AF04FC">
        <w:rPr>
          <w:rFonts w:ascii="Arial" w:hAnsi="Arial" w:cs="Arial"/>
          <w:sz w:val="20"/>
          <w:lang w:val="hy-AM"/>
        </w:rPr>
        <w:t>Սույնով</w:t>
      </w:r>
      <w:r w:rsidRPr="00AF04FC">
        <w:rPr>
          <w:rFonts w:ascii="Arial" w:hAnsi="Arial" w:cs="Arial"/>
          <w:sz w:val="20"/>
        </w:rPr>
        <w:t>արձանագրվումէ</w:t>
      </w:r>
      <w:r w:rsidRPr="00AF04FC">
        <w:rPr>
          <w:rFonts w:ascii="Arial LatArm" w:hAnsi="Arial LatArm" w:cs="Sylfaen"/>
          <w:sz w:val="20"/>
          <w:lang w:val="hy-AM"/>
        </w:rPr>
        <w:t xml:space="preserve">, </w:t>
      </w:r>
      <w:r w:rsidRPr="00AF04FC">
        <w:rPr>
          <w:rFonts w:ascii="Arial" w:hAnsi="Arial" w:cs="Arial"/>
          <w:sz w:val="20"/>
          <w:lang w:val="hy-AM"/>
        </w:rPr>
        <w:t>որ</w:t>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000F494F" w:rsidRPr="00AF04FC">
        <w:rPr>
          <w:rFonts w:ascii="Arial LatArm" w:hAnsi="Arial LatArm" w:cs="Sylfaen"/>
          <w:sz w:val="20"/>
        </w:rPr>
        <w:t>-</w:t>
      </w:r>
      <w:r w:rsidRPr="00AF04FC">
        <w:rPr>
          <w:rFonts w:ascii="Arial" w:hAnsi="Arial" w:cs="Arial"/>
          <w:sz w:val="20"/>
        </w:rPr>
        <w:t>ի</w:t>
      </w:r>
      <w:r w:rsidRPr="00AF04FC">
        <w:rPr>
          <w:rFonts w:ascii="Arial LatArm" w:hAnsi="Arial LatArm" w:cs="Sylfaen"/>
          <w:sz w:val="20"/>
        </w:rPr>
        <w:t xml:space="preserve"> (</w:t>
      </w:r>
      <w:r w:rsidRPr="00AF04FC">
        <w:rPr>
          <w:rFonts w:ascii="Arial" w:hAnsi="Arial" w:cs="Arial"/>
          <w:sz w:val="20"/>
        </w:rPr>
        <w:t>այսուհետ</w:t>
      </w:r>
      <w:r w:rsidRPr="00AF04FC">
        <w:rPr>
          <w:rFonts w:ascii="Arial LatArm" w:hAnsi="Arial LatArm" w:cs="Sylfaen"/>
          <w:sz w:val="20"/>
        </w:rPr>
        <w:t xml:space="preserve">` </w:t>
      </w:r>
      <w:r w:rsidRPr="00AF04FC">
        <w:rPr>
          <w:rFonts w:ascii="Arial" w:hAnsi="Arial" w:cs="Arial"/>
          <w:sz w:val="20"/>
        </w:rPr>
        <w:t>Գնորդ</w:t>
      </w:r>
      <w:r w:rsidRPr="00AF04FC">
        <w:rPr>
          <w:rFonts w:ascii="Arial LatArm" w:hAnsi="Arial LatArm" w:cs="Sylfaen"/>
          <w:sz w:val="20"/>
        </w:rPr>
        <w:t xml:space="preserve">) </w:t>
      </w:r>
      <w:r w:rsidRPr="00AF04FC">
        <w:rPr>
          <w:rFonts w:ascii="Arial" w:hAnsi="Arial" w:cs="Arial"/>
          <w:sz w:val="20"/>
          <w:lang w:val="hy-AM"/>
        </w:rPr>
        <w:t>և</w:t>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000F494F" w:rsidRPr="00AF04FC">
        <w:rPr>
          <w:rFonts w:ascii="Arial LatArm" w:hAnsi="Arial LatArm" w:cs="Sylfaen"/>
          <w:sz w:val="20"/>
          <w:u w:val="single"/>
        </w:rPr>
        <w:tab/>
      </w:r>
    </w:p>
    <w:p w:rsidR="00071D1C" w:rsidRPr="00AF04FC" w:rsidRDefault="000F494F" w:rsidP="000F494F">
      <w:pPr>
        <w:tabs>
          <w:tab w:val="left" w:pos="360"/>
          <w:tab w:val="left" w:pos="540"/>
        </w:tabs>
        <w:ind w:left="-540" w:firstLine="180"/>
        <w:jc w:val="both"/>
        <w:rPr>
          <w:rFonts w:ascii="Arial LatArm" w:hAnsi="Arial LatArm" w:cs="Sylfaen"/>
          <w:sz w:val="12"/>
          <w:szCs w:val="16"/>
        </w:rPr>
      </w:pPr>
      <w:r w:rsidRPr="00AF04FC">
        <w:rPr>
          <w:rFonts w:ascii="Arial LatArm" w:hAnsi="Arial LatArm" w:cs="Sylfaen"/>
          <w:sz w:val="20"/>
        </w:rPr>
        <w:tab/>
      </w:r>
      <w:r w:rsidRPr="00AF04FC">
        <w:rPr>
          <w:rFonts w:ascii="Arial LatArm" w:hAnsi="Arial LatArm" w:cs="Sylfaen"/>
          <w:sz w:val="20"/>
        </w:rPr>
        <w:tab/>
      </w:r>
      <w:r w:rsidRPr="00AF04FC">
        <w:rPr>
          <w:rFonts w:ascii="Arial LatArm" w:hAnsi="Arial LatArm" w:cs="Sylfaen"/>
          <w:sz w:val="20"/>
        </w:rPr>
        <w:tab/>
      </w:r>
      <w:r w:rsidRPr="00AF04FC">
        <w:rPr>
          <w:rFonts w:ascii="Arial LatArm" w:hAnsi="Arial LatArm" w:cs="Sylfaen"/>
          <w:sz w:val="20"/>
        </w:rPr>
        <w:tab/>
      </w:r>
      <w:r w:rsidRPr="00AF04FC">
        <w:rPr>
          <w:rFonts w:ascii="Arial LatArm" w:hAnsi="Arial LatArm" w:cs="Sylfaen"/>
          <w:sz w:val="20"/>
        </w:rPr>
        <w:tab/>
      </w:r>
      <w:r w:rsidRPr="00AF04FC">
        <w:rPr>
          <w:rFonts w:ascii="Arial LatArm" w:hAnsi="Arial LatArm" w:cs="Sylfaen"/>
          <w:sz w:val="20"/>
        </w:rPr>
        <w:tab/>
      </w:r>
      <w:r w:rsidRPr="00AF04FC">
        <w:rPr>
          <w:rFonts w:ascii="Arial" w:hAnsi="Arial" w:cs="Arial"/>
          <w:sz w:val="12"/>
          <w:szCs w:val="16"/>
        </w:rPr>
        <w:t>Գնորդիանվանումը</w:t>
      </w:r>
      <w:r w:rsidRPr="00AF04FC">
        <w:rPr>
          <w:rFonts w:ascii="Arial LatArm" w:hAnsi="Arial LatArm" w:cs="Sylfaen"/>
          <w:sz w:val="12"/>
          <w:szCs w:val="16"/>
        </w:rPr>
        <w:tab/>
      </w:r>
      <w:r w:rsidRPr="00AF04FC">
        <w:rPr>
          <w:rFonts w:ascii="Arial LatArm" w:hAnsi="Arial LatArm" w:cs="Sylfaen"/>
          <w:sz w:val="12"/>
          <w:szCs w:val="16"/>
        </w:rPr>
        <w:tab/>
      </w:r>
      <w:r w:rsidRPr="00AF04FC">
        <w:rPr>
          <w:rFonts w:ascii="Arial LatArm" w:hAnsi="Arial LatArm" w:cs="Sylfaen"/>
          <w:sz w:val="12"/>
          <w:szCs w:val="16"/>
        </w:rPr>
        <w:tab/>
      </w:r>
      <w:r w:rsidRPr="00AF04FC">
        <w:rPr>
          <w:rFonts w:ascii="Arial LatArm" w:hAnsi="Arial LatArm" w:cs="Sylfaen"/>
          <w:sz w:val="12"/>
          <w:szCs w:val="16"/>
        </w:rPr>
        <w:tab/>
      </w:r>
      <w:r w:rsidRPr="00AF04FC">
        <w:rPr>
          <w:rFonts w:ascii="Arial" w:hAnsi="Arial" w:cs="Arial"/>
          <w:sz w:val="12"/>
          <w:szCs w:val="16"/>
        </w:rPr>
        <w:t>Վաճառողիանվանումը</w:t>
      </w:r>
      <w:r w:rsidRPr="00AF04FC">
        <w:rPr>
          <w:rFonts w:ascii="Arial LatArm" w:hAnsi="Arial LatArm" w:cs="Sylfaen"/>
          <w:sz w:val="12"/>
          <w:szCs w:val="16"/>
        </w:rPr>
        <w:tab/>
      </w:r>
    </w:p>
    <w:p w:rsidR="00071D1C" w:rsidRPr="00AF04FC" w:rsidRDefault="00071D1C" w:rsidP="00EF3662">
      <w:pPr>
        <w:tabs>
          <w:tab w:val="left" w:pos="360"/>
          <w:tab w:val="left" w:pos="540"/>
        </w:tabs>
        <w:ind w:right="-360"/>
        <w:jc w:val="both"/>
        <w:rPr>
          <w:rFonts w:ascii="Arial LatArm" w:hAnsi="Arial LatArm" w:cs="Sylfaen"/>
          <w:sz w:val="20"/>
          <w:u w:val="single"/>
          <w:lang w:val="hy-AM"/>
        </w:rPr>
      </w:pPr>
      <w:r w:rsidRPr="00AF04FC">
        <w:rPr>
          <w:rFonts w:ascii="Arial LatArm" w:hAnsi="Arial LatArm" w:cs="Sylfaen"/>
          <w:sz w:val="20"/>
          <w:lang w:val="hy-AM"/>
        </w:rPr>
        <w:t>(</w:t>
      </w:r>
      <w:r w:rsidRPr="00AF04FC">
        <w:rPr>
          <w:rFonts w:ascii="Arial" w:hAnsi="Arial" w:cs="Arial"/>
          <w:sz w:val="20"/>
          <w:lang w:val="hy-AM"/>
        </w:rPr>
        <w:t>այսուհետ</w:t>
      </w:r>
      <w:r w:rsidRPr="00AF04FC">
        <w:rPr>
          <w:rFonts w:ascii="Arial LatArm" w:hAnsi="Arial LatArm" w:cs="Sylfaen"/>
          <w:sz w:val="20"/>
          <w:lang w:val="hy-AM"/>
        </w:rPr>
        <w:t xml:space="preserve">` </w:t>
      </w:r>
      <w:r w:rsidRPr="00AF04FC">
        <w:rPr>
          <w:rFonts w:ascii="Arial" w:hAnsi="Arial" w:cs="Arial"/>
          <w:sz w:val="20"/>
        </w:rPr>
        <w:t>Վաճառող</w:t>
      </w:r>
      <w:r w:rsidRPr="00AF04FC">
        <w:rPr>
          <w:rFonts w:ascii="Arial LatArm" w:hAnsi="Arial LatArm" w:cs="Sylfaen"/>
          <w:sz w:val="20"/>
          <w:lang w:val="hy-AM"/>
        </w:rPr>
        <w:t>)</w:t>
      </w:r>
      <w:r w:rsidRPr="00AF04FC">
        <w:rPr>
          <w:rFonts w:ascii="Arial" w:hAnsi="Arial" w:cs="Arial"/>
          <w:sz w:val="20"/>
        </w:rPr>
        <w:t>միջև</w:t>
      </w:r>
      <w:r w:rsidRPr="00AF04FC">
        <w:rPr>
          <w:rFonts w:ascii="Arial LatArm" w:hAnsi="Arial LatArm" w:cs="Sylfaen"/>
          <w:sz w:val="20"/>
        </w:rPr>
        <w:t xml:space="preserve"> 20     </w:t>
      </w:r>
      <w:r w:rsidRPr="00AF04FC">
        <w:rPr>
          <w:rFonts w:ascii="Arial" w:hAnsi="Arial" w:cs="Arial"/>
          <w:sz w:val="20"/>
        </w:rPr>
        <w:t>թ</w:t>
      </w:r>
      <w:r w:rsidRPr="00AF04FC">
        <w:rPr>
          <w:rFonts w:ascii="Arial LatArm" w:hAnsi="Arial LatArm" w:cs="Sylfaen"/>
          <w:sz w:val="20"/>
        </w:rPr>
        <w:t xml:space="preserve">. </w:t>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000F494F" w:rsidRPr="00AF04FC">
        <w:rPr>
          <w:rFonts w:ascii="Arial LatArm" w:hAnsi="Arial LatArm" w:cs="Sylfaen"/>
          <w:sz w:val="20"/>
          <w:u w:val="single"/>
        </w:rPr>
        <w:tab/>
      </w:r>
      <w:r w:rsidRPr="00AF04FC">
        <w:rPr>
          <w:rFonts w:ascii="Arial LatArm" w:hAnsi="Arial LatArm" w:cs="Sylfaen"/>
          <w:sz w:val="20"/>
          <w:lang w:val="hy-AM"/>
        </w:rPr>
        <w:t xml:space="preserve"> -</w:t>
      </w:r>
      <w:r w:rsidRPr="00AF04FC">
        <w:rPr>
          <w:rFonts w:ascii="Arial" w:hAnsi="Arial" w:cs="Arial"/>
          <w:sz w:val="20"/>
          <w:lang w:val="hy-AM"/>
        </w:rPr>
        <w:t>ինկնքված</w:t>
      </w:r>
      <w:r w:rsidRPr="00AF04FC">
        <w:rPr>
          <w:rFonts w:ascii="Arial LatArm" w:hAnsi="Arial LatArm" w:cs="Sylfaen"/>
          <w:sz w:val="20"/>
          <w:lang w:val="hy-AM"/>
        </w:rPr>
        <w:t xml:space="preserve"> N</w:t>
      </w:r>
      <w:r w:rsidR="000F494F" w:rsidRPr="00AF04FC">
        <w:rPr>
          <w:rFonts w:ascii="Arial LatArm" w:hAnsi="Arial LatArm" w:cs="Sylfaen"/>
          <w:sz w:val="20"/>
          <w:u w:val="single"/>
          <w:lang w:val="hy-AM"/>
        </w:rPr>
        <w:tab/>
      </w:r>
      <w:r w:rsidR="000F494F" w:rsidRPr="00AF04FC">
        <w:rPr>
          <w:rFonts w:ascii="Arial LatArm" w:hAnsi="Arial LatArm" w:cs="Sylfaen"/>
          <w:sz w:val="20"/>
          <w:u w:val="single"/>
          <w:lang w:val="hy-AM"/>
        </w:rPr>
        <w:tab/>
      </w:r>
      <w:r w:rsidR="000F494F" w:rsidRPr="00AF04FC">
        <w:rPr>
          <w:rFonts w:ascii="Arial LatArm" w:hAnsi="Arial LatArm" w:cs="Sylfaen"/>
          <w:sz w:val="20"/>
          <w:u w:val="single"/>
          <w:lang w:val="hy-AM"/>
        </w:rPr>
        <w:tab/>
      </w:r>
      <w:r w:rsidR="000F494F" w:rsidRPr="00AF04FC">
        <w:rPr>
          <w:rFonts w:ascii="Arial LatArm" w:hAnsi="Arial LatArm" w:cs="Sylfaen"/>
          <w:sz w:val="20"/>
          <w:u w:val="single"/>
          <w:lang w:val="hy-AM"/>
        </w:rPr>
        <w:tab/>
      </w:r>
    </w:p>
    <w:p w:rsidR="000F494F" w:rsidRPr="00AF04FC" w:rsidRDefault="000F494F" w:rsidP="00EF3662">
      <w:pPr>
        <w:tabs>
          <w:tab w:val="left" w:pos="360"/>
          <w:tab w:val="left" w:pos="540"/>
        </w:tabs>
        <w:ind w:right="-360"/>
        <w:jc w:val="both"/>
        <w:rPr>
          <w:rFonts w:ascii="Arial LatArm" w:hAnsi="Arial LatArm" w:cs="Sylfaen"/>
          <w:sz w:val="12"/>
          <w:szCs w:val="16"/>
          <w:lang w:val="hy-AM"/>
        </w:rPr>
      </w:pP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w:hAnsi="Arial" w:cs="Arial"/>
          <w:sz w:val="12"/>
          <w:szCs w:val="16"/>
          <w:lang w:val="hy-AM"/>
        </w:rPr>
        <w:t>պայմանագրիկնքմանամսաթիվը</w:t>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LatArm" w:hAnsi="Arial LatArm" w:cs="Sylfaen"/>
          <w:sz w:val="12"/>
          <w:szCs w:val="16"/>
          <w:lang w:val="hy-AM"/>
        </w:rPr>
        <w:tab/>
      </w:r>
      <w:r w:rsidRPr="00AF04FC">
        <w:rPr>
          <w:rFonts w:ascii="Arial" w:hAnsi="Arial" w:cs="Arial"/>
          <w:sz w:val="12"/>
          <w:szCs w:val="16"/>
          <w:lang w:val="hy-AM"/>
        </w:rPr>
        <w:t>պայմանագրիհամարը</w:t>
      </w:r>
      <w:r w:rsidRPr="00AF04FC">
        <w:rPr>
          <w:rFonts w:ascii="Arial LatArm" w:hAnsi="Arial LatArm" w:cs="Sylfaen"/>
          <w:sz w:val="12"/>
          <w:szCs w:val="16"/>
          <w:lang w:val="hy-AM"/>
        </w:rPr>
        <w:tab/>
      </w:r>
      <w:r w:rsidRPr="00AF04FC">
        <w:rPr>
          <w:rFonts w:ascii="Arial LatArm" w:hAnsi="Arial LatArm" w:cs="Sylfaen"/>
          <w:sz w:val="12"/>
          <w:szCs w:val="16"/>
          <w:lang w:val="hy-AM"/>
        </w:rPr>
        <w:tab/>
      </w:r>
    </w:p>
    <w:p w:rsidR="00071D1C" w:rsidRPr="00AF04FC" w:rsidRDefault="00071D1C" w:rsidP="00EF3662">
      <w:pPr>
        <w:tabs>
          <w:tab w:val="left" w:pos="360"/>
          <w:tab w:val="left" w:pos="540"/>
        </w:tabs>
        <w:jc w:val="both"/>
        <w:rPr>
          <w:rFonts w:ascii="Arial LatArm" w:hAnsi="Arial LatArm" w:cs="Sylfaen"/>
          <w:sz w:val="20"/>
          <w:lang w:val="hy-AM"/>
        </w:rPr>
      </w:pPr>
      <w:r w:rsidRPr="00AF04FC">
        <w:rPr>
          <w:rFonts w:ascii="Arial" w:hAnsi="Arial" w:cs="Arial"/>
          <w:sz w:val="20"/>
          <w:lang w:val="hy-AM"/>
        </w:rPr>
        <w:t>պայմանագրիշրջանակներումՎաճառողը</w:t>
      </w:r>
      <w:r w:rsidRPr="00AF04FC">
        <w:rPr>
          <w:rFonts w:ascii="Arial LatArm" w:hAnsi="Arial LatArm" w:cs="Sylfaen"/>
          <w:sz w:val="20"/>
          <w:lang w:val="hy-AM"/>
        </w:rPr>
        <w:t xml:space="preserve">  20  </w:t>
      </w:r>
      <w:r w:rsidRPr="00AF04FC">
        <w:rPr>
          <w:rFonts w:ascii="Arial" w:hAnsi="Arial" w:cs="Arial"/>
          <w:sz w:val="20"/>
          <w:lang w:val="hy-AM"/>
        </w:rPr>
        <w:t>թ</w:t>
      </w:r>
      <w:r w:rsidRPr="00AF04FC">
        <w:rPr>
          <w:rFonts w:ascii="Arial LatArm" w:hAnsi="Arial LatArm" w:cs="Sylfaen"/>
          <w:sz w:val="20"/>
          <w:lang w:val="hy-AM"/>
        </w:rPr>
        <w:t xml:space="preserve">. </w:t>
      </w:r>
      <w:r w:rsidR="000F494F" w:rsidRPr="00AF04FC">
        <w:rPr>
          <w:rFonts w:ascii="Arial LatArm" w:hAnsi="Arial LatArm" w:cs="Sylfaen"/>
          <w:sz w:val="20"/>
          <w:u w:val="single"/>
          <w:lang w:val="hy-AM"/>
        </w:rPr>
        <w:tab/>
      </w:r>
      <w:r w:rsidR="000F494F" w:rsidRPr="00AF04FC">
        <w:rPr>
          <w:rFonts w:ascii="Arial LatArm" w:hAnsi="Arial LatArm" w:cs="Sylfaen"/>
          <w:sz w:val="20"/>
          <w:u w:val="single"/>
          <w:lang w:val="hy-AM"/>
        </w:rPr>
        <w:tab/>
      </w:r>
      <w:r w:rsidR="000F494F" w:rsidRPr="00AF04FC">
        <w:rPr>
          <w:rFonts w:ascii="Arial LatArm" w:hAnsi="Arial LatArm" w:cs="Sylfaen"/>
          <w:sz w:val="20"/>
          <w:u w:val="single"/>
          <w:lang w:val="hy-AM"/>
        </w:rPr>
        <w:tab/>
      </w:r>
      <w:r w:rsidRPr="00AF04FC">
        <w:rPr>
          <w:rFonts w:ascii="Arial LatArm" w:hAnsi="Arial LatArm" w:cs="Sylfaen"/>
          <w:sz w:val="20"/>
          <w:lang w:val="hy-AM"/>
        </w:rPr>
        <w:t>-</w:t>
      </w:r>
      <w:r w:rsidRPr="00AF04FC">
        <w:rPr>
          <w:rFonts w:ascii="Arial" w:hAnsi="Arial" w:cs="Arial"/>
          <w:sz w:val="20"/>
          <w:lang w:val="hy-AM"/>
        </w:rPr>
        <w:t>ինհանձնման</w:t>
      </w:r>
      <w:r w:rsidRPr="00AF04FC">
        <w:rPr>
          <w:rFonts w:ascii="Arial LatArm" w:hAnsi="Arial LatArm" w:cs="Sylfaen"/>
          <w:sz w:val="20"/>
          <w:lang w:val="hy-AM"/>
        </w:rPr>
        <w:t>-</w:t>
      </w:r>
      <w:r w:rsidRPr="00AF04FC">
        <w:rPr>
          <w:rFonts w:ascii="Arial" w:hAnsi="Arial" w:cs="Arial"/>
          <w:sz w:val="20"/>
          <w:lang w:val="hy-AM"/>
        </w:rPr>
        <w:t>ընդունմաննպատակովԳնորդինհանձնեցստորևնշվածապրանքները</w:t>
      </w:r>
      <w:r w:rsidRPr="00AF04FC">
        <w:rPr>
          <w:rFonts w:ascii="Arial LatArm" w:hAnsi="Arial LatArm" w:cs="Sylfaen"/>
          <w:sz w:val="20"/>
          <w:lang w:val="hy-AM"/>
        </w:rPr>
        <w:t>.</w:t>
      </w:r>
    </w:p>
    <w:p w:rsidR="00071D1C" w:rsidRPr="00AF04FC" w:rsidRDefault="00071D1C" w:rsidP="00EF3662">
      <w:pPr>
        <w:tabs>
          <w:tab w:val="left" w:pos="2972"/>
        </w:tabs>
        <w:jc w:val="both"/>
        <w:rPr>
          <w:rFonts w:ascii="Arial LatArm" w:hAnsi="Arial LatArm" w:cs="Sylfaen"/>
          <w:sz w:val="20"/>
          <w:lang w:val="hy-AM"/>
        </w:rPr>
      </w:pPr>
      <w:r w:rsidRPr="00AF04FC">
        <w:rPr>
          <w:rFonts w:ascii="Arial LatArm" w:hAnsi="Arial LatArm"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F04F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F04FC" w:rsidRDefault="00071D1C" w:rsidP="00EF3662">
            <w:pPr>
              <w:jc w:val="center"/>
              <w:rPr>
                <w:rFonts w:ascii="Arial LatArm" w:hAnsi="Arial LatArm" w:cs="Sylfaen"/>
                <w:bCs/>
                <w:sz w:val="18"/>
                <w:szCs w:val="18"/>
                <w:lang w:eastAsia="ru-RU"/>
              </w:rPr>
            </w:pPr>
            <w:r w:rsidRPr="00AF04FC">
              <w:rPr>
                <w:rFonts w:ascii="Arial" w:hAnsi="Arial" w:cs="Arial"/>
                <w:bCs/>
                <w:sz w:val="18"/>
                <w:szCs w:val="18"/>
                <w:lang w:eastAsia="ru-RU"/>
              </w:rPr>
              <w:t>Ապրանքի</w:t>
            </w:r>
          </w:p>
        </w:tc>
      </w:tr>
      <w:tr w:rsidR="00071D1C" w:rsidRPr="00AF04F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F04FC" w:rsidRDefault="0016519F" w:rsidP="00EF3662">
            <w:pPr>
              <w:jc w:val="center"/>
              <w:rPr>
                <w:rFonts w:ascii="Arial LatArm" w:hAnsi="Arial LatArm"/>
                <w:sz w:val="18"/>
                <w:szCs w:val="18"/>
              </w:rPr>
            </w:pPr>
            <w:r w:rsidRPr="00AF04FC">
              <w:rPr>
                <w:rFonts w:ascii="Arial" w:hAnsi="Arial" w:cs="Arial"/>
                <w:sz w:val="18"/>
                <w:szCs w:val="18"/>
              </w:rPr>
              <w:t>ա</w:t>
            </w:r>
            <w:r w:rsidR="00071D1C" w:rsidRPr="00AF04FC">
              <w:rPr>
                <w:rFonts w:ascii="Arial" w:hAnsi="Arial" w:cs="Arial"/>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F04FC" w:rsidRDefault="000F494F" w:rsidP="000F494F">
            <w:pPr>
              <w:jc w:val="center"/>
              <w:rPr>
                <w:rFonts w:ascii="Arial LatArm" w:hAnsi="Arial LatArm"/>
                <w:sz w:val="18"/>
                <w:szCs w:val="18"/>
              </w:rPr>
            </w:pPr>
            <w:r w:rsidRPr="00AF04FC">
              <w:rPr>
                <w:rFonts w:ascii="Arial" w:hAnsi="Arial" w:cs="Arial"/>
                <w:sz w:val="18"/>
                <w:szCs w:val="18"/>
              </w:rPr>
              <w:t>չափմանմիավորը</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F04FC" w:rsidRDefault="000F494F" w:rsidP="000F494F">
            <w:pPr>
              <w:jc w:val="center"/>
              <w:rPr>
                <w:rFonts w:ascii="Arial LatArm" w:hAnsi="Arial LatArm"/>
                <w:sz w:val="18"/>
                <w:szCs w:val="18"/>
              </w:rPr>
            </w:pPr>
            <w:r w:rsidRPr="00AF04FC">
              <w:rPr>
                <w:rFonts w:ascii="Arial" w:hAnsi="Arial" w:cs="Arial"/>
                <w:sz w:val="18"/>
                <w:szCs w:val="18"/>
              </w:rPr>
              <w:t>քանակը</w:t>
            </w:r>
            <w:r w:rsidRPr="00AF04FC">
              <w:rPr>
                <w:rFonts w:ascii="Arial LatArm" w:hAnsi="Arial LatArm"/>
                <w:sz w:val="18"/>
                <w:szCs w:val="18"/>
              </w:rPr>
              <w:t xml:space="preserve"> (</w:t>
            </w:r>
            <w:r w:rsidRPr="00AF04FC">
              <w:rPr>
                <w:rFonts w:ascii="Arial" w:hAnsi="Arial" w:cs="Arial"/>
                <w:sz w:val="18"/>
                <w:szCs w:val="18"/>
              </w:rPr>
              <w:t>փաստացի</w:t>
            </w:r>
            <w:r w:rsidRPr="00AF04FC">
              <w:rPr>
                <w:rFonts w:ascii="Arial LatArm" w:hAnsi="Arial LatArm"/>
                <w:sz w:val="18"/>
                <w:szCs w:val="18"/>
              </w:rPr>
              <w:t>)</w:t>
            </w:r>
          </w:p>
        </w:tc>
      </w:tr>
      <w:tr w:rsidR="00071D1C" w:rsidRPr="00AF04F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F04FC" w:rsidRDefault="00071D1C" w:rsidP="00EF3662">
            <w:pPr>
              <w:jc w:val="center"/>
              <w:rPr>
                <w:rFonts w:ascii="Arial LatArm" w:hAnsi="Arial LatAr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F04FC" w:rsidRDefault="00071D1C" w:rsidP="00EF3662">
            <w:pPr>
              <w:jc w:val="center"/>
              <w:rPr>
                <w:rFonts w:ascii="Arial LatArm" w:hAnsi="Arial LatAr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F04FC" w:rsidRDefault="00071D1C" w:rsidP="00EF3662">
            <w:pPr>
              <w:jc w:val="center"/>
              <w:rPr>
                <w:rFonts w:ascii="Arial LatArm" w:hAnsi="Arial LatArm" w:cs="Sylfaen"/>
                <w:sz w:val="18"/>
                <w:szCs w:val="18"/>
                <w:lang w:val="ru-RU" w:eastAsia="ru-RU"/>
              </w:rPr>
            </w:pPr>
          </w:p>
        </w:tc>
      </w:tr>
      <w:tr w:rsidR="00071D1C" w:rsidRPr="00AF04F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F04FC" w:rsidRDefault="00071D1C" w:rsidP="00EF3662">
            <w:pPr>
              <w:jc w:val="center"/>
              <w:rPr>
                <w:rFonts w:ascii="Arial LatArm" w:hAnsi="Arial LatAr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F04FC" w:rsidRDefault="00071D1C" w:rsidP="00EF3662">
            <w:pPr>
              <w:jc w:val="center"/>
              <w:rPr>
                <w:rFonts w:ascii="Arial LatArm" w:hAnsi="Arial LatAr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F04FC" w:rsidRDefault="00071D1C" w:rsidP="00EF3662">
            <w:pPr>
              <w:jc w:val="center"/>
              <w:rPr>
                <w:rFonts w:ascii="Arial LatArm" w:hAnsi="Arial LatArm" w:cs="Sylfaen"/>
                <w:sz w:val="18"/>
                <w:szCs w:val="18"/>
                <w:lang w:val="ru-RU" w:eastAsia="ru-RU"/>
              </w:rPr>
            </w:pPr>
          </w:p>
        </w:tc>
      </w:tr>
    </w:tbl>
    <w:p w:rsidR="00071D1C" w:rsidRPr="00AF04FC" w:rsidRDefault="00071D1C" w:rsidP="00EF3662">
      <w:pPr>
        <w:tabs>
          <w:tab w:val="left" w:pos="360"/>
          <w:tab w:val="left" w:pos="540"/>
        </w:tabs>
        <w:jc w:val="both"/>
        <w:rPr>
          <w:rFonts w:ascii="Arial LatArm" w:hAnsi="Arial LatArm" w:cs="Sylfaen"/>
          <w:lang w:eastAsia="ru-RU"/>
        </w:rPr>
      </w:pPr>
    </w:p>
    <w:p w:rsidR="00071D1C" w:rsidRPr="00AF04FC" w:rsidRDefault="00071D1C" w:rsidP="00EF3662">
      <w:pPr>
        <w:tabs>
          <w:tab w:val="left" w:pos="360"/>
          <w:tab w:val="left" w:pos="540"/>
        </w:tabs>
        <w:jc w:val="both"/>
        <w:rPr>
          <w:rFonts w:ascii="Arial LatArm" w:hAnsi="Arial LatArm" w:cs="Sylfaen"/>
          <w:sz w:val="20"/>
        </w:rPr>
      </w:pPr>
      <w:r w:rsidRPr="00AF04FC">
        <w:rPr>
          <w:rFonts w:ascii="Arial" w:hAnsi="Arial" w:cs="Arial"/>
          <w:sz w:val="20"/>
        </w:rPr>
        <w:t>Սույնակտըկազմվածէ</w:t>
      </w:r>
      <w:r w:rsidRPr="00AF04FC">
        <w:rPr>
          <w:rFonts w:ascii="Arial LatArm" w:hAnsi="Arial LatArm" w:cs="Sylfaen"/>
          <w:sz w:val="20"/>
        </w:rPr>
        <w:t xml:space="preserve"> 2 </w:t>
      </w:r>
      <w:r w:rsidRPr="00AF04FC">
        <w:rPr>
          <w:rFonts w:ascii="Arial" w:hAnsi="Arial" w:cs="Arial"/>
          <w:sz w:val="20"/>
        </w:rPr>
        <w:t>օրինակից</w:t>
      </w:r>
      <w:r w:rsidRPr="00AF04FC">
        <w:rPr>
          <w:rFonts w:ascii="Arial LatArm" w:hAnsi="Arial LatArm" w:cs="Sylfaen"/>
          <w:sz w:val="20"/>
        </w:rPr>
        <w:t xml:space="preserve">, </w:t>
      </w:r>
      <w:r w:rsidRPr="00AF04FC">
        <w:rPr>
          <w:rFonts w:ascii="Arial" w:hAnsi="Arial" w:cs="Arial"/>
          <w:sz w:val="20"/>
        </w:rPr>
        <w:t>յուրաքանչյուրկողմինտրամադրվումէմեկականօրինակ</w:t>
      </w:r>
      <w:r w:rsidRPr="00AF04FC">
        <w:rPr>
          <w:rFonts w:ascii="Arial LatArm" w:hAnsi="Arial LatArm" w:cs="Sylfaen"/>
          <w:sz w:val="20"/>
        </w:rPr>
        <w:t>:</w:t>
      </w:r>
    </w:p>
    <w:p w:rsidR="00071D1C" w:rsidRPr="00AF04FC" w:rsidRDefault="00071D1C" w:rsidP="00EF3662">
      <w:pPr>
        <w:tabs>
          <w:tab w:val="left" w:pos="360"/>
          <w:tab w:val="left" w:pos="540"/>
        </w:tabs>
        <w:rPr>
          <w:rFonts w:ascii="Arial LatArm" w:hAnsi="Arial LatArm" w:cs="Sylfaen"/>
          <w:sz w:val="22"/>
          <w:szCs w:val="22"/>
          <w:lang w:val="hy-AM"/>
        </w:rPr>
      </w:pPr>
    </w:p>
    <w:p w:rsidR="00071D1C" w:rsidRPr="00AF04FC" w:rsidRDefault="00071D1C" w:rsidP="00EF3662">
      <w:pPr>
        <w:jc w:val="center"/>
        <w:rPr>
          <w:rFonts w:ascii="Arial LatArm" w:hAnsi="Arial LatArm" w:cs="Sylfaen"/>
          <w:sz w:val="22"/>
          <w:szCs w:val="22"/>
          <w:lang w:val="hy-AM"/>
        </w:rPr>
      </w:pPr>
    </w:p>
    <w:p w:rsidR="00071D1C" w:rsidRPr="00AF04FC" w:rsidRDefault="00071D1C" w:rsidP="00EF3662">
      <w:pPr>
        <w:jc w:val="center"/>
        <w:rPr>
          <w:rFonts w:ascii="Arial LatArm" w:hAnsi="Arial LatArm" w:cs="Sylfaen"/>
          <w:sz w:val="14"/>
          <w:szCs w:val="14"/>
          <w:lang w:val="hy-AM"/>
        </w:rPr>
      </w:pPr>
    </w:p>
    <w:p w:rsidR="00071D1C" w:rsidRPr="00AF04FC" w:rsidRDefault="00071D1C" w:rsidP="00EF3662">
      <w:pPr>
        <w:jc w:val="center"/>
        <w:rPr>
          <w:rFonts w:ascii="Arial LatArm" w:hAnsi="Arial LatArm" w:cs="Sylfaen"/>
          <w:sz w:val="22"/>
          <w:szCs w:val="22"/>
          <w:lang w:val="hy-AM"/>
        </w:rPr>
      </w:pPr>
    </w:p>
    <w:p w:rsidR="00071D1C" w:rsidRPr="00AF04FC" w:rsidRDefault="00071D1C" w:rsidP="00EF3662">
      <w:pPr>
        <w:jc w:val="center"/>
        <w:rPr>
          <w:rFonts w:ascii="Arial LatArm" w:hAnsi="Arial LatArm" w:cs="Sylfaen"/>
          <w:sz w:val="22"/>
          <w:szCs w:val="22"/>
        </w:rPr>
      </w:pPr>
      <w:r w:rsidRPr="00AF04FC">
        <w:rPr>
          <w:rFonts w:ascii="Arial" w:hAnsi="Arial" w:cs="Arial"/>
          <w:sz w:val="22"/>
          <w:szCs w:val="22"/>
        </w:rPr>
        <w:t>ԿՈՂՄԵՐԸ</w:t>
      </w:r>
    </w:p>
    <w:p w:rsidR="00071D1C" w:rsidRPr="00AF04FC" w:rsidRDefault="00071D1C" w:rsidP="00EF3662">
      <w:pPr>
        <w:jc w:val="center"/>
        <w:rPr>
          <w:rFonts w:ascii="Arial LatArm" w:hAnsi="Arial LatArm" w:cs="Sylfaen"/>
          <w:sz w:val="22"/>
          <w:szCs w:val="22"/>
        </w:rPr>
      </w:pPr>
    </w:p>
    <w:p w:rsidR="00071D1C" w:rsidRPr="00AF04FC" w:rsidRDefault="00071D1C" w:rsidP="00EF3662">
      <w:pPr>
        <w:tabs>
          <w:tab w:val="left" w:pos="360"/>
          <w:tab w:val="left" w:pos="540"/>
        </w:tabs>
        <w:rPr>
          <w:rFonts w:ascii="Arial LatArm" w:hAnsi="Arial LatArm" w:cs="Sylfaen"/>
          <w:sz w:val="22"/>
          <w:szCs w:val="22"/>
        </w:rPr>
      </w:pPr>
    </w:p>
    <w:p w:rsidR="00071D1C" w:rsidRPr="00AF04FC" w:rsidRDefault="00071D1C" w:rsidP="00EF3662">
      <w:pPr>
        <w:tabs>
          <w:tab w:val="left" w:pos="360"/>
          <w:tab w:val="left" w:pos="540"/>
        </w:tabs>
        <w:rPr>
          <w:rFonts w:ascii="Arial LatArm" w:hAnsi="Arial LatArm" w:cs="Sylfaen"/>
          <w:sz w:val="22"/>
          <w:szCs w:val="22"/>
        </w:rPr>
      </w:pPr>
    </w:p>
    <w:tbl>
      <w:tblPr>
        <w:tblW w:w="0" w:type="auto"/>
        <w:tblLook w:val="00A0"/>
      </w:tblPr>
      <w:tblGrid>
        <w:gridCol w:w="4785"/>
        <w:gridCol w:w="5223"/>
      </w:tblGrid>
      <w:tr w:rsidR="00071D1C" w:rsidRPr="00AF04FC" w:rsidTr="00E22E51">
        <w:tc>
          <w:tcPr>
            <w:tcW w:w="4785" w:type="dxa"/>
          </w:tcPr>
          <w:p w:rsidR="00071D1C" w:rsidRPr="00AF04FC" w:rsidRDefault="00071D1C" w:rsidP="00EF3662">
            <w:pPr>
              <w:tabs>
                <w:tab w:val="left" w:pos="360"/>
                <w:tab w:val="left" w:pos="540"/>
              </w:tabs>
              <w:jc w:val="center"/>
              <w:rPr>
                <w:rFonts w:ascii="Arial LatArm" w:hAnsi="Arial LatArm" w:cs="Sylfaen"/>
                <w:b/>
                <w:bCs/>
                <w:sz w:val="22"/>
                <w:szCs w:val="22"/>
                <w:lang w:eastAsia="ru-RU"/>
              </w:rPr>
            </w:pPr>
            <w:r w:rsidRPr="00AF04FC">
              <w:rPr>
                <w:rFonts w:ascii="Arial" w:hAnsi="Arial" w:cs="Arial"/>
                <w:b/>
                <w:bCs/>
                <w:sz w:val="22"/>
                <w:szCs w:val="22"/>
              </w:rPr>
              <w:t>Հանձնեց</w:t>
            </w:r>
          </w:p>
        </w:tc>
        <w:tc>
          <w:tcPr>
            <w:tcW w:w="5223" w:type="dxa"/>
          </w:tcPr>
          <w:p w:rsidR="00071D1C" w:rsidRPr="00AF04FC" w:rsidRDefault="00071D1C" w:rsidP="00EF3662">
            <w:pPr>
              <w:tabs>
                <w:tab w:val="left" w:pos="360"/>
                <w:tab w:val="left" w:pos="540"/>
              </w:tabs>
              <w:jc w:val="center"/>
              <w:rPr>
                <w:rFonts w:ascii="Arial LatArm" w:hAnsi="Arial LatArm" w:cs="Sylfaen"/>
                <w:b/>
                <w:bCs/>
                <w:sz w:val="22"/>
                <w:szCs w:val="22"/>
                <w:lang w:eastAsia="ru-RU"/>
              </w:rPr>
            </w:pPr>
            <w:r w:rsidRPr="00AF04FC">
              <w:rPr>
                <w:rFonts w:ascii="Arial" w:hAnsi="Arial" w:cs="Arial"/>
                <w:b/>
                <w:bCs/>
                <w:sz w:val="22"/>
                <w:szCs w:val="22"/>
              </w:rPr>
              <w:t>Ընդունեց</w:t>
            </w:r>
          </w:p>
        </w:tc>
      </w:tr>
    </w:tbl>
    <w:p w:rsidR="00071D1C" w:rsidRPr="00AF04FC" w:rsidRDefault="00071D1C" w:rsidP="00EF3662">
      <w:pPr>
        <w:tabs>
          <w:tab w:val="left" w:pos="360"/>
          <w:tab w:val="left" w:pos="540"/>
        </w:tabs>
        <w:rPr>
          <w:rFonts w:ascii="Arial LatArm" w:hAnsi="Arial LatArm" w:cs="Sylfaen"/>
          <w:sz w:val="20"/>
          <w:szCs w:val="20"/>
          <w:lang w:eastAsia="ru-RU"/>
        </w:rPr>
      </w:pPr>
      <w:r w:rsidRPr="00AF04FC">
        <w:rPr>
          <w:rFonts w:ascii="Arial" w:hAnsi="Arial" w:cs="Arial"/>
          <w:sz w:val="20"/>
          <w:szCs w:val="20"/>
          <w:lang w:eastAsia="ru-RU"/>
        </w:rPr>
        <w:t>հայտընախագծածներկայացուցիչ</w:t>
      </w:r>
      <w:r w:rsidRPr="00AF04FC">
        <w:rPr>
          <w:rFonts w:ascii="Arial LatArm" w:hAnsi="Arial LatArm" w:cs="Sylfaen"/>
          <w:sz w:val="20"/>
          <w:szCs w:val="20"/>
          <w:lang w:eastAsia="ru-RU"/>
        </w:rPr>
        <w:t>`</w:t>
      </w:r>
    </w:p>
    <w:p w:rsidR="00071D1C" w:rsidRPr="00AF04FC" w:rsidRDefault="00071D1C" w:rsidP="00EF3662">
      <w:pPr>
        <w:tabs>
          <w:tab w:val="left" w:pos="360"/>
          <w:tab w:val="left" w:pos="540"/>
        </w:tabs>
        <w:rPr>
          <w:rFonts w:ascii="Arial LatArm" w:hAnsi="Arial LatArm"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F04FC" w:rsidTr="00E22E51">
        <w:trPr>
          <w:tblCellSpacing w:w="7" w:type="dxa"/>
          <w:jc w:val="center"/>
        </w:trPr>
        <w:tc>
          <w:tcPr>
            <w:tcW w:w="0" w:type="auto"/>
            <w:vAlign w:val="center"/>
          </w:tcPr>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LatArm" w:hAnsi="Arial LatArm" w:cs="GHEA Grapalat"/>
                <w:color w:val="000000"/>
                <w:sz w:val="21"/>
                <w:szCs w:val="21"/>
              </w:rPr>
              <w:t xml:space="preserve">___________________________ </w:t>
            </w:r>
          </w:p>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w:hAnsi="Arial" w:cs="Arial"/>
                <w:color w:val="000000"/>
                <w:sz w:val="15"/>
                <w:szCs w:val="15"/>
              </w:rPr>
              <w:t>ազգանուն</w:t>
            </w:r>
            <w:r w:rsidRPr="00AF04FC">
              <w:rPr>
                <w:rFonts w:ascii="Arial LatArm" w:hAnsi="Arial LatArm" w:cs="GHEA Grapalat"/>
                <w:color w:val="000000"/>
                <w:sz w:val="15"/>
                <w:szCs w:val="15"/>
              </w:rPr>
              <w:t xml:space="preserve">, </w:t>
            </w:r>
            <w:r w:rsidRPr="00AF04FC">
              <w:rPr>
                <w:rFonts w:ascii="Arial" w:hAnsi="Arial" w:cs="Arial"/>
                <w:color w:val="000000"/>
                <w:sz w:val="15"/>
                <w:szCs w:val="15"/>
              </w:rPr>
              <w:t>անուն</w:t>
            </w:r>
          </w:p>
        </w:tc>
        <w:tc>
          <w:tcPr>
            <w:tcW w:w="0" w:type="auto"/>
            <w:vAlign w:val="center"/>
          </w:tcPr>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LatArm" w:hAnsi="Arial LatArm" w:cs="GHEA Grapalat"/>
                <w:color w:val="000000"/>
                <w:sz w:val="21"/>
                <w:szCs w:val="21"/>
              </w:rPr>
              <w:t>___________________________</w:t>
            </w:r>
          </w:p>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w:hAnsi="Arial" w:cs="Arial"/>
                <w:color w:val="000000"/>
                <w:sz w:val="15"/>
                <w:szCs w:val="15"/>
              </w:rPr>
              <w:t>ազգանուն</w:t>
            </w:r>
            <w:r w:rsidRPr="00AF04FC">
              <w:rPr>
                <w:rFonts w:ascii="Arial LatArm" w:hAnsi="Arial LatArm" w:cs="GHEA Grapalat"/>
                <w:color w:val="000000"/>
                <w:sz w:val="15"/>
                <w:szCs w:val="15"/>
              </w:rPr>
              <w:t xml:space="preserve">, </w:t>
            </w:r>
            <w:r w:rsidRPr="00AF04FC">
              <w:rPr>
                <w:rFonts w:ascii="Arial" w:hAnsi="Arial" w:cs="Arial"/>
                <w:color w:val="000000"/>
                <w:sz w:val="15"/>
                <w:szCs w:val="15"/>
              </w:rPr>
              <w:t>անուն</w:t>
            </w:r>
          </w:p>
        </w:tc>
      </w:tr>
      <w:tr w:rsidR="00071D1C" w:rsidRPr="00AF04FC" w:rsidTr="00E22E51">
        <w:trPr>
          <w:tblCellSpacing w:w="7" w:type="dxa"/>
          <w:jc w:val="center"/>
        </w:trPr>
        <w:tc>
          <w:tcPr>
            <w:tcW w:w="0" w:type="auto"/>
            <w:vAlign w:val="center"/>
          </w:tcPr>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LatArm" w:hAnsi="Arial LatArm" w:cs="GHEA Grapalat"/>
                <w:color w:val="000000"/>
                <w:sz w:val="21"/>
                <w:szCs w:val="21"/>
              </w:rPr>
              <w:t xml:space="preserve">___________________________ </w:t>
            </w:r>
          </w:p>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w:hAnsi="Arial" w:cs="Arial"/>
                <w:color w:val="000000"/>
                <w:sz w:val="15"/>
                <w:szCs w:val="15"/>
              </w:rPr>
              <w:t>Ստորագրություն</w:t>
            </w:r>
          </w:p>
        </w:tc>
        <w:tc>
          <w:tcPr>
            <w:tcW w:w="0" w:type="auto"/>
            <w:vAlign w:val="center"/>
          </w:tcPr>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LatArm" w:hAnsi="Arial LatArm" w:cs="GHEA Grapalat"/>
                <w:color w:val="000000"/>
                <w:sz w:val="21"/>
                <w:szCs w:val="21"/>
              </w:rPr>
              <w:t>___________________________</w:t>
            </w:r>
          </w:p>
          <w:p w:rsidR="00071D1C" w:rsidRPr="00AF04FC" w:rsidRDefault="00071D1C" w:rsidP="00EF3662">
            <w:pPr>
              <w:jc w:val="center"/>
              <w:rPr>
                <w:rFonts w:ascii="Arial LatArm" w:hAnsi="Arial LatArm" w:cs="GHEA Grapalat"/>
                <w:color w:val="000000"/>
                <w:sz w:val="21"/>
                <w:szCs w:val="21"/>
                <w:lang w:val="ru-RU" w:eastAsia="ru-RU"/>
              </w:rPr>
            </w:pPr>
            <w:r w:rsidRPr="00AF04FC">
              <w:rPr>
                <w:rFonts w:ascii="Arial" w:hAnsi="Arial" w:cs="Arial"/>
                <w:color w:val="000000"/>
                <w:sz w:val="15"/>
                <w:szCs w:val="15"/>
              </w:rPr>
              <w:t>ստորագրություն</w:t>
            </w:r>
          </w:p>
        </w:tc>
      </w:tr>
      <w:tr w:rsidR="00071D1C" w:rsidRPr="00AF04FC" w:rsidTr="00E22E51">
        <w:trPr>
          <w:tblCellSpacing w:w="7" w:type="dxa"/>
          <w:jc w:val="center"/>
        </w:trPr>
        <w:tc>
          <w:tcPr>
            <w:tcW w:w="0" w:type="auto"/>
            <w:vAlign w:val="center"/>
          </w:tcPr>
          <w:p w:rsidR="00071D1C" w:rsidRPr="00AF04FC" w:rsidRDefault="00071D1C" w:rsidP="00EF3662">
            <w:pPr>
              <w:rPr>
                <w:rFonts w:ascii="Arial LatArm" w:hAnsi="Arial LatArm" w:cs="GHEA Grapalat"/>
                <w:color w:val="000000"/>
                <w:sz w:val="21"/>
                <w:szCs w:val="21"/>
                <w:lang w:val="ru-RU" w:eastAsia="ru-RU"/>
              </w:rPr>
            </w:pPr>
          </w:p>
        </w:tc>
        <w:tc>
          <w:tcPr>
            <w:tcW w:w="0" w:type="auto"/>
            <w:vAlign w:val="center"/>
          </w:tcPr>
          <w:p w:rsidR="00071D1C" w:rsidRPr="00AF04FC" w:rsidRDefault="00071D1C" w:rsidP="00EF3662">
            <w:pPr>
              <w:rPr>
                <w:rFonts w:ascii="Arial LatArm" w:hAnsi="Arial LatArm" w:cs="GHEA Grapalat"/>
                <w:color w:val="000000"/>
                <w:sz w:val="21"/>
                <w:szCs w:val="21"/>
                <w:lang w:val="ru-RU" w:eastAsia="ru-RU"/>
              </w:rPr>
            </w:pPr>
          </w:p>
        </w:tc>
      </w:tr>
    </w:tbl>
    <w:p w:rsidR="00071D1C" w:rsidRPr="00AF04FC" w:rsidRDefault="00071D1C" w:rsidP="00EF3662">
      <w:pPr>
        <w:ind w:left="-142" w:firstLine="142"/>
        <w:jc w:val="center"/>
        <w:rPr>
          <w:rFonts w:ascii="Arial LatArm" w:hAnsi="Arial LatArm" w:cs="Sylfaen"/>
          <w:b/>
        </w:rPr>
      </w:pPr>
    </w:p>
    <w:p w:rsidR="00071D1C" w:rsidRPr="00AF04FC" w:rsidRDefault="00071D1C" w:rsidP="00EF3662">
      <w:pPr>
        <w:ind w:left="-142" w:firstLine="142"/>
        <w:jc w:val="center"/>
        <w:rPr>
          <w:rFonts w:ascii="Arial LatArm" w:hAnsi="Arial LatArm" w:cs="Sylfaen"/>
          <w:b/>
        </w:rPr>
      </w:pPr>
    </w:p>
    <w:p w:rsidR="00536BFB" w:rsidRPr="00AF04FC" w:rsidRDefault="00536BFB" w:rsidP="00EF3662">
      <w:pPr>
        <w:rPr>
          <w:rFonts w:ascii="Arial LatArm" w:hAnsi="Arial LatArm"/>
          <w:sz w:val="20"/>
          <w:lang w:val="hy-AM"/>
        </w:rPr>
      </w:pPr>
    </w:p>
    <w:p w:rsidR="00057264" w:rsidRPr="00AF04FC" w:rsidRDefault="00057264" w:rsidP="00EF3662">
      <w:pPr>
        <w:ind w:left="-142" w:firstLine="142"/>
        <w:jc w:val="center"/>
        <w:rPr>
          <w:rFonts w:ascii="Arial LatArm" w:hAnsi="Arial LatArm" w:cs="Sylfaen"/>
          <w:b/>
        </w:rPr>
        <w:sectPr w:rsidR="00057264" w:rsidRPr="00AF04FC" w:rsidSect="00536BFB">
          <w:footnotePr>
            <w:pos w:val="beneathText"/>
          </w:footnotePr>
          <w:pgSz w:w="11906" w:h="16838" w:code="9"/>
          <w:pgMar w:top="720" w:right="662" w:bottom="533" w:left="1138" w:header="562" w:footer="562" w:gutter="0"/>
          <w:cols w:space="720"/>
        </w:sectPr>
      </w:pPr>
    </w:p>
    <w:p w:rsidR="00B2572B" w:rsidRPr="00AF04FC" w:rsidRDefault="00B2572B" w:rsidP="00383BC3">
      <w:pPr>
        <w:pStyle w:val="BodyTextIndent"/>
        <w:spacing w:line="240" w:lineRule="auto"/>
        <w:jc w:val="right"/>
        <w:rPr>
          <w:rFonts w:cs="GHEA Grapalat"/>
          <w:sz w:val="22"/>
          <w:szCs w:val="22"/>
          <w:lang w:val="hy-AM"/>
        </w:rPr>
      </w:pPr>
    </w:p>
    <w:sectPr w:rsidR="00B2572B" w:rsidRPr="00AF04FC" w:rsidSect="00383BC3">
      <w:pgSz w:w="16838" w:h="11906" w:orient="landscape" w:code="9"/>
      <w:pgMar w:top="1138" w:right="720" w:bottom="662" w:left="533"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43D" w:rsidRDefault="001B343D">
      <w:r>
        <w:separator/>
      </w:r>
    </w:p>
  </w:endnote>
  <w:endnote w:type="continuationSeparator" w:id="1">
    <w:p w:rsidR="001B343D" w:rsidRDefault="001B34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43D" w:rsidRDefault="001B343D">
      <w:r>
        <w:separator/>
      </w:r>
    </w:p>
  </w:footnote>
  <w:footnote w:type="continuationSeparator" w:id="1">
    <w:p w:rsidR="001B343D" w:rsidRDefault="001B343D">
      <w:r>
        <w:continuationSeparator/>
      </w:r>
    </w:p>
  </w:footnote>
  <w:footnote w:id="2">
    <w:p w:rsidR="00AD7BAF" w:rsidRPr="006265F4" w:rsidRDefault="00AD7BAF" w:rsidP="003850A0">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բառերը:</w:t>
      </w:r>
    </w:p>
  </w:footnote>
  <w:footnote w:id="3">
    <w:p w:rsidR="00AD7BAF" w:rsidRPr="006265F4" w:rsidRDefault="00AD7BAF">
      <w:pPr>
        <w:pStyle w:val="FootnoteText"/>
      </w:pPr>
      <w:r w:rsidRPr="006265F4">
        <w:rPr>
          <w:rStyle w:val="FootnoteReference"/>
          <w:color w:val="FFFFFF"/>
        </w:rPr>
        <w:footnoteRef/>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4">
    <w:p w:rsidR="00AD7BAF" w:rsidRPr="006265F4" w:rsidRDefault="00AD7BAF" w:rsidP="00571F29">
      <w:pPr>
        <w:pStyle w:val="FootnoteText"/>
        <w:rPr>
          <w:rFonts w:ascii="Sylfaen" w:hAnsi="Sylfaen"/>
          <w:lang w:val="en-US"/>
        </w:rPr>
      </w:pPr>
      <w:r w:rsidRPr="006265F4">
        <w:rPr>
          <w:rFonts w:ascii="GHEA Grapalat" w:hAnsi="GHEA Grapalat" w:cs="Sylfaen"/>
          <w:i/>
          <w:color w:val="FFFFFF"/>
          <w:sz w:val="16"/>
          <w:szCs w:val="16"/>
          <w:vertAlign w:val="superscript"/>
        </w:rPr>
        <w:footnoteRef/>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AD7BAF" w:rsidRPr="006265F4" w:rsidRDefault="00AD7BAF">
      <w:pPr>
        <w:pStyle w:val="FootnoteText"/>
        <w:rPr>
          <w:rFonts w:ascii="GHEA Grapalat" w:hAnsi="GHEA Grapalat" w:cs="Sylfaen"/>
          <w:i/>
          <w:sz w:val="16"/>
          <w:szCs w:val="16"/>
          <w:lang w:val="en-US"/>
        </w:rPr>
      </w:pPr>
      <w:r w:rsidRPr="006265F4">
        <w:rPr>
          <w:rStyle w:val="FootnoteReference"/>
        </w:rPr>
        <w:footnoteRef/>
      </w:r>
      <w:r w:rsidRPr="006265F4">
        <w:rPr>
          <w:rFonts w:ascii="GHEA Grapalat" w:hAnsi="GHEA Grapalat" w:cs="Sylfaen"/>
          <w:i/>
          <w:sz w:val="16"/>
          <w:szCs w:val="16"/>
          <w:lang w:val="en-US"/>
        </w:rPr>
        <w:t>Եթե գնման հայտով գնվելիք ապրանքի գինը չի գերազանցում 10 մլն. ՀՀ դրամը, ապա“բանկային երաշխիքի ձևով (հավելված 4)” բառերը փոխարիվում են “միակողմանի հաստատված հայտարարության՝ տուժանքի (հավելված 4.1) կամ կանխիկ փողի ձևով” բառերով</w:t>
      </w:r>
    </w:p>
    <w:p w:rsidR="00AD7BAF" w:rsidRPr="006265F4" w:rsidRDefault="00AD7BAF" w:rsidP="00501A05">
      <w:pPr>
        <w:pStyle w:val="FootnoteText"/>
        <w:rPr>
          <w:rFonts w:ascii="GHEA Grapalat" w:hAnsi="GHEA Grapalat" w:cs="Sylfaen"/>
          <w:i/>
          <w:sz w:val="16"/>
          <w:szCs w:val="16"/>
          <w:lang w:val="en-US"/>
        </w:rPr>
      </w:pPr>
      <w:r>
        <w:rPr>
          <w:rFonts w:ascii="GHEA Grapalat" w:hAnsi="GHEA Grapalat" w:cs="Sylfaen"/>
          <w:i/>
          <w:sz w:val="16"/>
          <w:szCs w:val="16"/>
          <w:vertAlign w:val="superscript"/>
          <w:lang w:val="en-US"/>
        </w:rPr>
        <w:t>13</w:t>
      </w:r>
      <w:r w:rsidRPr="006265F4">
        <w:rPr>
          <w:rFonts w:ascii="GHEA Grapalat" w:hAnsi="GHEA Grapalat" w:cs="Sylfaen"/>
          <w:i/>
          <w:sz w:val="16"/>
          <w:szCs w:val="16"/>
          <w:lang w:val="en-US"/>
        </w:rPr>
        <w:t>Եթե գնման հայտով գնվելիք ապրանքի գինը չի գերազանցում 10 մլն. ՀՀ դրամը, ապա“բանկային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AD7BAF" w:rsidRPr="006265F4" w:rsidRDefault="00AD7BAF">
      <w:pPr>
        <w:pStyle w:val="FootnoteText"/>
        <w:rPr>
          <w:rFonts w:ascii="Times New Roman" w:hAnsi="Times New Roman"/>
          <w:vertAlign w:val="superscript"/>
          <w:lang w:val="en-US"/>
        </w:rPr>
      </w:pPr>
    </w:p>
  </w:footnote>
  <w:footnote w:id="6">
    <w:p w:rsidR="00AD7BAF" w:rsidRPr="006265F4" w:rsidRDefault="00AD7BAF">
      <w:pPr>
        <w:pStyle w:val="FootnoteText"/>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p>
  </w:footnote>
  <w:footnote w:id="7">
    <w:p w:rsidR="00AD7BAF" w:rsidRPr="006265F4" w:rsidRDefault="00AD7BAF"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AD7BAF" w:rsidRPr="006265F4" w:rsidRDefault="00AD7BAF" w:rsidP="00B2572B">
      <w:pPr>
        <w:pStyle w:val="FootnoteText"/>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լրացվումէհանձնաժողովիքարտուղարիկողմից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մինչևհրավերըտեղեկագրումհրապարակելը</w:t>
      </w:r>
      <w:r w:rsidRPr="006265F4">
        <w:rPr>
          <w:rFonts w:ascii="GHEA Grapalat" w:hAnsi="GHEA Grapalat"/>
          <w:i/>
          <w:sz w:val="16"/>
          <w:szCs w:val="16"/>
          <w:lang w:val="hy-AM"/>
        </w:rPr>
        <w:t>:</w:t>
      </w:r>
    </w:p>
    <w:p w:rsidR="00AD7BAF" w:rsidRPr="006265F4" w:rsidDel="006C3873" w:rsidRDefault="00AD7BAF" w:rsidP="00CE3A99">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hy-AM" w:eastAsia="ru-RU"/>
        </w:rPr>
        <w:t xml:space="preserve">գործադիր մարմնի ղեկավարի և անդամների տվյալները: </w:t>
      </w:r>
    </w:p>
  </w:footnote>
  <w:footnote w:id="9">
    <w:p w:rsidR="00AD7BAF" w:rsidRPr="006265F4" w:rsidRDefault="00AD7BAF"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rPr>
        <w:t>լրացվումէհանձնաժողովիքարտուղարիկողմից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մինչևհրավերըտեղեկագրումհրապարակելը</w:t>
      </w:r>
      <w:r w:rsidRPr="006265F4">
        <w:rPr>
          <w:rFonts w:ascii="GHEA Grapalat" w:hAnsi="GHEA Grapalat"/>
          <w:i/>
          <w:sz w:val="16"/>
          <w:szCs w:val="16"/>
          <w:lang w:val="hy-AM"/>
        </w:rPr>
        <w:t>:</w:t>
      </w:r>
    </w:p>
    <w:p w:rsidR="00AD7BAF" w:rsidRPr="006265F4" w:rsidRDefault="00AD7BAF"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եթեմասնակիցնավելացվածարժեքիհարկվճարողէ</w:t>
      </w:r>
      <w:r w:rsidRPr="006265F4">
        <w:rPr>
          <w:rFonts w:ascii="GHEA Grapalat" w:hAnsi="GHEA Grapalat"/>
          <w:i/>
          <w:sz w:val="16"/>
          <w:szCs w:val="16"/>
          <w:lang w:val="af-ZA"/>
        </w:rPr>
        <w:t xml:space="preserve">, </w:t>
      </w:r>
      <w:r w:rsidRPr="006265F4">
        <w:rPr>
          <w:rFonts w:ascii="GHEA Grapalat" w:hAnsi="GHEA Grapalat"/>
          <w:i/>
          <w:sz w:val="16"/>
          <w:szCs w:val="16"/>
        </w:rPr>
        <w:t>ապատվյալպայմանագրիգծովՀայաստանիՀանրապետությանպետականբյուջեվճարվելիքավելացվածարժեքիհարկիգումարընշվումէ</w:t>
      </w:r>
      <w:r w:rsidRPr="006265F4">
        <w:rPr>
          <w:rFonts w:ascii="GHEA Grapalat" w:hAnsi="GHEA Grapalat"/>
          <w:i/>
          <w:sz w:val="16"/>
          <w:szCs w:val="16"/>
          <w:lang w:val="af-ZA"/>
        </w:rPr>
        <w:t xml:space="preserve"> 5-</w:t>
      </w:r>
      <w:r w:rsidRPr="006265F4">
        <w:rPr>
          <w:rFonts w:ascii="GHEA Grapalat" w:hAnsi="GHEA Grapalat"/>
          <w:i/>
          <w:sz w:val="16"/>
          <w:szCs w:val="16"/>
        </w:rPr>
        <w:t>րդսյունակում։</w:t>
      </w:r>
    </w:p>
    <w:p w:rsidR="00AD7BAF" w:rsidRPr="006265F4" w:rsidDel="00856FDE" w:rsidRDefault="00AD7BAF" w:rsidP="00B2572B">
      <w:pPr>
        <w:pStyle w:val="FootnoteText"/>
        <w:rPr>
          <w:del w:id="12" w:author="User" w:date="2019-05-26T09:57:00Z"/>
          <w:i/>
          <w:lang w:val="af-ZA"/>
        </w:rPr>
      </w:pPr>
    </w:p>
  </w:footnote>
  <w:footnote w:id="10">
    <w:p w:rsidR="00AD7BAF" w:rsidRPr="006265F4" w:rsidDel="007942E8" w:rsidRDefault="00AD7BAF" w:rsidP="00071D1C">
      <w:pPr>
        <w:pStyle w:val="FootnoteText"/>
        <w:rPr>
          <w:del w:id="14" w:author="User" w:date="2019-05-26T10:01:00Z"/>
          <w:rFonts w:ascii="GHEA Grapalat" w:hAnsi="GHEA Grapalat"/>
          <w:i/>
          <w:sz w:val="16"/>
          <w:szCs w:val="24"/>
          <w:lang w:val="af-ZA" w:eastAsia="en-US"/>
        </w:rPr>
      </w:pPr>
      <w:r w:rsidRPr="006265F4">
        <w:rPr>
          <w:color w:val="FFFFFF"/>
          <w:vertAlign w:val="superscript"/>
          <w:lang w:val="af-ZA"/>
        </w:rPr>
        <w:t>29</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ռաջարկըներկայացվելէառանցԱԱՀ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ապապայմանագիրըկնքելիս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բառերըհանվումեն</w:t>
      </w:r>
      <w:r w:rsidRPr="006265F4">
        <w:rPr>
          <w:rFonts w:ascii="GHEA Grapalat" w:hAnsi="GHEA Grapalat"/>
          <w:i/>
          <w:sz w:val="16"/>
          <w:szCs w:val="24"/>
          <w:lang w:val="af-ZA" w:eastAsia="en-US"/>
        </w:rPr>
        <w:t>:</w:t>
      </w:r>
    </w:p>
  </w:footnote>
  <w:footnote w:id="11">
    <w:p w:rsidR="00AD7BAF" w:rsidRPr="006265F4" w:rsidDel="007942E8" w:rsidRDefault="00AD7BAF" w:rsidP="00071D1C">
      <w:pPr>
        <w:pStyle w:val="FootnoteText"/>
        <w:rPr>
          <w:del w:id="15" w:author="User" w:date="2019-05-26T10:02:00Z"/>
          <w:lang w:val="hy-AM"/>
        </w:rPr>
      </w:pPr>
      <w:r w:rsidRPr="006265F4">
        <w:rPr>
          <w:color w:val="FFFFFF"/>
          <w:vertAlign w:val="superscript"/>
          <w:lang w:val="hy-AM"/>
        </w:rPr>
        <w:t>31</w:t>
      </w:r>
      <w:r w:rsidRPr="00AF04FC">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AD7BAF" w:rsidRPr="006265F4" w:rsidRDefault="00AD7BAF" w:rsidP="009123CA">
      <w:pPr>
        <w:pStyle w:val="FootnoteText"/>
        <w:jc w:val="both"/>
        <w:rPr>
          <w:rFonts w:ascii="GHEA Grapalat" w:hAnsi="GHEA Grapalat"/>
          <w:i/>
          <w:sz w:val="16"/>
          <w:szCs w:val="24"/>
          <w:lang w:val="hy-AM" w:eastAsia="en-US"/>
        </w:rPr>
      </w:pPr>
      <w:r w:rsidRPr="00AF04FC">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AD7BAF" w:rsidRPr="006265F4" w:rsidDel="007942E8" w:rsidRDefault="00AD7BAF" w:rsidP="009123CA">
      <w:pPr>
        <w:pStyle w:val="FootnoteText"/>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AD7BAF" w:rsidRPr="006265F4" w:rsidDel="002877FC" w:rsidRDefault="00AD7BAF" w:rsidP="00071D1C">
      <w:pPr>
        <w:pStyle w:val="FootnoteText"/>
        <w:jc w:val="both"/>
        <w:rPr>
          <w:del w:id="17" w:author="User" w:date="2019-05-26T10:04:00Z"/>
          <w:lang w:val="hy-AM"/>
        </w:rPr>
      </w:pPr>
      <w:r w:rsidRPr="00AF04FC">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rsidR="00AD7BAF" w:rsidRPr="006265F4" w:rsidDel="002877FC" w:rsidRDefault="00AD7BAF" w:rsidP="00071D1C">
      <w:pPr>
        <w:pStyle w:val="FootnoteText"/>
        <w:jc w:val="both"/>
        <w:rPr>
          <w:del w:id="18" w:author="User" w:date="2019-05-26T10:04:00Z"/>
          <w:lang w:val="hy-AM"/>
        </w:rPr>
      </w:pPr>
      <w:r w:rsidRPr="00AF04FC">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D7BAF" w:rsidRPr="006C50D5" w:rsidRDefault="00AD7BAF">
      <w:pPr>
        <w:rPr>
          <w:lang w:val="hy-AM"/>
        </w:rPr>
      </w:pPr>
      <w:r w:rsidRPr="00AF04FC">
        <w:rPr>
          <w:vertAlign w:val="superscript"/>
          <w:lang w:val="hy-AM"/>
        </w:rPr>
        <w:t>24</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A4786"/>
    <w:multiLevelType w:val="hybridMultilevel"/>
    <w:tmpl w:val="6652A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8"/>
  </w:num>
  <w:num w:numId="3">
    <w:abstractNumId w:val="16"/>
  </w:num>
  <w:num w:numId="4">
    <w:abstractNumId w:val="13"/>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4"/>
  </w:num>
  <w:num w:numId="27">
    <w:abstractNumId w:val="12"/>
  </w:num>
  <w:num w:numId="2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7484"/>
    <w:rsid w:val="000205A6"/>
    <w:rsid w:val="000206DA"/>
    <w:rsid w:val="00020C83"/>
    <w:rsid w:val="00021831"/>
    <w:rsid w:val="00021C2E"/>
    <w:rsid w:val="00022E84"/>
    <w:rsid w:val="00023384"/>
    <w:rsid w:val="000238FE"/>
    <w:rsid w:val="000246E6"/>
    <w:rsid w:val="000250A7"/>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09F"/>
    <w:rsid w:val="000408D8"/>
    <w:rsid w:val="0004387F"/>
    <w:rsid w:val="00044976"/>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679"/>
    <w:rsid w:val="00065C3B"/>
    <w:rsid w:val="000677B2"/>
    <w:rsid w:val="000704B9"/>
    <w:rsid w:val="00070DBB"/>
    <w:rsid w:val="00071D1C"/>
    <w:rsid w:val="000730A7"/>
    <w:rsid w:val="00073430"/>
    <w:rsid w:val="000735B0"/>
    <w:rsid w:val="00073A04"/>
    <w:rsid w:val="00073A09"/>
    <w:rsid w:val="00075997"/>
    <w:rsid w:val="00077062"/>
    <w:rsid w:val="00077B5C"/>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755"/>
    <w:rsid w:val="000A37CE"/>
    <w:rsid w:val="000A4428"/>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6F5"/>
    <w:rsid w:val="000D3B6D"/>
    <w:rsid w:val="000D4471"/>
    <w:rsid w:val="000D52A5"/>
    <w:rsid w:val="000D5635"/>
    <w:rsid w:val="000D5766"/>
    <w:rsid w:val="000D590A"/>
    <w:rsid w:val="000D6A89"/>
    <w:rsid w:val="000D6C21"/>
    <w:rsid w:val="000D701E"/>
    <w:rsid w:val="000D77C1"/>
    <w:rsid w:val="000E0F29"/>
    <w:rsid w:val="000E1C31"/>
    <w:rsid w:val="000E21E6"/>
    <w:rsid w:val="000E2416"/>
    <w:rsid w:val="000E2427"/>
    <w:rsid w:val="000E267C"/>
    <w:rsid w:val="000E2D7B"/>
    <w:rsid w:val="000E308B"/>
    <w:rsid w:val="000E3900"/>
    <w:rsid w:val="000E3D1E"/>
    <w:rsid w:val="000E3F9A"/>
    <w:rsid w:val="000E426E"/>
    <w:rsid w:val="000E4C35"/>
    <w:rsid w:val="000E5257"/>
    <w:rsid w:val="000E760D"/>
    <w:rsid w:val="000E7612"/>
    <w:rsid w:val="000E79BD"/>
    <w:rsid w:val="000F008F"/>
    <w:rsid w:val="000F0419"/>
    <w:rsid w:val="000F0987"/>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1F10"/>
    <w:rsid w:val="00113F0D"/>
    <w:rsid w:val="0011419A"/>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2496"/>
    <w:rsid w:val="00143371"/>
    <w:rsid w:val="00143BD7"/>
    <w:rsid w:val="00143E8C"/>
    <w:rsid w:val="0014472E"/>
    <w:rsid w:val="00144F73"/>
    <w:rsid w:val="001458D6"/>
    <w:rsid w:val="00145CC3"/>
    <w:rsid w:val="001475A1"/>
    <w:rsid w:val="00147CD0"/>
    <w:rsid w:val="00147F14"/>
    <w:rsid w:val="00150CBE"/>
    <w:rsid w:val="001514D1"/>
    <w:rsid w:val="001515DE"/>
    <w:rsid w:val="00151D3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43D"/>
    <w:rsid w:val="001B37D2"/>
    <w:rsid w:val="001B45A9"/>
    <w:rsid w:val="001B478E"/>
    <w:rsid w:val="001B6FCF"/>
    <w:rsid w:val="001B7698"/>
    <w:rsid w:val="001C015D"/>
    <w:rsid w:val="001C07C6"/>
    <w:rsid w:val="001C0849"/>
    <w:rsid w:val="001C0B2D"/>
    <w:rsid w:val="001C3D83"/>
    <w:rsid w:val="001C3F6C"/>
    <w:rsid w:val="001C41FC"/>
    <w:rsid w:val="001C76F7"/>
    <w:rsid w:val="001C7C1A"/>
    <w:rsid w:val="001D1139"/>
    <w:rsid w:val="001D1D00"/>
    <w:rsid w:val="001D1F40"/>
    <w:rsid w:val="001D2D62"/>
    <w:rsid w:val="001D5FF7"/>
    <w:rsid w:val="001D6531"/>
    <w:rsid w:val="001D7228"/>
    <w:rsid w:val="001D74FA"/>
    <w:rsid w:val="001D78C5"/>
    <w:rsid w:val="001E0216"/>
    <w:rsid w:val="001E10F5"/>
    <w:rsid w:val="001E17BA"/>
    <w:rsid w:val="001E2794"/>
    <w:rsid w:val="001E2814"/>
    <w:rsid w:val="001E55B2"/>
    <w:rsid w:val="001E5866"/>
    <w:rsid w:val="001E7733"/>
    <w:rsid w:val="001F0335"/>
    <w:rsid w:val="001F0371"/>
    <w:rsid w:val="001F1DF0"/>
    <w:rsid w:val="001F3094"/>
    <w:rsid w:val="001F3237"/>
    <w:rsid w:val="001F386B"/>
    <w:rsid w:val="001F3F4F"/>
    <w:rsid w:val="001F5FDE"/>
    <w:rsid w:val="001F6578"/>
    <w:rsid w:val="001F760C"/>
    <w:rsid w:val="00201683"/>
    <w:rsid w:val="002017CB"/>
    <w:rsid w:val="00201DA0"/>
    <w:rsid w:val="00201F2E"/>
    <w:rsid w:val="00202F4D"/>
    <w:rsid w:val="002032CE"/>
    <w:rsid w:val="00203917"/>
    <w:rsid w:val="00204B03"/>
    <w:rsid w:val="00204B66"/>
    <w:rsid w:val="00204E53"/>
    <w:rsid w:val="00205689"/>
    <w:rsid w:val="0020701A"/>
    <w:rsid w:val="00207CF7"/>
    <w:rsid w:val="002100B3"/>
    <w:rsid w:val="002101F2"/>
    <w:rsid w:val="002106E6"/>
    <w:rsid w:val="002106FC"/>
    <w:rsid w:val="0021073A"/>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5475"/>
    <w:rsid w:val="00226412"/>
    <w:rsid w:val="002273AD"/>
    <w:rsid w:val="0022770A"/>
    <w:rsid w:val="00227C9F"/>
    <w:rsid w:val="00230B12"/>
    <w:rsid w:val="00230C8F"/>
    <w:rsid w:val="0023354E"/>
    <w:rsid w:val="0023571C"/>
    <w:rsid w:val="00236B75"/>
    <w:rsid w:val="0024027D"/>
    <w:rsid w:val="00240289"/>
    <w:rsid w:val="0024041A"/>
    <w:rsid w:val="0024186B"/>
    <w:rsid w:val="0024205E"/>
    <w:rsid w:val="00242B89"/>
    <w:rsid w:val="00244642"/>
    <w:rsid w:val="00244B38"/>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88D"/>
    <w:rsid w:val="00271DF6"/>
    <w:rsid w:val="0027208C"/>
    <w:rsid w:val="002737E0"/>
    <w:rsid w:val="002738E8"/>
    <w:rsid w:val="00273A88"/>
    <w:rsid w:val="00273B4F"/>
    <w:rsid w:val="00274353"/>
    <w:rsid w:val="00274649"/>
    <w:rsid w:val="0027499F"/>
    <w:rsid w:val="00274BDF"/>
    <w:rsid w:val="00274F0E"/>
    <w:rsid w:val="002754C4"/>
    <w:rsid w:val="00276441"/>
    <w:rsid w:val="00276B03"/>
    <w:rsid w:val="00277F14"/>
    <w:rsid w:val="0028014C"/>
    <w:rsid w:val="00280E91"/>
    <w:rsid w:val="00281740"/>
    <w:rsid w:val="00281D16"/>
    <w:rsid w:val="00282605"/>
    <w:rsid w:val="00283198"/>
    <w:rsid w:val="00283E26"/>
    <w:rsid w:val="00283F0A"/>
    <w:rsid w:val="002846B1"/>
    <w:rsid w:val="00285D2B"/>
    <w:rsid w:val="00286AD3"/>
    <w:rsid w:val="0028726A"/>
    <w:rsid w:val="00287761"/>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314"/>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282"/>
    <w:rsid w:val="00303732"/>
    <w:rsid w:val="003041A8"/>
    <w:rsid w:val="00304436"/>
    <w:rsid w:val="00304750"/>
    <w:rsid w:val="00304D64"/>
    <w:rsid w:val="003053EF"/>
    <w:rsid w:val="00305929"/>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27C61"/>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4849"/>
    <w:rsid w:val="00344EA9"/>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BC3"/>
    <w:rsid w:val="0038400D"/>
    <w:rsid w:val="0038438D"/>
    <w:rsid w:val="00384CCB"/>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730"/>
    <w:rsid w:val="00397DC0"/>
    <w:rsid w:val="003A0A31"/>
    <w:rsid w:val="003A145D"/>
    <w:rsid w:val="003A2BE0"/>
    <w:rsid w:val="003A377C"/>
    <w:rsid w:val="003A5049"/>
    <w:rsid w:val="003A5533"/>
    <w:rsid w:val="003A57F0"/>
    <w:rsid w:val="003A59B8"/>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C7446"/>
    <w:rsid w:val="003D0075"/>
    <w:rsid w:val="003D0940"/>
    <w:rsid w:val="003D14E9"/>
    <w:rsid w:val="003D1CF4"/>
    <w:rsid w:val="003D1FE3"/>
    <w:rsid w:val="003D39F7"/>
    <w:rsid w:val="003D4374"/>
    <w:rsid w:val="003D56A5"/>
    <w:rsid w:val="003D5DA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15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3E92"/>
    <w:rsid w:val="00427EAA"/>
    <w:rsid w:val="00427FD1"/>
    <w:rsid w:val="004306D6"/>
    <w:rsid w:val="004313D4"/>
    <w:rsid w:val="00431998"/>
    <w:rsid w:val="00431F65"/>
    <w:rsid w:val="004320F2"/>
    <w:rsid w:val="00433F39"/>
    <w:rsid w:val="004348F9"/>
    <w:rsid w:val="004349A1"/>
    <w:rsid w:val="00434C77"/>
    <w:rsid w:val="00434D1C"/>
    <w:rsid w:val="0043558D"/>
    <w:rsid w:val="004361D6"/>
    <w:rsid w:val="0043641B"/>
    <w:rsid w:val="00436DF8"/>
    <w:rsid w:val="00436F47"/>
    <w:rsid w:val="00437CDB"/>
    <w:rsid w:val="00440390"/>
    <w:rsid w:val="00441C20"/>
    <w:rsid w:val="00441CC1"/>
    <w:rsid w:val="00441D04"/>
    <w:rsid w:val="00442C9D"/>
    <w:rsid w:val="00443208"/>
    <w:rsid w:val="00443B7A"/>
    <w:rsid w:val="00444069"/>
    <w:rsid w:val="004454D8"/>
    <w:rsid w:val="0044556F"/>
    <w:rsid w:val="004460B1"/>
    <w:rsid w:val="0044660E"/>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596"/>
    <w:rsid w:val="00476A47"/>
    <w:rsid w:val="00480162"/>
    <w:rsid w:val="004813B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123A"/>
    <w:rsid w:val="004B2363"/>
    <w:rsid w:val="004B28E1"/>
    <w:rsid w:val="004B2DE7"/>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288"/>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30A8"/>
    <w:rsid w:val="00523563"/>
    <w:rsid w:val="005236FD"/>
    <w:rsid w:val="00523748"/>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90D"/>
    <w:rsid w:val="00581057"/>
    <w:rsid w:val="005812BE"/>
    <w:rsid w:val="00581DC3"/>
    <w:rsid w:val="0058298C"/>
    <w:rsid w:val="00582FEB"/>
    <w:rsid w:val="00583092"/>
    <w:rsid w:val="00583117"/>
    <w:rsid w:val="00584050"/>
    <w:rsid w:val="00584A70"/>
    <w:rsid w:val="005856C5"/>
    <w:rsid w:val="00585DD4"/>
    <w:rsid w:val="00585E16"/>
    <w:rsid w:val="0058649C"/>
    <w:rsid w:val="00586CD2"/>
    <w:rsid w:val="00587072"/>
    <w:rsid w:val="005900F2"/>
    <w:rsid w:val="005918A4"/>
    <w:rsid w:val="00592A50"/>
    <w:rsid w:val="005936C2"/>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910"/>
    <w:rsid w:val="005E6380"/>
    <w:rsid w:val="005E6606"/>
    <w:rsid w:val="005E6D42"/>
    <w:rsid w:val="005F1793"/>
    <w:rsid w:val="005F1B96"/>
    <w:rsid w:val="005F1DBB"/>
    <w:rsid w:val="005F1F95"/>
    <w:rsid w:val="005F35FC"/>
    <w:rsid w:val="005F425D"/>
    <w:rsid w:val="005F53F2"/>
    <w:rsid w:val="005F7C1D"/>
    <w:rsid w:val="00600DD3"/>
    <w:rsid w:val="00603D3C"/>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429"/>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18F0"/>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8C9"/>
    <w:rsid w:val="006B7A24"/>
    <w:rsid w:val="006C08B6"/>
    <w:rsid w:val="006C1293"/>
    <w:rsid w:val="006C12EC"/>
    <w:rsid w:val="006C135E"/>
    <w:rsid w:val="006C1D25"/>
    <w:rsid w:val="006C3115"/>
    <w:rsid w:val="006C3873"/>
    <w:rsid w:val="006C3909"/>
    <w:rsid w:val="006C459C"/>
    <w:rsid w:val="006C47F0"/>
    <w:rsid w:val="006C50D5"/>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3244"/>
    <w:rsid w:val="00714C96"/>
    <w:rsid w:val="007154FC"/>
    <w:rsid w:val="0071687B"/>
    <w:rsid w:val="0071689A"/>
    <w:rsid w:val="00716F47"/>
    <w:rsid w:val="007204FD"/>
    <w:rsid w:val="007210AC"/>
    <w:rsid w:val="00721CBC"/>
    <w:rsid w:val="007224D2"/>
    <w:rsid w:val="00722665"/>
    <w:rsid w:val="00723462"/>
    <w:rsid w:val="007248F1"/>
    <w:rsid w:val="00724A9E"/>
    <w:rsid w:val="00725ED3"/>
    <w:rsid w:val="007268F5"/>
    <w:rsid w:val="00731A3A"/>
    <w:rsid w:val="00731BD1"/>
    <w:rsid w:val="00731D26"/>
    <w:rsid w:val="00735365"/>
    <w:rsid w:val="00736A43"/>
    <w:rsid w:val="00737986"/>
    <w:rsid w:val="00737B2F"/>
    <w:rsid w:val="00737D93"/>
    <w:rsid w:val="00740919"/>
    <w:rsid w:val="0074145B"/>
    <w:rsid w:val="007431AB"/>
    <w:rsid w:val="0074334C"/>
    <w:rsid w:val="00744742"/>
    <w:rsid w:val="00744D01"/>
    <w:rsid w:val="00745561"/>
    <w:rsid w:val="00745C8A"/>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B18"/>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9BF"/>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CBA"/>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4E0E"/>
    <w:rsid w:val="007E6333"/>
    <w:rsid w:val="007E6804"/>
    <w:rsid w:val="007E6E01"/>
    <w:rsid w:val="007F12DE"/>
    <w:rsid w:val="007F1314"/>
    <w:rsid w:val="007F1F51"/>
    <w:rsid w:val="007F281F"/>
    <w:rsid w:val="007F3495"/>
    <w:rsid w:val="007F503F"/>
    <w:rsid w:val="007F5A5F"/>
    <w:rsid w:val="007F6722"/>
    <w:rsid w:val="008013DA"/>
    <w:rsid w:val="00803B67"/>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86C"/>
    <w:rsid w:val="00866029"/>
    <w:rsid w:val="008676A6"/>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23"/>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E07"/>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8C8"/>
    <w:rsid w:val="008E5B7C"/>
    <w:rsid w:val="008E5C09"/>
    <w:rsid w:val="008E60B3"/>
    <w:rsid w:val="008F2365"/>
    <w:rsid w:val="008F2B76"/>
    <w:rsid w:val="008F527F"/>
    <w:rsid w:val="008F6B74"/>
    <w:rsid w:val="00900103"/>
    <w:rsid w:val="00902BB9"/>
    <w:rsid w:val="00902D0C"/>
    <w:rsid w:val="00903898"/>
    <w:rsid w:val="00903BDB"/>
    <w:rsid w:val="0090481C"/>
    <w:rsid w:val="00904926"/>
    <w:rsid w:val="0090510C"/>
    <w:rsid w:val="00905984"/>
    <w:rsid w:val="00905F57"/>
    <w:rsid w:val="00906104"/>
    <w:rsid w:val="00906204"/>
    <w:rsid w:val="00906D65"/>
    <w:rsid w:val="00907972"/>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5364"/>
    <w:rsid w:val="0094684E"/>
    <w:rsid w:val="009471C4"/>
    <w:rsid w:val="00947D03"/>
    <w:rsid w:val="0095176C"/>
    <w:rsid w:val="0095199F"/>
    <w:rsid w:val="00953F12"/>
    <w:rsid w:val="00954F59"/>
    <w:rsid w:val="00955A1E"/>
    <w:rsid w:val="00955CC1"/>
    <w:rsid w:val="00955E87"/>
    <w:rsid w:val="00956D11"/>
    <w:rsid w:val="00960802"/>
    <w:rsid w:val="00961895"/>
    <w:rsid w:val="00962585"/>
    <w:rsid w:val="00962644"/>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7E1"/>
    <w:rsid w:val="009771B9"/>
    <w:rsid w:val="009775DB"/>
    <w:rsid w:val="009813C4"/>
    <w:rsid w:val="00981540"/>
    <w:rsid w:val="0098244A"/>
    <w:rsid w:val="0098325C"/>
    <w:rsid w:val="00983AF5"/>
    <w:rsid w:val="00984456"/>
    <w:rsid w:val="00984BDB"/>
    <w:rsid w:val="00985291"/>
    <w:rsid w:val="00987E76"/>
    <w:rsid w:val="00990375"/>
    <w:rsid w:val="00990561"/>
    <w:rsid w:val="00990C42"/>
    <w:rsid w:val="009911F4"/>
    <w:rsid w:val="00993191"/>
    <w:rsid w:val="00993B84"/>
    <w:rsid w:val="00994A77"/>
    <w:rsid w:val="00995045"/>
    <w:rsid w:val="009964C2"/>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1F92"/>
    <w:rsid w:val="009E2620"/>
    <w:rsid w:val="009E27FC"/>
    <w:rsid w:val="009E35C5"/>
    <w:rsid w:val="009E38B9"/>
    <w:rsid w:val="009E3D79"/>
    <w:rsid w:val="009E45F3"/>
    <w:rsid w:val="009E4A0F"/>
    <w:rsid w:val="009E7100"/>
    <w:rsid w:val="009F0660"/>
    <w:rsid w:val="009F06BA"/>
    <w:rsid w:val="009F18D0"/>
    <w:rsid w:val="009F1FF7"/>
    <w:rsid w:val="009F330C"/>
    <w:rsid w:val="009F337A"/>
    <w:rsid w:val="009F4429"/>
    <w:rsid w:val="009F4638"/>
    <w:rsid w:val="009F5D9B"/>
    <w:rsid w:val="009F64A7"/>
    <w:rsid w:val="009F7683"/>
    <w:rsid w:val="009F7C54"/>
    <w:rsid w:val="009F7D78"/>
    <w:rsid w:val="00A00A39"/>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1DB"/>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3854"/>
    <w:rsid w:val="00A4426D"/>
    <w:rsid w:val="00A45662"/>
    <w:rsid w:val="00A45946"/>
    <w:rsid w:val="00A45D0A"/>
    <w:rsid w:val="00A4729F"/>
    <w:rsid w:val="00A5050E"/>
    <w:rsid w:val="00A510C9"/>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093"/>
    <w:rsid w:val="00A64339"/>
    <w:rsid w:val="00A65307"/>
    <w:rsid w:val="00A65C38"/>
    <w:rsid w:val="00A660E4"/>
    <w:rsid w:val="00A66431"/>
    <w:rsid w:val="00A6756D"/>
    <w:rsid w:val="00A67EAC"/>
    <w:rsid w:val="00A70355"/>
    <w:rsid w:val="00A706CF"/>
    <w:rsid w:val="00A7178B"/>
    <w:rsid w:val="00A71BBC"/>
    <w:rsid w:val="00A722B2"/>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6727"/>
    <w:rsid w:val="00A87140"/>
    <w:rsid w:val="00A905A7"/>
    <w:rsid w:val="00A9072D"/>
    <w:rsid w:val="00A921FF"/>
    <w:rsid w:val="00A93710"/>
    <w:rsid w:val="00A95C09"/>
    <w:rsid w:val="00A96293"/>
    <w:rsid w:val="00A96817"/>
    <w:rsid w:val="00A97283"/>
    <w:rsid w:val="00AA0AD8"/>
    <w:rsid w:val="00AA0F00"/>
    <w:rsid w:val="00AA13E4"/>
    <w:rsid w:val="00AA1568"/>
    <w:rsid w:val="00AA1BBF"/>
    <w:rsid w:val="00AA463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2AFF"/>
    <w:rsid w:val="00AC3F2F"/>
    <w:rsid w:val="00AC45C7"/>
    <w:rsid w:val="00AC4EAF"/>
    <w:rsid w:val="00AC5807"/>
    <w:rsid w:val="00AC743C"/>
    <w:rsid w:val="00AC7A2E"/>
    <w:rsid w:val="00AD0AB3"/>
    <w:rsid w:val="00AD0BEB"/>
    <w:rsid w:val="00AD19C7"/>
    <w:rsid w:val="00AD1BFE"/>
    <w:rsid w:val="00AD305B"/>
    <w:rsid w:val="00AD34C9"/>
    <w:rsid w:val="00AD522C"/>
    <w:rsid w:val="00AD6D6A"/>
    <w:rsid w:val="00AD7B20"/>
    <w:rsid w:val="00AD7BAF"/>
    <w:rsid w:val="00AE049F"/>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4FC"/>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8E6"/>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3D8"/>
    <w:rsid w:val="00B5713B"/>
    <w:rsid w:val="00B57948"/>
    <w:rsid w:val="00B57B59"/>
    <w:rsid w:val="00B57D12"/>
    <w:rsid w:val="00B61677"/>
    <w:rsid w:val="00B62020"/>
    <w:rsid w:val="00B62122"/>
    <w:rsid w:val="00B62D06"/>
    <w:rsid w:val="00B62DDA"/>
    <w:rsid w:val="00B63078"/>
    <w:rsid w:val="00B64118"/>
    <w:rsid w:val="00B64BF8"/>
    <w:rsid w:val="00B666C2"/>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1629"/>
    <w:rsid w:val="00BA3554"/>
    <w:rsid w:val="00BA632C"/>
    <w:rsid w:val="00BB0E56"/>
    <w:rsid w:val="00BB1A5D"/>
    <w:rsid w:val="00BB1C9B"/>
    <w:rsid w:val="00BB3575"/>
    <w:rsid w:val="00BB489C"/>
    <w:rsid w:val="00BB4ADD"/>
    <w:rsid w:val="00BB500A"/>
    <w:rsid w:val="00BB52F9"/>
    <w:rsid w:val="00BB5B35"/>
    <w:rsid w:val="00BB5B81"/>
    <w:rsid w:val="00BB5F0B"/>
    <w:rsid w:val="00BB682B"/>
    <w:rsid w:val="00BB6EAD"/>
    <w:rsid w:val="00BB771A"/>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4D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BB9"/>
    <w:rsid w:val="00C23D48"/>
    <w:rsid w:val="00C23F1D"/>
    <w:rsid w:val="00C24256"/>
    <w:rsid w:val="00C26B4D"/>
    <w:rsid w:val="00C26CF7"/>
    <w:rsid w:val="00C27455"/>
    <w:rsid w:val="00C3130B"/>
    <w:rsid w:val="00C31373"/>
    <w:rsid w:val="00C324F0"/>
    <w:rsid w:val="00C34414"/>
    <w:rsid w:val="00C346B2"/>
    <w:rsid w:val="00C3484C"/>
    <w:rsid w:val="00C35169"/>
    <w:rsid w:val="00C358EA"/>
    <w:rsid w:val="00C35D56"/>
    <w:rsid w:val="00C364E8"/>
    <w:rsid w:val="00C3797F"/>
    <w:rsid w:val="00C4095B"/>
    <w:rsid w:val="00C43213"/>
    <w:rsid w:val="00C4327F"/>
    <w:rsid w:val="00C43524"/>
    <w:rsid w:val="00C435DD"/>
    <w:rsid w:val="00C4487D"/>
    <w:rsid w:val="00C45620"/>
    <w:rsid w:val="00C464BA"/>
    <w:rsid w:val="00C473EF"/>
    <w:rsid w:val="00C47611"/>
    <w:rsid w:val="00C4795F"/>
    <w:rsid w:val="00C47D72"/>
    <w:rsid w:val="00C50D71"/>
    <w:rsid w:val="00C51512"/>
    <w:rsid w:val="00C527F9"/>
    <w:rsid w:val="00C53926"/>
    <w:rsid w:val="00C53D1C"/>
    <w:rsid w:val="00C54CEE"/>
    <w:rsid w:val="00C56BBA"/>
    <w:rsid w:val="00C57D7E"/>
    <w:rsid w:val="00C602BE"/>
    <w:rsid w:val="00C6056C"/>
    <w:rsid w:val="00C611EE"/>
    <w:rsid w:val="00C6256F"/>
    <w:rsid w:val="00C6329E"/>
    <w:rsid w:val="00C63E1C"/>
    <w:rsid w:val="00C6467B"/>
    <w:rsid w:val="00C647D8"/>
    <w:rsid w:val="00C648B6"/>
    <w:rsid w:val="00C64BF0"/>
    <w:rsid w:val="00C64F7B"/>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8F3"/>
    <w:rsid w:val="00CB3CB1"/>
    <w:rsid w:val="00CB41AB"/>
    <w:rsid w:val="00CB4C1E"/>
    <w:rsid w:val="00CB5290"/>
    <w:rsid w:val="00CB57BB"/>
    <w:rsid w:val="00CB68EF"/>
    <w:rsid w:val="00CB71A2"/>
    <w:rsid w:val="00CB759C"/>
    <w:rsid w:val="00CB79A4"/>
    <w:rsid w:val="00CC001A"/>
    <w:rsid w:val="00CC0A8D"/>
    <w:rsid w:val="00CC16CF"/>
    <w:rsid w:val="00CC32EA"/>
    <w:rsid w:val="00CC3419"/>
    <w:rsid w:val="00CC3A77"/>
    <w:rsid w:val="00CC43F3"/>
    <w:rsid w:val="00CC49B7"/>
    <w:rsid w:val="00CC4F8A"/>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DDF"/>
    <w:rsid w:val="00CF7D84"/>
    <w:rsid w:val="00D00401"/>
    <w:rsid w:val="00D0068C"/>
    <w:rsid w:val="00D008B5"/>
    <w:rsid w:val="00D00A61"/>
    <w:rsid w:val="00D00BED"/>
    <w:rsid w:val="00D01B3C"/>
    <w:rsid w:val="00D0210C"/>
    <w:rsid w:val="00D02861"/>
    <w:rsid w:val="00D03331"/>
    <w:rsid w:val="00D03CA2"/>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3BB2"/>
    <w:rsid w:val="00D4557B"/>
    <w:rsid w:val="00D463EA"/>
    <w:rsid w:val="00D46D5B"/>
    <w:rsid w:val="00D47316"/>
    <w:rsid w:val="00D47541"/>
    <w:rsid w:val="00D47A5B"/>
    <w:rsid w:val="00D47A9C"/>
    <w:rsid w:val="00D50810"/>
    <w:rsid w:val="00D50B56"/>
    <w:rsid w:val="00D516BE"/>
    <w:rsid w:val="00D52CC7"/>
    <w:rsid w:val="00D52D0B"/>
    <w:rsid w:val="00D531C7"/>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3D8"/>
    <w:rsid w:val="00D65BF2"/>
    <w:rsid w:val="00D65E4E"/>
    <w:rsid w:val="00D65EBA"/>
    <w:rsid w:val="00D66DC7"/>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A3E"/>
    <w:rsid w:val="00DA6C97"/>
    <w:rsid w:val="00DB01A7"/>
    <w:rsid w:val="00DB0602"/>
    <w:rsid w:val="00DB19DA"/>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6DF"/>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58"/>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04"/>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B82"/>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793F"/>
    <w:rsid w:val="00E90E72"/>
    <w:rsid w:val="00E90FD0"/>
    <w:rsid w:val="00E92272"/>
    <w:rsid w:val="00E92B8E"/>
    <w:rsid w:val="00E92BAA"/>
    <w:rsid w:val="00E93CA2"/>
    <w:rsid w:val="00E9479B"/>
    <w:rsid w:val="00E94D7F"/>
    <w:rsid w:val="00E957D0"/>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7BA"/>
    <w:rsid w:val="00EA7D6B"/>
    <w:rsid w:val="00EA7FA5"/>
    <w:rsid w:val="00EB07BB"/>
    <w:rsid w:val="00EB0B3D"/>
    <w:rsid w:val="00EB25F3"/>
    <w:rsid w:val="00EB2AE8"/>
    <w:rsid w:val="00EB35E7"/>
    <w:rsid w:val="00EB395D"/>
    <w:rsid w:val="00EB42B2"/>
    <w:rsid w:val="00EB487B"/>
    <w:rsid w:val="00EB5989"/>
    <w:rsid w:val="00EB5F02"/>
    <w:rsid w:val="00EB5F23"/>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306"/>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B6"/>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0276"/>
    <w:rsid w:val="00F32A24"/>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1D51"/>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E02"/>
    <w:rsid w:val="00F85F62"/>
    <w:rsid w:val="00F86162"/>
    <w:rsid w:val="00F86ED5"/>
    <w:rsid w:val="00F871C2"/>
    <w:rsid w:val="00F914CF"/>
    <w:rsid w:val="00F930CD"/>
    <w:rsid w:val="00F9314A"/>
    <w:rsid w:val="00F932ED"/>
    <w:rsid w:val="00F94321"/>
    <w:rsid w:val="00F9448B"/>
    <w:rsid w:val="00F9486B"/>
    <w:rsid w:val="00F954E8"/>
    <w:rsid w:val="00F96621"/>
    <w:rsid w:val="00F9680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897"/>
    <w:rsid w:val="00FB1C56"/>
    <w:rsid w:val="00FB1CB4"/>
    <w:rsid w:val="00FB2C0D"/>
    <w:rsid w:val="00FB35D5"/>
    <w:rsid w:val="00FB3AFB"/>
    <w:rsid w:val="00FB3CC9"/>
    <w:rsid w:val="00FB4ACF"/>
    <w:rsid w:val="00FB57CB"/>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AE3"/>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A4"/>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DC7"/>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customStyle="1" w:styleId="1">
    <w:name w:val="Название1"/>
    <w:basedOn w:val="Normal"/>
    <w:link w:val="a"/>
    <w:qFormat/>
    <w:rsid w:val="00096865"/>
    <w:pPr>
      <w:jc w:val="center"/>
    </w:pPr>
    <w:rPr>
      <w:rFonts w:ascii="Arial Armenian" w:hAnsi="Arial Armenian"/>
      <w:szCs w:val="20"/>
    </w:rPr>
  </w:style>
  <w:style w:type="character" w:customStyle="1" w:styleId="a">
    <w:name w:val="Название Знак"/>
    <w:link w:val="1"/>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0">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6DC7"/>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customStyle="1" w:styleId="12">
    <w:name w:val="Название1"/>
    <w:basedOn w:val="a"/>
    <w:link w:val="af"/>
    <w:qFormat/>
    <w:rsid w:val="00096865"/>
    <w:pPr>
      <w:jc w:val="center"/>
    </w:pPr>
    <w:rPr>
      <w:rFonts w:ascii="Arial Armenian" w:hAnsi="Arial Armenian"/>
      <w:szCs w:val="20"/>
    </w:rPr>
  </w:style>
  <w:style w:type="character" w:customStyle="1" w:styleId="af">
    <w:name w:val="Название Знак"/>
    <w:link w:val="12"/>
    <w:rsid w:val="00096865"/>
    <w:rPr>
      <w:rFonts w:ascii="Arial Armenian" w:hAnsi="Arial Armenian"/>
      <w:sz w:val="24"/>
      <w:lang w:val="en-US" w:eastAsia="en-US" w:bidi="ar-SA"/>
    </w:rPr>
  </w:style>
  <w:style w:type="character" w:styleId="af0">
    <w:name w:val="page number"/>
    <w:basedOn w:val="a0"/>
    <w:rsid w:val="00096865"/>
  </w:style>
  <w:style w:type="paragraph" w:styleId="af1">
    <w:name w:val="footnote text"/>
    <w:basedOn w:val="a"/>
    <w:link w:val="af2"/>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3">
    <w:name w:val="Normal (Web)"/>
    <w:basedOn w:val="a"/>
    <w:uiPriority w:val="99"/>
    <w:rsid w:val="00096865"/>
    <w:pPr>
      <w:spacing w:before="100" w:beforeAutospacing="1" w:after="100" w:afterAutospacing="1"/>
    </w:pPr>
  </w:style>
  <w:style w:type="character" w:styleId="af4">
    <w:name w:val="Strong"/>
    <w:uiPriority w:val="22"/>
    <w:qFormat/>
    <w:rsid w:val="00096865"/>
    <w:rPr>
      <w:b/>
      <w:bCs/>
    </w:rPr>
  </w:style>
  <w:style w:type="character" w:styleId="af5">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6">
    <w:name w:val="annotation reference"/>
    <w:semiHidden/>
    <w:rsid w:val="007602A3"/>
    <w:rPr>
      <w:sz w:val="16"/>
      <w:szCs w:val="16"/>
    </w:rPr>
  </w:style>
  <w:style w:type="paragraph" w:styleId="af7">
    <w:name w:val="annotation text"/>
    <w:basedOn w:val="a"/>
    <w:semiHidden/>
    <w:rsid w:val="007602A3"/>
    <w:rPr>
      <w:rFonts w:ascii="Times Armenian" w:hAnsi="Times Armenian"/>
      <w:sz w:val="20"/>
      <w:szCs w:val="20"/>
      <w:lang w:eastAsia="ru-RU"/>
    </w:rPr>
  </w:style>
  <w:style w:type="paragraph" w:styleId="af8">
    <w:name w:val="annotation subject"/>
    <w:basedOn w:val="af7"/>
    <w:next w:val="af7"/>
    <w:semiHidden/>
    <w:rsid w:val="007602A3"/>
    <w:rPr>
      <w:b/>
      <w:bCs/>
    </w:rPr>
  </w:style>
  <w:style w:type="paragraph" w:styleId="af9">
    <w:name w:val="endnote text"/>
    <w:basedOn w:val="a"/>
    <w:semiHidden/>
    <w:rsid w:val="007602A3"/>
    <w:rPr>
      <w:rFonts w:ascii="Times Armenian" w:hAnsi="Times Armenian"/>
      <w:sz w:val="20"/>
      <w:szCs w:val="20"/>
      <w:lang w:eastAsia="ru-RU"/>
    </w:rPr>
  </w:style>
  <w:style w:type="character" w:styleId="afa">
    <w:name w:val="endnote reference"/>
    <w:semiHidden/>
    <w:rsid w:val="007602A3"/>
    <w:rPr>
      <w:vertAlign w:val="superscript"/>
    </w:rPr>
  </w:style>
  <w:style w:type="paragraph" w:styleId="afb">
    <w:name w:val="Document Map"/>
    <w:basedOn w:val="a"/>
    <w:semiHidden/>
    <w:rsid w:val="007602A3"/>
    <w:pPr>
      <w:shd w:val="clear" w:color="auto" w:fill="000080"/>
    </w:pPr>
    <w:rPr>
      <w:rFonts w:ascii="Tahoma" w:hAnsi="Tahoma" w:cs="Tahoma"/>
      <w:sz w:val="20"/>
      <w:szCs w:val="20"/>
      <w:lang w:eastAsia="ru-RU"/>
    </w:rPr>
  </w:style>
  <w:style w:type="paragraph" w:styleId="afc">
    <w:name w:val="Revision"/>
    <w:hidden/>
    <w:semiHidden/>
    <w:rsid w:val="007602A3"/>
    <w:rPr>
      <w:rFonts w:ascii="Times Armenian" w:hAnsi="Times Armenian"/>
      <w:sz w:val="24"/>
      <w:lang w:val="en-US"/>
    </w:rPr>
  </w:style>
  <w:style w:type="table" w:styleId="afd">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e">
    <w:name w:val="List Paragraph"/>
    <w:basedOn w:val="a"/>
    <w:link w:val="aff"/>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0">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536BFB"/>
    <w:pPr>
      <w:suppressAutoHyphens/>
      <w:spacing w:line="100" w:lineRule="atLeast"/>
    </w:pPr>
    <w:rPr>
      <w:kern w:val="1"/>
      <w:sz w:val="20"/>
      <w:szCs w:val="20"/>
      <w:lang w:val="en-AU" w:eastAsia="ar-SA"/>
    </w:rPr>
  </w:style>
  <w:style w:type="character" w:styleId="aff1">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2">
    <w:name w:val="Текст сноски Знак"/>
    <w:link w:val="af1"/>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
    <w:name w:val="Абзац списка Знак"/>
    <w:link w:val="afe"/>
    <w:uiPriority w:val="34"/>
    <w:locked/>
    <w:rsid w:val="00DB3E17"/>
    <w:rPr>
      <w:rFonts w:ascii="Times Armenian" w:hAnsi="Times Armenian" w:cs="Times Armenian"/>
      <w:sz w:val="24"/>
      <w:szCs w:val="24"/>
      <w:lang w:eastAsia="ru-RU"/>
    </w:rPr>
  </w:style>
  <w:style w:type="character" w:styleId="aff2">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To=melanyasimonyan@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e.mail.ru/compose?To=melanyasimonyan@mail.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68C84-DEBE-4819-9B1A-DF24CBF55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61</Pages>
  <Words>16312</Words>
  <Characters>92981</Characters>
  <Application>Microsoft Office Word</Application>
  <DocSecurity>0</DocSecurity>
  <Lines>774</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109075</CharactersWithSpaces>
  <SharedDoc>false</SharedDoc>
  <HLinks>
    <vt:vector size="24" baseType="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1245284</vt:i4>
      </vt:variant>
      <vt:variant>
        <vt:i4>3</vt:i4>
      </vt:variant>
      <vt:variant>
        <vt:i4>0</vt:i4>
      </vt:variant>
      <vt:variant>
        <vt:i4>5</vt:i4>
      </vt:variant>
      <vt:variant>
        <vt:lpwstr>https://e.mail.ru/compose?To=melanyasimonyan@mail.ru</vt:lpwstr>
      </vt:variant>
      <vt:variant>
        <vt:lpwstr/>
      </vt:variant>
      <vt:variant>
        <vt:i4>1245284</vt:i4>
      </vt:variant>
      <vt:variant>
        <vt:i4>0</vt:i4>
      </vt:variant>
      <vt:variant>
        <vt:i4>0</vt:i4>
      </vt:variant>
      <vt:variant>
        <vt:i4>5</vt:i4>
      </vt:variant>
      <vt:variant>
        <vt:lpwstr>https://e.mail.ru/compose?To=melanyasimonyan@mail.ru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Arart_partez</cp:lastModifiedBy>
  <cp:revision>20</cp:revision>
  <cp:lastPrinted>2018-02-16T07:12:00Z</cp:lastPrinted>
  <dcterms:created xsi:type="dcterms:W3CDTF">2019-12-13T19:33:00Z</dcterms:created>
  <dcterms:modified xsi:type="dcterms:W3CDTF">2020-01-13T07:44:00Z</dcterms:modified>
</cp:coreProperties>
</file>